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02D64" w14:textId="77777777" w:rsidR="00F5061B" w:rsidRPr="00233FB9" w:rsidRDefault="00F5061B" w:rsidP="002609C7">
      <w:pPr>
        <w:spacing w:line="276" w:lineRule="auto"/>
        <w:ind w:left="5672"/>
        <w:jc w:val="right"/>
        <w:rPr>
          <w:rFonts w:ascii="Arial Narrow" w:hAnsi="Arial Narrow"/>
        </w:rPr>
      </w:pPr>
    </w:p>
    <w:p w14:paraId="116CC65E" w14:textId="77777777" w:rsidR="00CD6997" w:rsidRPr="00233FB9" w:rsidRDefault="00CD6997" w:rsidP="002609C7">
      <w:pPr>
        <w:spacing w:line="276" w:lineRule="auto"/>
        <w:ind w:left="5672"/>
        <w:jc w:val="right"/>
        <w:rPr>
          <w:rFonts w:ascii="Arial Narrow" w:hAnsi="Arial Narrow"/>
        </w:rPr>
      </w:pPr>
    </w:p>
    <w:p w14:paraId="12DA10AD" w14:textId="77777777" w:rsidR="00F5061B" w:rsidRPr="00233FB9" w:rsidRDefault="00F5061B" w:rsidP="002609C7">
      <w:pPr>
        <w:spacing w:line="276" w:lineRule="auto"/>
        <w:ind w:left="5672"/>
        <w:rPr>
          <w:rFonts w:ascii="Arial Narrow" w:hAnsi="Arial Narrow"/>
        </w:rPr>
      </w:pPr>
      <w:r w:rsidRPr="00233FB9">
        <w:rPr>
          <w:rFonts w:ascii="Arial Narrow" w:hAnsi="Arial Narrow"/>
        </w:rPr>
        <w:t>……….……………………………………</w:t>
      </w:r>
    </w:p>
    <w:p w14:paraId="6E18FB22" w14:textId="75BB10C4" w:rsidR="00F5061B" w:rsidRPr="00233FB9" w:rsidRDefault="00F5061B" w:rsidP="008B295C">
      <w:pPr>
        <w:spacing w:line="276" w:lineRule="auto"/>
        <w:ind w:left="6381" w:firstLine="709"/>
        <w:rPr>
          <w:rFonts w:ascii="Arial Narrow" w:hAnsi="Arial Narrow"/>
          <w:i/>
          <w:vertAlign w:val="superscript"/>
        </w:rPr>
      </w:pPr>
      <w:r w:rsidRPr="00233FB9">
        <w:rPr>
          <w:rFonts w:ascii="Arial Narrow" w:hAnsi="Arial Narrow"/>
          <w:i/>
          <w:vertAlign w:val="superscript"/>
        </w:rPr>
        <w:t>(miejscowość i data)</w:t>
      </w:r>
    </w:p>
    <w:p w14:paraId="4F673CEA" w14:textId="77777777" w:rsidR="00F5061B" w:rsidRPr="00233FB9" w:rsidRDefault="00F5061B" w:rsidP="002609C7">
      <w:pPr>
        <w:spacing w:line="276" w:lineRule="auto"/>
        <w:rPr>
          <w:rFonts w:ascii="Arial Narrow" w:hAnsi="Arial Narrow"/>
        </w:rPr>
      </w:pPr>
      <w:r w:rsidRPr="00233FB9">
        <w:rPr>
          <w:rFonts w:ascii="Arial Narrow" w:hAnsi="Arial Narrow"/>
        </w:rPr>
        <w:t>…………………………………………</w:t>
      </w:r>
    </w:p>
    <w:p w14:paraId="4698B6B2" w14:textId="77777777" w:rsidR="00F5061B" w:rsidRPr="00233FB9" w:rsidRDefault="00F5061B" w:rsidP="002609C7">
      <w:pPr>
        <w:spacing w:line="276" w:lineRule="auto"/>
        <w:ind w:firstLine="709"/>
        <w:rPr>
          <w:rFonts w:ascii="Arial Narrow" w:hAnsi="Arial Narrow"/>
          <w:i/>
          <w:vertAlign w:val="superscript"/>
        </w:rPr>
      </w:pPr>
      <w:r w:rsidRPr="00233FB9">
        <w:rPr>
          <w:rFonts w:ascii="Arial Narrow" w:hAnsi="Arial Narrow"/>
          <w:i/>
          <w:vertAlign w:val="superscript"/>
        </w:rPr>
        <w:t>(nazwa wnioskodawcy)</w:t>
      </w:r>
    </w:p>
    <w:p w14:paraId="6BA5B4C3" w14:textId="77777777" w:rsidR="00F5061B" w:rsidRPr="00233FB9" w:rsidRDefault="00F5061B" w:rsidP="002609C7">
      <w:pPr>
        <w:autoSpaceDE w:val="0"/>
        <w:autoSpaceDN w:val="0"/>
        <w:adjustRightInd w:val="0"/>
        <w:spacing w:line="276" w:lineRule="auto"/>
        <w:rPr>
          <w:rFonts w:ascii="Arial Narrow" w:hAnsi="Arial Narrow" w:cs="Calibri"/>
          <w:bCs/>
          <w:sz w:val="16"/>
          <w:szCs w:val="16"/>
        </w:rPr>
      </w:pPr>
    </w:p>
    <w:p w14:paraId="556DD8F6" w14:textId="7C07F020" w:rsidR="006C5239" w:rsidRPr="00233FB9" w:rsidRDefault="0046232B" w:rsidP="008D655F">
      <w:pPr>
        <w:pStyle w:val="Nagwek1"/>
        <w:spacing w:after="120" w:line="276" w:lineRule="auto"/>
        <w:rPr>
          <w:rFonts w:ascii="Arial Narrow" w:hAnsi="Arial Narrow" w:cs="Calibri"/>
          <w:sz w:val="22"/>
          <w:szCs w:val="22"/>
        </w:rPr>
      </w:pPr>
      <w:r w:rsidRPr="00233FB9">
        <w:rPr>
          <w:rFonts w:ascii="Arial Narrow" w:hAnsi="Arial Narrow" w:cs="Calibri"/>
          <w:sz w:val="22"/>
          <w:szCs w:val="22"/>
        </w:rPr>
        <w:t>OŚ</w:t>
      </w:r>
      <w:r w:rsidR="00E551D9" w:rsidRPr="00233FB9">
        <w:rPr>
          <w:rFonts w:ascii="Arial Narrow" w:hAnsi="Arial Narrow" w:cs="Calibri"/>
          <w:sz w:val="22"/>
          <w:szCs w:val="22"/>
        </w:rPr>
        <w:t>WIAD</w:t>
      </w:r>
      <w:r w:rsidR="00FC7B53" w:rsidRPr="00233FB9">
        <w:rPr>
          <w:rFonts w:ascii="Arial Narrow" w:hAnsi="Arial Narrow" w:cs="Calibri"/>
          <w:sz w:val="22"/>
          <w:szCs w:val="22"/>
        </w:rPr>
        <w:t xml:space="preserve">CZENIE O </w:t>
      </w:r>
      <w:r w:rsidR="00C909DD" w:rsidRPr="00233FB9">
        <w:rPr>
          <w:rFonts w:ascii="Arial Narrow" w:hAnsi="Arial Narrow" w:cs="Calibri"/>
          <w:sz w:val="22"/>
          <w:szCs w:val="22"/>
        </w:rPr>
        <w:t>S</w:t>
      </w:r>
      <w:r w:rsidR="000B641E" w:rsidRPr="00233FB9">
        <w:rPr>
          <w:rFonts w:ascii="Arial Narrow" w:hAnsi="Arial Narrow" w:cs="Calibri"/>
          <w:sz w:val="22"/>
          <w:szCs w:val="22"/>
        </w:rPr>
        <w:t>PEŁNIANIU KRYTERIÓW</w:t>
      </w:r>
      <w:r w:rsidR="000D12CA" w:rsidRPr="00233FB9">
        <w:rPr>
          <w:rFonts w:ascii="Arial Narrow" w:hAnsi="Arial Narrow" w:cs="Calibri"/>
          <w:sz w:val="22"/>
          <w:szCs w:val="22"/>
        </w:rPr>
        <w:t xml:space="preserve"> MŚP</w:t>
      </w:r>
    </w:p>
    <w:p w14:paraId="6044B582" w14:textId="463D3789" w:rsidR="0078179F" w:rsidRPr="00233FB9" w:rsidRDefault="009F72EC" w:rsidP="008D655F">
      <w:pPr>
        <w:pStyle w:val="Tekstpodstawowy"/>
        <w:spacing w:after="120" w:line="276" w:lineRule="auto"/>
        <w:jc w:val="center"/>
        <w:rPr>
          <w:rFonts w:ascii="Arial Narrow" w:hAnsi="Arial Narrow" w:cs="Calibri"/>
          <w:sz w:val="21"/>
          <w:szCs w:val="21"/>
          <w:lang w:val="pl-PL"/>
        </w:rPr>
      </w:pPr>
      <w:r w:rsidRPr="00233FB9">
        <w:rPr>
          <w:rFonts w:ascii="Arial Narrow" w:hAnsi="Arial Narrow" w:cs="Calibri"/>
          <w:sz w:val="21"/>
          <w:szCs w:val="21"/>
          <w:lang w:val="pl-PL"/>
        </w:rPr>
        <w:t>(</w:t>
      </w:r>
      <w:r w:rsidRPr="00233FB9">
        <w:rPr>
          <w:rFonts w:ascii="Arial Narrow" w:hAnsi="Arial Narrow" w:cs="Calibri"/>
          <w:i/>
          <w:lang w:val="pl-PL"/>
        </w:rPr>
        <w:t xml:space="preserve">W przypadku projektów realizowanych w partnerstwie/ konsorcjum Oświadczenie o spełnianiu kryteriów MŚP </w:t>
      </w:r>
      <w:r w:rsidR="006C5239" w:rsidRPr="00233FB9">
        <w:rPr>
          <w:rFonts w:ascii="Arial Narrow" w:hAnsi="Arial Narrow" w:cs="Calibri"/>
          <w:i/>
          <w:lang w:val="pl-PL"/>
        </w:rPr>
        <w:br/>
      </w:r>
      <w:r w:rsidRPr="00233FB9">
        <w:rPr>
          <w:rFonts w:ascii="Arial Narrow" w:hAnsi="Arial Narrow" w:cs="Calibri"/>
          <w:i/>
          <w:lang w:val="pl-PL"/>
        </w:rPr>
        <w:t xml:space="preserve">wraz z właściwymi Załącznikami do Oświadczenia </w:t>
      </w:r>
      <w:r w:rsidR="006C5239" w:rsidRPr="00233FB9">
        <w:rPr>
          <w:rFonts w:ascii="Arial Narrow" w:hAnsi="Arial Narrow" w:cs="Calibri"/>
          <w:i/>
          <w:lang w:val="pl-PL"/>
        </w:rPr>
        <w:t xml:space="preserve">wypełnia </w:t>
      </w:r>
      <w:r w:rsidRPr="00233FB9">
        <w:rPr>
          <w:rFonts w:ascii="Arial Narrow" w:hAnsi="Arial Narrow" w:cs="Calibri"/>
          <w:i/>
          <w:lang w:val="pl-PL"/>
        </w:rPr>
        <w:t>Lider oraz każdy Partner/ Konsorc</w:t>
      </w:r>
      <w:r w:rsidR="006C5239" w:rsidRPr="00233FB9">
        <w:rPr>
          <w:rFonts w:ascii="Arial Narrow" w:hAnsi="Arial Narrow" w:cs="Calibri"/>
          <w:i/>
          <w:lang w:val="pl-PL"/>
        </w:rPr>
        <w:t>jant oddzielnie</w:t>
      </w:r>
      <w:r w:rsidRPr="00233FB9">
        <w:rPr>
          <w:rFonts w:ascii="Arial Narrow" w:hAnsi="Arial Narrow" w:cs="Calibri"/>
          <w:i/>
          <w:lang w:val="pl-PL"/>
        </w:rPr>
        <w:t>.</w:t>
      </w:r>
      <w:r w:rsidR="006C5239" w:rsidRPr="00233FB9">
        <w:rPr>
          <w:rFonts w:ascii="Arial Narrow" w:hAnsi="Arial Narrow" w:cs="Calibri"/>
          <w:i/>
          <w:lang w:val="pl-PL"/>
        </w:rPr>
        <w:t xml:space="preserve"> </w:t>
      </w:r>
      <w:r w:rsidR="006C5239" w:rsidRPr="00233FB9">
        <w:rPr>
          <w:rFonts w:ascii="Arial Narrow" w:hAnsi="Arial Narrow" w:cs="Calibri"/>
          <w:i/>
          <w:lang w:val="pl-PL"/>
        </w:rPr>
        <w:br/>
        <w:t xml:space="preserve">Zapisy Oświadczenia i Załączników 1, 2, 3, 4A, 4B oraz 5 dotyczące Wnioskodawcy należy wówczas odnosić </w:t>
      </w:r>
      <w:r w:rsidR="002351AD" w:rsidRPr="00233FB9">
        <w:rPr>
          <w:rFonts w:ascii="Arial Narrow" w:hAnsi="Arial Narrow" w:cs="Calibri"/>
          <w:i/>
          <w:lang w:val="pl-PL"/>
        </w:rPr>
        <w:br/>
      </w:r>
      <w:r w:rsidR="006C5239" w:rsidRPr="00233FB9">
        <w:rPr>
          <w:rFonts w:ascii="Arial Narrow" w:hAnsi="Arial Narrow" w:cs="Calibri"/>
          <w:i/>
          <w:lang w:val="pl-PL"/>
        </w:rPr>
        <w:t>odpowiednio do Partnera/ Konsorcjanta</w:t>
      </w:r>
      <w:r w:rsidR="0073731A" w:rsidRPr="00233FB9">
        <w:rPr>
          <w:rFonts w:ascii="Arial Narrow" w:hAnsi="Arial Narrow" w:cs="Calibri"/>
          <w:sz w:val="21"/>
          <w:szCs w:val="21"/>
          <w:lang w:val="pl-PL"/>
        </w:rPr>
        <w:t>)</w:t>
      </w:r>
    </w:p>
    <w:p w14:paraId="46F415FE" w14:textId="77777777" w:rsidR="00E551D9" w:rsidRPr="00233FB9" w:rsidRDefault="00E551D9" w:rsidP="008D655F">
      <w:pPr>
        <w:pStyle w:val="Tekstpodstawowy"/>
        <w:spacing w:after="120" w:line="276" w:lineRule="auto"/>
        <w:rPr>
          <w:rFonts w:ascii="Arial Narrow" w:hAnsi="Arial Narrow" w:cs="Calibri"/>
          <w:sz w:val="22"/>
          <w:szCs w:val="22"/>
          <w:lang w:val="pl-PL"/>
        </w:rPr>
      </w:pPr>
      <w:r w:rsidRPr="00233FB9">
        <w:rPr>
          <w:rFonts w:ascii="Arial Narrow" w:hAnsi="Arial Narrow" w:cs="Calibri"/>
          <w:sz w:val="22"/>
          <w:szCs w:val="22"/>
          <w:lang w:val="pl-PL"/>
        </w:rPr>
        <w:t>W związku z ubieganiem się o przyznanie dofinansowania</w:t>
      </w:r>
      <w:r w:rsidR="00F0098B" w:rsidRPr="00233FB9">
        <w:rPr>
          <w:rFonts w:ascii="Arial Narrow" w:hAnsi="Arial Narrow" w:cs="Calibri"/>
          <w:sz w:val="22"/>
          <w:szCs w:val="22"/>
          <w:lang w:val="pl-PL"/>
        </w:rPr>
        <w:t xml:space="preserve"> w ramach </w:t>
      </w:r>
      <w:r w:rsidR="00E73625" w:rsidRPr="00233FB9">
        <w:rPr>
          <w:rFonts w:ascii="Arial Narrow" w:hAnsi="Arial Narrow" w:cs="Calibri"/>
          <w:b/>
          <w:sz w:val="22"/>
          <w:szCs w:val="22"/>
          <w:lang w:val="pl-PL"/>
        </w:rPr>
        <w:t xml:space="preserve">Regionalnego </w:t>
      </w:r>
      <w:r w:rsidR="00F0098B" w:rsidRPr="00233FB9">
        <w:rPr>
          <w:rFonts w:ascii="Arial Narrow" w:hAnsi="Arial Narrow" w:cs="Calibri"/>
          <w:b/>
          <w:sz w:val="22"/>
          <w:szCs w:val="22"/>
          <w:lang w:val="pl-PL"/>
        </w:rPr>
        <w:t xml:space="preserve">Programu Operacyjnego </w:t>
      </w:r>
      <w:r w:rsidR="00E73625" w:rsidRPr="00233FB9">
        <w:rPr>
          <w:rFonts w:ascii="Arial Narrow" w:hAnsi="Arial Narrow" w:cs="Calibri"/>
          <w:b/>
          <w:sz w:val="22"/>
          <w:szCs w:val="22"/>
          <w:lang w:val="pl-PL"/>
        </w:rPr>
        <w:t>Województwa Łódzkiego na lata 2014-2020</w:t>
      </w:r>
    </w:p>
    <w:p w14:paraId="1CFC7BFB" w14:textId="77777777" w:rsidR="00E551D9" w:rsidRPr="00233FB9" w:rsidRDefault="00E551D9" w:rsidP="002609C7">
      <w:pPr>
        <w:pStyle w:val="Tekstpodstawowy"/>
        <w:spacing w:line="276" w:lineRule="auto"/>
        <w:rPr>
          <w:rFonts w:ascii="Arial Narrow" w:hAnsi="Arial Narrow" w:cs="Calibri"/>
          <w:sz w:val="22"/>
          <w:szCs w:val="22"/>
          <w:lang w:val="pl-PL"/>
        </w:rPr>
      </w:pPr>
      <w:r w:rsidRPr="00233FB9">
        <w:rPr>
          <w:rFonts w:ascii="Arial Narrow" w:hAnsi="Arial Narrow" w:cs="Calibri"/>
          <w:sz w:val="22"/>
          <w:szCs w:val="22"/>
          <w:lang w:val="pl-PL"/>
        </w:rPr>
        <w:t>.........................................................................................................................................................................</w:t>
      </w:r>
    </w:p>
    <w:p w14:paraId="1D2D0355" w14:textId="77777777" w:rsidR="00E551D9" w:rsidRPr="00233FB9" w:rsidRDefault="0025465C" w:rsidP="002609C7">
      <w:pPr>
        <w:pStyle w:val="Tekstpodstawowy"/>
        <w:spacing w:line="276" w:lineRule="auto"/>
        <w:jc w:val="center"/>
        <w:rPr>
          <w:rFonts w:ascii="Arial Narrow" w:hAnsi="Arial Narrow" w:cs="Calibri"/>
          <w:i/>
          <w:iCs/>
          <w:sz w:val="22"/>
          <w:szCs w:val="22"/>
          <w:vertAlign w:val="superscript"/>
          <w:lang w:val="pl-PL"/>
        </w:rPr>
      </w:pPr>
      <w:r w:rsidRPr="00233FB9">
        <w:rPr>
          <w:rFonts w:ascii="Arial Narrow" w:hAnsi="Arial Narrow" w:cs="Calibri"/>
          <w:i/>
          <w:iCs/>
          <w:sz w:val="22"/>
          <w:szCs w:val="22"/>
          <w:vertAlign w:val="superscript"/>
          <w:lang w:val="pl-PL"/>
        </w:rPr>
        <w:t>(tytuł</w:t>
      </w:r>
      <w:r w:rsidR="00E551D9" w:rsidRPr="00233FB9">
        <w:rPr>
          <w:rFonts w:ascii="Arial Narrow" w:hAnsi="Arial Narrow" w:cs="Calibri"/>
          <w:i/>
          <w:iCs/>
          <w:sz w:val="22"/>
          <w:szCs w:val="22"/>
          <w:vertAlign w:val="superscript"/>
          <w:lang w:val="pl-PL"/>
        </w:rPr>
        <w:t xml:space="preserve"> projektu)</w:t>
      </w:r>
    </w:p>
    <w:p w14:paraId="62E5A1BA" w14:textId="77777777" w:rsidR="00E551D9" w:rsidRPr="00233FB9" w:rsidRDefault="00E551D9" w:rsidP="002609C7">
      <w:pPr>
        <w:pStyle w:val="Tekstpodstawowy"/>
        <w:spacing w:line="276" w:lineRule="auto"/>
        <w:rPr>
          <w:rFonts w:ascii="Arial Narrow" w:hAnsi="Arial Narrow" w:cs="Calibri"/>
          <w:sz w:val="22"/>
          <w:szCs w:val="22"/>
          <w:lang w:val="pl-PL"/>
        </w:rPr>
      </w:pPr>
      <w:r w:rsidRPr="00233FB9">
        <w:rPr>
          <w:rFonts w:ascii="Arial Narrow" w:hAnsi="Arial Narrow" w:cs="Calibri"/>
          <w:i/>
          <w:iCs/>
          <w:sz w:val="22"/>
          <w:szCs w:val="22"/>
          <w:lang w:val="pl-PL"/>
        </w:rPr>
        <w:t xml:space="preserve"> ...................................................................................................</w:t>
      </w:r>
      <w:r w:rsidRPr="00233FB9">
        <w:rPr>
          <w:rFonts w:ascii="Arial Narrow" w:hAnsi="Arial Narrow" w:cs="Calibri"/>
          <w:sz w:val="22"/>
          <w:szCs w:val="22"/>
          <w:lang w:val="pl-PL"/>
        </w:rPr>
        <w:t>......................................................................</w:t>
      </w:r>
    </w:p>
    <w:p w14:paraId="1E7A5236" w14:textId="77777777" w:rsidR="00E551D9" w:rsidRPr="00233FB9" w:rsidRDefault="00E551D9" w:rsidP="002609C7">
      <w:pPr>
        <w:pStyle w:val="Tekstpodstawowy"/>
        <w:spacing w:line="276" w:lineRule="auto"/>
        <w:jc w:val="center"/>
        <w:rPr>
          <w:rFonts w:ascii="Arial Narrow" w:hAnsi="Arial Narrow" w:cs="Calibri"/>
          <w:i/>
          <w:iCs/>
          <w:sz w:val="22"/>
          <w:szCs w:val="22"/>
          <w:vertAlign w:val="superscript"/>
          <w:lang w:val="pl-PL"/>
        </w:rPr>
      </w:pPr>
      <w:r w:rsidRPr="00233FB9">
        <w:rPr>
          <w:rFonts w:ascii="Arial Narrow" w:hAnsi="Arial Narrow" w:cs="Calibri"/>
          <w:i/>
          <w:iCs/>
          <w:sz w:val="22"/>
          <w:szCs w:val="22"/>
          <w:vertAlign w:val="superscript"/>
          <w:lang w:val="pl-PL"/>
        </w:rPr>
        <w:t xml:space="preserve"> (pełna nazwa </w:t>
      </w:r>
      <w:r w:rsidR="00F74C30" w:rsidRPr="00233FB9">
        <w:rPr>
          <w:rFonts w:ascii="Arial Narrow" w:hAnsi="Arial Narrow" w:cs="Calibri"/>
          <w:i/>
          <w:iCs/>
          <w:sz w:val="22"/>
          <w:szCs w:val="22"/>
          <w:vertAlign w:val="superscript"/>
          <w:lang w:val="pl-PL"/>
        </w:rPr>
        <w:t>Wnioskodawcy</w:t>
      </w:r>
      <w:r w:rsidR="00B4678C" w:rsidRPr="00233FB9">
        <w:rPr>
          <w:rFonts w:ascii="Arial Narrow" w:hAnsi="Arial Narrow" w:cs="Calibri"/>
          <w:i/>
          <w:iCs/>
          <w:sz w:val="22"/>
          <w:szCs w:val="22"/>
          <w:vertAlign w:val="superscript"/>
          <w:lang w:val="pl-PL"/>
        </w:rPr>
        <w:t xml:space="preserve"> </w:t>
      </w:r>
      <w:r w:rsidRPr="00233FB9">
        <w:rPr>
          <w:rFonts w:ascii="Arial Narrow" w:hAnsi="Arial Narrow" w:cs="Calibri"/>
          <w:i/>
          <w:iCs/>
          <w:sz w:val="22"/>
          <w:szCs w:val="22"/>
          <w:vertAlign w:val="superscript"/>
          <w:lang w:val="pl-PL"/>
        </w:rPr>
        <w:t xml:space="preserve">zgodnie z dokumentem rejestrowym) </w:t>
      </w:r>
    </w:p>
    <w:p w14:paraId="55B09BD6" w14:textId="77777777" w:rsidR="00E551D9" w:rsidRPr="00233FB9" w:rsidRDefault="00E551D9" w:rsidP="002609C7">
      <w:pPr>
        <w:pStyle w:val="Tekstpodstawowy"/>
        <w:spacing w:line="276" w:lineRule="auto"/>
        <w:jc w:val="center"/>
        <w:rPr>
          <w:rFonts w:ascii="Arial Narrow" w:hAnsi="Arial Narrow" w:cs="Calibri"/>
          <w:i/>
          <w:iCs/>
          <w:sz w:val="22"/>
          <w:szCs w:val="22"/>
          <w:lang w:val="pl-PL"/>
        </w:rPr>
      </w:pPr>
      <w:r w:rsidRPr="00233FB9">
        <w:rPr>
          <w:rFonts w:ascii="Arial Narrow" w:hAnsi="Arial Narrow" w:cs="Calibri"/>
          <w:sz w:val="22"/>
          <w:szCs w:val="22"/>
          <w:lang w:val="pl-PL"/>
        </w:rPr>
        <w:t>oświadcza, że jest</w:t>
      </w:r>
      <w:r w:rsidR="00CE53E7" w:rsidRPr="00233FB9">
        <w:rPr>
          <w:rFonts w:ascii="Arial Narrow" w:hAnsi="Arial Narrow" w:cs="Calibri"/>
          <w:sz w:val="22"/>
          <w:szCs w:val="22"/>
          <w:lang w:val="pl-PL"/>
        </w:rPr>
        <w:t xml:space="preserve"> </w:t>
      </w:r>
      <w:r w:rsidR="00CE53E7" w:rsidRPr="00233FB9">
        <w:rPr>
          <w:rStyle w:val="Odwoanieprzypisukocowego"/>
          <w:rFonts w:ascii="Arial Narrow" w:hAnsi="Arial Narrow"/>
          <w:b/>
          <w:bCs/>
          <w:sz w:val="22"/>
          <w:szCs w:val="22"/>
          <w:lang w:val="pl-PL"/>
        </w:rPr>
        <w:endnoteReference w:id="1"/>
      </w:r>
      <w:r w:rsidRPr="00233FB9">
        <w:rPr>
          <w:rFonts w:ascii="Arial Narrow" w:hAnsi="Arial Narrow" w:cs="Calibri"/>
          <w:b/>
          <w:bCs/>
          <w:sz w:val="22"/>
          <w:szCs w:val="22"/>
          <w:lang w:val="pl-PL"/>
        </w:rPr>
        <w:t>:</w:t>
      </w:r>
    </w:p>
    <w:p w14:paraId="73573FC0" w14:textId="77777777" w:rsidR="00E551D9" w:rsidRPr="00233FB9" w:rsidRDefault="00E551D9" w:rsidP="002609C7">
      <w:pPr>
        <w:pStyle w:val="Tekstpodstawowy"/>
        <w:tabs>
          <w:tab w:val="clear" w:pos="8789"/>
          <w:tab w:val="right" w:pos="3969"/>
        </w:tabs>
        <w:spacing w:line="276" w:lineRule="auto"/>
        <w:rPr>
          <w:rFonts w:ascii="Arial Narrow" w:hAnsi="Arial Narrow" w:cs="Calibri"/>
          <w:bCs/>
          <w:sz w:val="10"/>
          <w:szCs w:val="10"/>
          <w:lang w:val="pl-PL"/>
        </w:rPr>
      </w:pPr>
    </w:p>
    <w:p w14:paraId="21A1EEC2" w14:textId="77777777" w:rsidR="00F53C41" w:rsidRPr="00233FB9" w:rsidRDefault="00F53C41" w:rsidP="00F53C41">
      <w:pPr>
        <w:pStyle w:val="Tekstpodstawowy"/>
        <w:tabs>
          <w:tab w:val="clear" w:pos="8789"/>
          <w:tab w:val="right" w:pos="3969"/>
        </w:tabs>
        <w:spacing w:line="276" w:lineRule="auto"/>
        <w:jc w:val="left"/>
        <w:rPr>
          <w:rFonts w:ascii="Arial Narrow" w:hAnsi="Arial Narrow" w:cs="Calibri"/>
          <w:sz w:val="22"/>
          <w:szCs w:val="22"/>
          <w:lang w:val="pl-PL"/>
        </w:rPr>
      </w:pPr>
      <w:r w:rsidRPr="00233FB9">
        <w:rPr>
          <w:rFonts w:ascii="Arial Narrow" w:hAnsi="Arial Narrow" w:cs="Calibri"/>
          <w:b/>
          <w:bCs/>
          <w:sz w:val="22"/>
          <w:szCs w:val="22"/>
          <w:lang w:val="pl-PL"/>
        </w:rPr>
        <w:t>mikroprzedsiębiorcą</w:t>
      </w:r>
      <w:r w:rsidRPr="00233FB9">
        <w:rPr>
          <w:rFonts w:ascii="Arial Narrow" w:hAnsi="Arial Narrow" w:cs="Calibri"/>
          <w:b/>
          <w:bCs/>
          <w:sz w:val="22"/>
          <w:szCs w:val="22"/>
          <w:lang w:val="pl-PL"/>
        </w:rPr>
        <w:tab/>
      </w:r>
      <w:r w:rsidRPr="00233FB9">
        <w:rPr>
          <w:rFonts w:ascii="Arial Narrow" w:hAnsi="Arial Narrow" w:cs="Calibri"/>
          <w:b/>
          <w:bCs/>
          <w:sz w:val="22"/>
          <w:szCs w:val="22"/>
        </w:rPr>
        <w:fldChar w:fldCharType="begin">
          <w:ffData>
            <w:name w:val="Wybór1"/>
            <w:enabled/>
            <w:calcOnExit w:val="0"/>
            <w:checkBox>
              <w:sizeAuto/>
              <w:default w:val="0"/>
            </w:checkBox>
          </w:ffData>
        </w:fldChar>
      </w:r>
      <w:bookmarkStart w:id="0" w:name="Wybór1"/>
      <w:r w:rsidRPr="00233FB9">
        <w:rPr>
          <w:rFonts w:ascii="Arial Narrow" w:hAnsi="Arial Narrow" w:cs="Calibri"/>
          <w:b/>
          <w:bCs/>
          <w:sz w:val="22"/>
          <w:szCs w:val="22"/>
          <w:lang w:val="pl-PL"/>
        </w:rPr>
        <w:instrText xml:space="preserve"> FORMCHECKBOX </w:instrText>
      </w:r>
      <w:r w:rsidR="0021622F">
        <w:rPr>
          <w:rFonts w:ascii="Arial Narrow" w:hAnsi="Arial Narrow" w:cs="Calibri"/>
          <w:b/>
          <w:bCs/>
          <w:sz w:val="22"/>
          <w:szCs w:val="22"/>
        </w:rPr>
      </w:r>
      <w:r w:rsidR="0021622F">
        <w:rPr>
          <w:rFonts w:ascii="Arial Narrow" w:hAnsi="Arial Narrow" w:cs="Calibri"/>
          <w:b/>
          <w:bCs/>
          <w:sz w:val="22"/>
          <w:szCs w:val="22"/>
        </w:rPr>
        <w:fldChar w:fldCharType="separate"/>
      </w:r>
      <w:r w:rsidRPr="00233FB9">
        <w:rPr>
          <w:rFonts w:ascii="Arial Narrow" w:hAnsi="Arial Narrow" w:cs="Calibri"/>
          <w:b/>
          <w:bCs/>
          <w:sz w:val="22"/>
          <w:szCs w:val="22"/>
        </w:rPr>
        <w:fldChar w:fldCharType="end"/>
      </w:r>
      <w:bookmarkEnd w:id="0"/>
    </w:p>
    <w:p w14:paraId="5C513CB3" w14:textId="77777777" w:rsidR="00F53C41" w:rsidRPr="00233FB9" w:rsidRDefault="00F53C41" w:rsidP="00F53C41">
      <w:pPr>
        <w:pStyle w:val="Tekstpodstawowy"/>
        <w:tabs>
          <w:tab w:val="clear" w:pos="8789"/>
          <w:tab w:val="right" w:pos="3969"/>
        </w:tabs>
        <w:spacing w:line="276" w:lineRule="auto"/>
        <w:jc w:val="left"/>
        <w:rPr>
          <w:rFonts w:ascii="Arial Narrow" w:hAnsi="Arial Narrow" w:cs="Calibri"/>
          <w:sz w:val="22"/>
          <w:szCs w:val="22"/>
          <w:lang w:val="pl-PL"/>
        </w:rPr>
      </w:pPr>
      <w:r w:rsidRPr="00233FB9">
        <w:rPr>
          <w:rFonts w:ascii="Arial Narrow" w:hAnsi="Arial Narrow" w:cs="Calibri"/>
          <w:b/>
          <w:bCs/>
          <w:sz w:val="22"/>
          <w:szCs w:val="22"/>
          <w:lang w:val="pl-PL"/>
        </w:rPr>
        <w:t>małym przedsiębiorcą</w:t>
      </w:r>
      <w:r w:rsidRPr="00233FB9">
        <w:rPr>
          <w:rFonts w:ascii="Arial Narrow" w:hAnsi="Arial Narrow" w:cs="Calibri"/>
          <w:b/>
          <w:bCs/>
          <w:sz w:val="22"/>
          <w:szCs w:val="22"/>
          <w:lang w:val="pl-PL"/>
        </w:rPr>
        <w:tab/>
        <w:t xml:space="preserve"> </w:t>
      </w:r>
      <w:r w:rsidRPr="00233FB9">
        <w:rPr>
          <w:rFonts w:ascii="Arial Narrow" w:hAnsi="Arial Narrow" w:cs="Calibri"/>
          <w:b/>
          <w:bCs/>
          <w:sz w:val="22"/>
          <w:szCs w:val="22"/>
        </w:rPr>
        <w:fldChar w:fldCharType="begin">
          <w:ffData>
            <w:name w:val="Wybór1"/>
            <w:enabled/>
            <w:calcOnExit w:val="0"/>
            <w:checkBox>
              <w:sizeAuto/>
              <w:default w:val="0"/>
            </w:checkBox>
          </w:ffData>
        </w:fldChar>
      </w:r>
      <w:r w:rsidRPr="00233FB9">
        <w:rPr>
          <w:rFonts w:ascii="Arial Narrow" w:hAnsi="Arial Narrow" w:cs="Calibri"/>
          <w:b/>
          <w:bCs/>
          <w:sz w:val="22"/>
          <w:szCs w:val="22"/>
          <w:lang w:val="pl-PL"/>
        </w:rPr>
        <w:instrText xml:space="preserve"> FORMCHECKBOX </w:instrText>
      </w:r>
      <w:r w:rsidR="0021622F">
        <w:rPr>
          <w:rFonts w:ascii="Arial Narrow" w:hAnsi="Arial Narrow" w:cs="Calibri"/>
          <w:b/>
          <w:bCs/>
          <w:sz w:val="22"/>
          <w:szCs w:val="22"/>
        </w:rPr>
      </w:r>
      <w:r w:rsidR="0021622F">
        <w:rPr>
          <w:rFonts w:ascii="Arial Narrow" w:hAnsi="Arial Narrow" w:cs="Calibri"/>
          <w:b/>
          <w:bCs/>
          <w:sz w:val="22"/>
          <w:szCs w:val="22"/>
        </w:rPr>
        <w:fldChar w:fldCharType="separate"/>
      </w:r>
      <w:r w:rsidRPr="00233FB9">
        <w:rPr>
          <w:rFonts w:ascii="Arial Narrow" w:hAnsi="Arial Narrow" w:cs="Calibri"/>
          <w:b/>
          <w:bCs/>
          <w:sz w:val="22"/>
          <w:szCs w:val="22"/>
        </w:rPr>
        <w:fldChar w:fldCharType="end"/>
      </w:r>
    </w:p>
    <w:p w14:paraId="33929005" w14:textId="77777777" w:rsidR="00F53C41" w:rsidRPr="00233FB9" w:rsidRDefault="00F53C41" w:rsidP="00F53C41">
      <w:pPr>
        <w:pStyle w:val="Tekstpodstawowy"/>
        <w:tabs>
          <w:tab w:val="clear" w:pos="8789"/>
          <w:tab w:val="right" w:pos="3969"/>
        </w:tabs>
        <w:spacing w:line="276" w:lineRule="auto"/>
        <w:jc w:val="left"/>
        <w:rPr>
          <w:rFonts w:ascii="Arial Narrow" w:hAnsi="Arial Narrow" w:cs="Calibri"/>
          <w:b/>
          <w:bCs/>
          <w:sz w:val="22"/>
          <w:szCs w:val="22"/>
          <w:lang w:val="pl-PL"/>
        </w:rPr>
      </w:pPr>
      <w:r w:rsidRPr="00233FB9">
        <w:rPr>
          <w:rFonts w:ascii="Arial Narrow" w:hAnsi="Arial Narrow" w:cs="Calibri"/>
          <w:b/>
          <w:bCs/>
          <w:sz w:val="22"/>
          <w:szCs w:val="22"/>
          <w:lang w:val="pl-PL"/>
        </w:rPr>
        <w:t>średnim przedsiębiorcą</w:t>
      </w:r>
      <w:r w:rsidRPr="00233FB9">
        <w:rPr>
          <w:rFonts w:ascii="Arial Narrow" w:hAnsi="Arial Narrow" w:cs="Calibri"/>
          <w:sz w:val="22"/>
          <w:szCs w:val="22"/>
          <w:lang w:val="pl-PL"/>
        </w:rPr>
        <w:tab/>
      </w:r>
      <w:r w:rsidRPr="00233FB9">
        <w:rPr>
          <w:rFonts w:ascii="Arial Narrow" w:hAnsi="Arial Narrow" w:cs="Calibri"/>
          <w:b/>
          <w:bCs/>
          <w:sz w:val="22"/>
          <w:szCs w:val="22"/>
        </w:rPr>
        <w:fldChar w:fldCharType="begin">
          <w:ffData>
            <w:name w:val="Wybór1"/>
            <w:enabled/>
            <w:calcOnExit w:val="0"/>
            <w:checkBox>
              <w:sizeAuto/>
              <w:default w:val="0"/>
            </w:checkBox>
          </w:ffData>
        </w:fldChar>
      </w:r>
      <w:r w:rsidRPr="00233FB9">
        <w:rPr>
          <w:rFonts w:ascii="Arial Narrow" w:hAnsi="Arial Narrow" w:cs="Calibri"/>
          <w:b/>
          <w:bCs/>
          <w:sz w:val="22"/>
          <w:szCs w:val="22"/>
          <w:lang w:val="pl-PL"/>
        </w:rPr>
        <w:instrText xml:space="preserve"> FORMCHECKBOX </w:instrText>
      </w:r>
      <w:r w:rsidR="0021622F">
        <w:rPr>
          <w:rFonts w:ascii="Arial Narrow" w:hAnsi="Arial Narrow" w:cs="Calibri"/>
          <w:b/>
          <w:bCs/>
          <w:sz w:val="22"/>
          <w:szCs w:val="22"/>
        </w:rPr>
      </w:r>
      <w:r w:rsidR="0021622F">
        <w:rPr>
          <w:rFonts w:ascii="Arial Narrow" w:hAnsi="Arial Narrow" w:cs="Calibri"/>
          <w:b/>
          <w:bCs/>
          <w:sz w:val="22"/>
          <w:szCs w:val="22"/>
        </w:rPr>
        <w:fldChar w:fldCharType="separate"/>
      </w:r>
      <w:r w:rsidRPr="00233FB9">
        <w:rPr>
          <w:rFonts w:ascii="Arial Narrow" w:hAnsi="Arial Narrow" w:cs="Calibri"/>
          <w:b/>
          <w:bCs/>
          <w:sz w:val="22"/>
          <w:szCs w:val="22"/>
        </w:rPr>
        <w:fldChar w:fldCharType="end"/>
      </w:r>
    </w:p>
    <w:p w14:paraId="18ABE65C" w14:textId="77777777" w:rsidR="00F53C41" w:rsidRPr="00233FB9" w:rsidRDefault="00F53C41" w:rsidP="00F53C41">
      <w:pPr>
        <w:pStyle w:val="Tekstpodstawowy"/>
        <w:tabs>
          <w:tab w:val="clear" w:pos="8789"/>
          <w:tab w:val="right" w:pos="3969"/>
        </w:tabs>
        <w:spacing w:line="276" w:lineRule="auto"/>
        <w:jc w:val="left"/>
        <w:rPr>
          <w:rFonts w:ascii="Arial Narrow" w:hAnsi="Arial Narrow" w:cs="Calibri"/>
          <w:sz w:val="22"/>
          <w:szCs w:val="22"/>
          <w:lang w:val="pl-PL"/>
        </w:rPr>
      </w:pPr>
      <w:r w:rsidRPr="00233FB9">
        <w:rPr>
          <w:rFonts w:ascii="Arial Narrow" w:hAnsi="Arial Narrow"/>
          <w:b/>
          <w:bCs/>
          <w:sz w:val="22"/>
          <w:szCs w:val="22"/>
          <w:lang w:val="pl-PL"/>
        </w:rPr>
        <w:t>przedsiębiorcą innym niż MŚP</w:t>
      </w:r>
      <w:r w:rsidRPr="00233FB9">
        <w:rPr>
          <w:rFonts w:ascii="Arial Narrow" w:hAnsi="Arial Narrow"/>
          <w:b/>
          <w:bCs/>
          <w:lang w:val="pl-PL"/>
        </w:rPr>
        <w:tab/>
      </w:r>
      <w:r w:rsidRPr="00233FB9">
        <w:rPr>
          <w:rFonts w:ascii="Arial Narrow" w:hAnsi="Arial Narrow" w:cs="Calibri"/>
          <w:b/>
          <w:bCs/>
          <w:sz w:val="22"/>
          <w:szCs w:val="22"/>
        </w:rPr>
        <w:fldChar w:fldCharType="begin">
          <w:ffData>
            <w:name w:val="Wybór1"/>
            <w:enabled/>
            <w:calcOnExit w:val="0"/>
            <w:checkBox>
              <w:sizeAuto/>
              <w:default w:val="0"/>
            </w:checkBox>
          </w:ffData>
        </w:fldChar>
      </w:r>
      <w:r w:rsidRPr="00233FB9">
        <w:rPr>
          <w:rFonts w:ascii="Arial Narrow" w:hAnsi="Arial Narrow" w:cs="Calibri"/>
          <w:b/>
          <w:bCs/>
          <w:sz w:val="22"/>
          <w:szCs w:val="22"/>
          <w:lang w:val="pl-PL"/>
        </w:rPr>
        <w:instrText xml:space="preserve"> FORMCHECKBOX </w:instrText>
      </w:r>
      <w:r w:rsidR="0021622F">
        <w:rPr>
          <w:rFonts w:ascii="Arial Narrow" w:hAnsi="Arial Narrow" w:cs="Calibri"/>
          <w:b/>
          <w:bCs/>
          <w:sz w:val="22"/>
          <w:szCs w:val="22"/>
        </w:rPr>
      </w:r>
      <w:r w:rsidR="0021622F">
        <w:rPr>
          <w:rFonts w:ascii="Arial Narrow" w:hAnsi="Arial Narrow" w:cs="Calibri"/>
          <w:b/>
          <w:bCs/>
          <w:sz w:val="22"/>
          <w:szCs w:val="22"/>
        </w:rPr>
        <w:fldChar w:fldCharType="separate"/>
      </w:r>
      <w:r w:rsidRPr="00233FB9">
        <w:rPr>
          <w:rFonts w:ascii="Arial Narrow" w:hAnsi="Arial Narrow" w:cs="Calibri"/>
          <w:b/>
          <w:bCs/>
          <w:sz w:val="22"/>
          <w:szCs w:val="22"/>
        </w:rPr>
        <w:fldChar w:fldCharType="end"/>
      </w:r>
    </w:p>
    <w:p w14:paraId="4F8B5F95" w14:textId="77777777" w:rsidR="00E551D9" w:rsidRPr="00233FB9" w:rsidRDefault="00E551D9" w:rsidP="002609C7">
      <w:pPr>
        <w:pStyle w:val="Tekstpodstawowy"/>
        <w:spacing w:line="276" w:lineRule="auto"/>
        <w:rPr>
          <w:rFonts w:ascii="Arial Narrow" w:hAnsi="Arial Narrow" w:cs="Calibri"/>
          <w:sz w:val="16"/>
          <w:szCs w:val="16"/>
          <w:lang w:val="pl-PL"/>
        </w:rPr>
      </w:pPr>
    </w:p>
    <w:p w14:paraId="30DEC307" w14:textId="77777777" w:rsidR="00C66E84" w:rsidRPr="00233FB9" w:rsidRDefault="00E551D9" w:rsidP="002609C7">
      <w:pPr>
        <w:autoSpaceDE w:val="0"/>
        <w:autoSpaceDN w:val="0"/>
        <w:adjustRightInd w:val="0"/>
        <w:spacing w:line="276" w:lineRule="auto"/>
        <w:ind w:left="-142" w:right="-284"/>
        <w:rPr>
          <w:rFonts w:ascii="Arial Narrow" w:hAnsi="Arial Narrow" w:cs="Calibri"/>
        </w:rPr>
      </w:pPr>
      <w:r w:rsidRPr="00233FB9">
        <w:rPr>
          <w:rFonts w:ascii="Arial Narrow" w:hAnsi="Arial Narrow" w:cs="Calibri"/>
        </w:rPr>
        <w:t>spełniającym warunki określone w załączniku I do rozporządzenia</w:t>
      </w:r>
      <w:r w:rsidR="003417CB" w:rsidRPr="00233FB9">
        <w:rPr>
          <w:rFonts w:ascii="Arial Narrow" w:hAnsi="Arial Narrow" w:cs="Calibri"/>
        </w:rPr>
        <w:t xml:space="preserve"> Komisji (UE) nr 651/2014 z dnia 17 czerwca 2014 r. uznającego niektóre rodzaje pomocy za zgodne z rynkiem wewnętrznym w zastosowaniu art. 107 i 108 Traktatu.</w:t>
      </w:r>
    </w:p>
    <w:p w14:paraId="6CECAC98" w14:textId="77777777" w:rsidR="00C66E84" w:rsidRPr="00233FB9" w:rsidRDefault="00C66E84" w:rsidP="002609C7">
      <w:pPr>
        <w:autoSpaceDE w:val="0"/>
        <w:autoSpaceDN w:val="0"/>
        <w:adjustRightInd w:val="0"/>
        <w:spacing w:line="276" w:lineRule="auto"/>
        <w:rPr>
          <w:rFonts w:ascii="Arial Narrow" w:hAnsi="Arial Narrow" w:cs="Calibri"/>
          <w:bCs/>
          <w:sz w:val="10"/>
          <w:szCs w:val="1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127"/>
        <w:gridCol w:w="2126"/>
        <w:gridCol w:w="142"/>
        <w:gridCol w:w="1275"/>
        <w:gridCol w:w="1134"/>
        <w:gridCol w:w="426"/>
        <w:gridCol w:w="1559"/>
      </w:tblGrid>
      <w:tr w:rsidR="003C4195" w:rsidRPr="00233FB9" w14:paraId="5C07F176" w14:textId="77777777" w:rsidTr="00AE1B8A">
        <w:trPr>
          <w:cantSplit/>
          <w:trHeight w:val="277"/>
        </w:trPr>
        <w:tc>
          <w:tcPr>
            <w:tcW w:w="9426" w:type="dxa"/>
            <w:gridSpan w:val="8"/>
            <w:shd w:val="clear" w:color="auto" w:fill="FFE9BF"/>
          </w:tcPr>
          <w:p w14:paraId="4EA6473E" w14:textId="4685B78A" w:rsidR="00C66E84" w:rsidRPr="00233FB9" w:rsidRDefault="00C66E84" w:rsidP="006353C0">
            <w:pPr>
              <w:tabs>
                <w:tab w:val="left" w:pos="284"/>
                <w:tab w:val="left" w:pos="1815"/>
              </w:tabs>
              <w:spacing w:line="276" w:lineRule="auto"/>
              <w:ind w:left="567" w:hanging="567"/>
              <w:rPr>
                <w:rFonts w:ascii="Arial Narrow" w:hAnsi="Arial Narrow"/>
              </w:rPr>
            </w:pPr>
            <w:r w:rsidRPr="00233FB9">
              <w:rPr>
                <w:rFonts w:ascii="Arial Narrow" w:hAnsi="Arial Narrow"/>
                <w:b/>
                <w:bCs/>
              </w:rPr>
              <w:t>1.</w:t>
            </w:r>
            <w:r w:rsidR="006353C0" w:rsidRPr="00233FB9">
              <w:rPr>
                <w:rFonts w:ascii="Arial Narrow" w:hAnsi="Arial Narrow"/>
                <w:b/>
                <w:bCs/>
              </w:rPr>
              <w:t xml:space="preserve"> </w:t>
            </w:r>
            <w:r w:rsidR="003C7E95" w:rsidRPr="00233FB9">
              <w:rPr>
                <w:rFonts w:ascii="Arial Narrow" w:hAnsi="Arial Narrow"/>
                <w:b/>
                <w:bCs/>
              </w:rPr>
              <w:t>Wnioskodawca</w:t>
            </w:r>
            <w:r w:rsidRPr="00233FB9">
              <w:rPr>
                <w:rFonts w:ascii="Arial Narrow" w:hAnsi="Arial Narrow"/>
              </w:rPr>
              <w:t>:</w:t>
            </w:r>
            <w:r w:rsidRPr="00233FB9">
              <w:rPr>
                <w:rFonts w:ascii="Arial Narrow" w:hAnsi="Arial Narrow"/>
                <w:i/>
                <w:iCs/>
              </w:rPr>
              <w:t xml:space="preserve"> (pełna nazwa zgodnie z dokumentem rejestrowym)</w:t>
            </w:r>
          </w:p>
        </w:tc>
      </w:tr>
      <w:tr w:rsidR="003C4195" w:rsidRPr="00233FB9" w14:paraId="6ADDBAD4" w14:textId="77777777" w:rsidTr="008D655F">
        <w:trPr>
          <w:cantSplit/>
        </w:trPr>
        <w:tc>
          <w:tcPr>
            <w:tcW w:w="9426" w:type="dxa"/>
            <w:gridSpan w:val="8"/>
            <w:vAlign w:val="center"/>
          </w:tcPr>
          <w:p w14:paraId="37C710D6" w14:textId="77777777" w:rsidR="00C66E84" w:rsidRPr="00233FB9" w:rsidRDefault="00C66E84" w:rsidP="002609C7">
            <w:pPr>
              <w:tabs>
                <w:tab w:val="left" w:pos="1815"/>
              </w:tabs>
              <w:spacing w:line="276" w:lineRule="auto"/>
              <w:rPr>
                <w:rFonts w:ascii="Arial Narrow" w:hAnsi="Arial Narrow"/>
                <w:bCs/>
              </w:rPr>
            </w:pPr>
          </w:p>
        </w:tc>
      </w:tr>
      <w:tr w:rsidR="003C4195" w:rsidRPr="00233FB9" w14:paraId="1DE22B7C" w14:textId="77777777" w:rsidTr="008D655F">
        <w:trPr>
          <w:trHeight w:val="518"/>
        </w:trPr>
        <w:tc>
          <w:tcPr>
            <w:tcW w:w="4890" w:type="dxa"/>
            <w:gridSpan w:val="3"/>
            <w:tcBorders>
              <w:bottom w:val="single" w:sz="4" w:space="0" w:color="auto"/>
            </w:tcBorders>
            <w:shd w:val="clear" w:color="auto" w:fill="FFE9BF"/>
          </w:tcPr>
          <w:p w14:paraId="57555618" w14:textId="44643513" w:rsidR="00EC51A8" w:rsidRPr="00233FB9" w:rsidRDefault="00C66E84" w:rsidP="002609C7">
            <w:pPr>
              <w:spacing w:line="276" w:lineRule="auto"/>
              <w:ind w:left="284" w:hanging="284"/>
              <w:jc w:val="left"/>
              <w:rPr>
                <w:rFonts w:ascii="Arial Narrow" w:hAnsi="Arial Narrow"/>
                <w:iCs/>
              </w:rPr>
            </w:pPr>
            <w:r w:rsidRPr="00233FB9">
              <w:rPr>
                <w:rFonts w:ascii="Arial Narrow" w:hAnsi="Arial Narrow"/>
                <w:b/>
                <w:bCs/>
              </w:rPr>
              <w:t>2. Data rozpoczęcia działalności</w:t>
            </w:r>
            <w:r w:rsidR="00877E46" w:rsidRPr="00233FB9">
              <w:rPr>
                <w:rFonts w:ascii="Arial Narrow" w:hAnsi="Arial Narrow"/>
                <w:b/>
                <w:bCs/>
              </w:rPr>
              <w:t xml:space="preserve"> </w:t>
            </w:r>
            <w:r w:rsidR="003C7E95" w:rsidRPr="00233FB9">
              <w:rPr>
                <w:rFonts w:ascii="Arial Narrow" w:hAnsi="Arial Narrow"/>
                <w:b/>
                <w:bCs/>
              </w:rPr>
              <w:t>Wnioskodawcy</w:t>
            </w:r>
            <w:r w:rsidR="003C7E95" w:rsidRPr="00233FB9">
              <w:rPr>
                <w:rFonts w:ascii="Arial Narrow" w:hAnsi="Arial Narrow"/>
                <w:b/>
                <w:bCs/>
                <w:i/>
              </w:rPr>
              <w:t xml:space="preserve"> </w:t>
            </w:r>
            <w:r w:rsidR="00CC7228" w:rsidRPr="00233FB9">
              <w:rPr>
                <w:rFonts w:ascii="Arial Narrow" w:hAnsi="Arial Narrow"/>
                <w:i/>
              </w:rPr>
              <w:t>(zgodnie z dokumentem rejestrowym</w:t>
            </w:r>
            <w:r w:rsidR="00CC7228" w:rsidRPr="00233FB9">
              <w:rPr>
                <w:rFonts w:ascii="Arial Narrow" w:hAnsi="Arial Narrow"/>
                <w:i/>
                <w:iCs/>
              </w:rPr>
              <w:t xml:space="preserve">: </w:t>
            </w:r>
            <w:r w:rsidRPr="00233FB9">
              <w:rPr>
                <w:rFonts w:ascii="Arial Narrow" w:hAnsi="Arial Narrow"/>
                <w:i/>
                <w:iCs/>
              </w:rPr>
              <w:t>miesiąc/rok)</w:t>
            </w:r>
          </w:p>
        </w:tc>
        <w:tc>
          <w:tcPr>
            <w:tcW w:w="4536" w:type="dxa"/>
            <w:gridSpan w:val="5"/>
            <w:tcBorders>
              <w:bottom w:val="single" w:sz="4" w:space="0" w:color="auto"/>
            </w:tcBorders>
            <w:vAlign w:val="center"/>
          </w:tcPr>
          <w:p w14:paraId="7FD4B2F4" w14:textId="77777777" w:rsidR="00C66E84" w:rsidRPr="00233FB9" w:rsidRDefault="00C66E84" w:rsidP="002609C7">
            <w:pPr>
              <w:spacing w:line="276" w:lineRule="auto"/>
              <w:rPr>
                <w:rFonts w:ascii="Arial Narrow" w:hAnsi="Arial Narrow"/>
              </w:rPr>
            </w:pPr>
          </w:p>
        </w:tc>
      </w:tr>
      <w:tr w:rsidR="003C4195" w:rsidRPr="00233FB9" w14:paraId="22B12CA0" w14:textId="77777777" w:rsidTr="000848A0">
        <w:tc>
          <w:tcPr>
            <w:tcW w:w="9426" w:type="dxa"/>
            <w:gridSpan w:val="8"/>
            <w:shd w:val="clear" w:color="auto" w:fill="F6B500"/>
            <w:vAlign w:val="center"/>
          </w:tcPr>
          <w:p w14:paraId="08AAFCCE" w14:textId="46F7A468" w:rsidR="007965CB" w:rsidRPr="00233FB9" w:rsidRDefault="007965CB" w:rsidP="002609C7">
            <w:pPr>
              <w:spacing w:line="276" w:lineRule="auto"/>
              <w:rPr>
                <w:rFonts w:ascii="Arial Narrow" w:hAnsi="Arial Narrow"/>
              </w:rPr>
            </w:pPr>
            <w:r w:rsidRPr="00233FB9">
              <w:rPr>
                <w:rFonts w:ascii="Arial Narrow" w:hAnsi="Arial Narrow"/>
                <w:b/>
                <w:bCs/>
              </w:rPr>
              <w:t>3.</w:t>
            </w:r>
            <w:r w:rsidR="006353C0" w:rsidRPr="00233FB9">
              <w:rPr>
                <w:rFonts w:ascii="Arial Narrow" w:hAnsi="Arial Narrow"/>
                <w:b/>
                <w:bCs/>
              </w:rPr>
              <w:t xml:space="preserve"> </w:t>
            </w:r>
            <w:r w:rsidRPr="00233FB9">
              <w:rPr>
                <w:rFonts w:ascii="Arial Narrow" w:hAnsi="Arial Narrow"/>
                <w:b/>
                <w:bCs/>
              </w:rPr>
              <w:t xml:space="preserve">Dane historyczne dot. statusu </w:t>
            </w:r>
            <w:r w:rsidR="003C7E95" w:rsidRPr="00233FB9">
              <w:rPr>
                <w:rFonts w:ascii="Arial Narrow" w:hAnsi="Arial Narrow"/>
                <w:b/>
                <w:bCs/>
              </w:rPr>
              <w:t>przedsiębiorcy</w:t>
            </w:r>
          </w:p>
        </w:tc>
      </w:tr>
      <w:tr w:rsidR="003C4195" w:rsidRPr="00233FB9" w14:paraId="0455E971" w14:textId="77777777" w:rsidTr="008D655F">
        <w:tc>
          <w:tcPr>
            <w:tcW w:w="2764" w:type="dxa"/>
            <w:gridSpan w:val="2"/>
            <w:shd w:val="clear" w:color="auto" w:fill="FFE9BF"/>
          </w:tcPr>
          <w:p w14:paraId="0209BC0A" w14:textId="77777777" w:rsidR="007965CB" w:rsidRPr="00233FB9" w:rsidRDefault="007965CB" w:rsidP="002609C7">
            <w:pPr>
              <w:spacing w:line="276" w:lineRule="auto"/>
              <w:rPr>
                <w:rFonts w:ascii="Arial Narrow" w:hAnsi="Arial Narrow"/>
                <w:b/>
                <w:bCs/>
              </w:rPr>
            </w:pPr>
            <w:r w:rsidRPr="00233FB9">
              <w:rPr>
                <w:rFonts w:ascii="Arial Narrow" w:hAnsi="Arial Narrow"/>
                <w:b/>
                <w:bCs/>
              </w:rPr>
              <w:t>Status Wnioskodawcy</w:t>
            </w:r>
          </w:p>
          <w:p w14:paraId="4A7F6ACD" w14:textId="77777777" w:rsidR="003C7E95" w:rsidRPr="00233FB9" w:rsidRDefault="003C7E95" w:rsidP="002609C7">
            <w:pPr>
              <w:spacing w:line="276" w:lineRule="auto"/>
              <w:rPr>
                <w:rFonts w:ascii="Arial Narrow" w:hAnsi="Arial Narrow"/>
                <w:bCs/>
              </w:rPr>
            </w:pPr>
          </w:p>
        </w:tc>
        <w:tc>
          <w:tcPr>
            <w:tcW w:w="2268" w:type="dxa"/>
            <w:gridSpan w:val="2"/>
            <w:shd w:val="clear" w:color="auto" w:fill="FFE9BF"/>
          </w:tcPr>
          <w:p w14:paraId="1A21047E" w14:textId="796B18E3" w:rsidR="007965CB" w:rsidRPr="00233FB9" w:rsidRDefault="007965CB" w:rsidP="008D655F">
            <w:pPr>
              <w:pStyle w:val="Tekstprzypisudolnego"/>
              <w:jc w:val="center"/>
              <w:rPr>
                <w:rFonts w:ascii="Arial Narrow" w:hAnsi="Arial Narrow" w:cs="Calibri"/>
                <w:b/>
                <w:sz w:val="21"/>
                <w:szCs w:val="21"/>
              </w:rPr>
            </w:pPr>
            <w:r w:rsidRPr="00233FB9">
              <w:rPr>
                <w:rFonts w:ascii="Arial Narrow" w:hAnsi="Arial Narrow" w:cs="Calibri"/>
                <w:b/>
                <w:sz w:val="21"/>
                <w:szCs w:val="21"/>
              </w:rPr>
              <w:t>W okresie sprawozdawczym za drugi rok wstecz od ostatniego okresu sprawozdawczego</w:t>
            </w:r>
          </w:p>
          <w:p w14:paraId="7FB6287E" w14:textId="77777777" w:rsidR="007965CB" w:rsidRPr="00233FB9" w:rsidRDefault="007965CB" w:rsidP="008D655F">
            <w:pPr>
              <w:pStyle w:val="Tekstpodstawowy"/>
              <w:jc w:val="center"/>
              <w:rPr>
                <w:rFonts w:ascii="Arial Narrow" w:hAnsi="Arial Narrow" w:cs="Calibri"/>
                <w:i/>
                <w:sz w:val="21"/>
                <w:szCs w:val="21"/>
                <w:lang w:val="pl-PL"/>
              </w:rPr>
            </w:pPr>
            <w:r w:rsidRPr="00233FB9">
              <w:rPr>
                <w:rFonts w:ascii="Arial Narrow" w:hAnsi="Arial Narrow" w:cs="Calibri"/>
                <w:i/>
                <w:sz w:val="21"/>
                <w:szCs w:val="21"/>
                <w:lang w:val="pl-PL"/>
              </w:rPr>
              <w:t xml:space="preserve">(od </w:t>
            </w:r>
            <w:proofErr w:type="spellStart"/>
            <w:r w:rsidRPr="00233FB9">
              <w:rPr>
                <w:rFonts w:ascii="Arial Narrow" w:hAnsi="Arial Narrow" w:cs="Calibri"/>
                <w:i/>
                <w:sz w:val="21"/>
                <w:szCs w:val="21"/>
                <w:lang w:val="pl-PL"/>
              </w:rPr>
              <w:t>dd.mm.rr</w:t>
            </w:r>
            <w:proofErr w:type="spellEnd"/>
            <w:r w:rsidRPr="00233FB9">
              <w:rPr>
                <w:rFonts w:ascii="Arial Narrow" w:hAnsi="Arial Narrow" w:cs="Calibri"/>
                <w:i/>
                <w:sz w:val="21"/>
                <w:szCs w:val="21"/>
                <w:lang w:val="pl-PL"/>
              </w:rPr>
              <w:t xml:space="preserve"> </w:t>
            </w:r>
          </w:p>
          <w:p w14:paraId="0A3C57FF" w14:textId="77777777" w:rsidR="007965CB" w:rsidRPr="00233FB9" w:rsidRDefault="007965CB" w:rsidP="008D655F">
            <w:pPr>
              <w:pStyle w:val="Tekstpodstawowy"/>
              <w:jc w:val="center"/>
              <w:rPr>
                <w:rFonts w:ascii="Arial Narrow" w:hAnsi="Arial Narrow" w:cs="Calibri"/>
                <w:sz w:val="21"/>
                <w:szCs w:val="21"/>
                <w:lang w:val="pl-PL"/>
              </w:rPr>
            </w:pPr>
            <w:r w:rsidRPr="00233FB9">
              <w:rPr>
                <w:rFonts w:ascii="Arial Narrow" w:hAnsi="Arial Narrow" w:cs="Calibri"/>
                <w:i/>
                <w:sz w:val="21"/>
                <w:szCs w:val="21"/>
                <w:lang w:val="pl-PL"/>
              </w:rPr>
              <w:t xml:space="preserve">do </w:t>
            </w:r>
            <w:proofErr w:type="spellStart"/>
            <w:r w:rsidRPr="00233FB9">
              <w:rPr>
                <w:rFonts w:ascii="Arial Narrow" w:hAnsi="Arial Narrow" w:cs="Calibri"/>
                <w:i/>
                <w:sz w:val="21"/>
                <w:szCs w:val="21"/>
                <w:lang w:val="pl-PL"/>
              </w:rPr>
              <w:t>dd.mm.rr</w:t>
            </w:r>
            <w:proofErr w:type="spellEnd"/>
            <w:r w:rsidRPr="00233FB9">
              <w:rPr>
                <w:rFonts w:ascii="Arial Narrow" w:hAnsi="Arial Narrow" w:cs="Calibri"/>
                <w:i/>
                <w:sz w:val="21"/>
                <w:szCs w:val="21"/>
                <w:lang w:val="pl-PL"/>
              </w:rPr>
              <w:t>)</w:t>
            </w:r>
          </w:p>
        </w:tc>
        <w:tc>
          <w:tcPr>
            <w:tcW w:w="2409" w:type="dxa"/>
            <w:gridSpan w:val="2"/>
            <w:shd w:val="clear" w:color="auto" w:fill="FFE9BF"/>
          </w:tcPr>
          <w:p w14:paraId="0B06EE47" w14:textId="1CA6C1C4" w:rsidR="007965CB" w:rsidRPr="00233FB9" w:rsidRDefault="007965CB" w:rsidP="008D655F">
            <w:pPr>
              <w:jc w:val="center"/>
              <w:rPr>
                <w:rFonts w:ascii="Arial Narrow" w:hAnsi="Arial Narrow" w:cs="Calibri"/>
                <w:sz w:val="21"/>
                <w:szCs w:val="21"/>
              </w:rPr>
            </w:pPr>
            <w:r w:rsidRPr="00233FB9">
              <w:rPr>
                <w:rFonts w:ascii="Arial Narrow" w:hAnsi="Arial Narrow" w:cs="Calibri"/>
                <w:b/>
                <w:sz w:val="21"/>
                <w:szCs w:val="21"/>
              </w:rPr>
              <w:t xml:space="preserve">W okresie sprawozdawczym </w:t>
            </w:r>
            <w:r w:rsidRPr="00233FB9">
              <w:rPr>
                <w:rFonts w:ascii="Arial Narrow" w:hAnsi="Arial Narrow" w:cs="Calibri"/>
                <w:bCs/>
                <w:sz w:val="21"/>
                <w:szCs w:val="21"/>
              </w:rPr>
              <w:t xml:space="preserve"> </w:t>
            </w:r>
            <w:r w:rsidRPr="00233FB9">
              <w:rPr>
                <w:rFonts w:ascii="Arial Narrow" w:hAnsi="Arial Narrow" w:cs="Calibri"/>
                <w:b/>
                <w:sz w:val="21"/>
                <w:szCs w:val="21"/>
              </w:rPr>
              <w:t xml:space="preserve"> </w:t>
            </w:r>
            <w:r w:rsidRPr="00233FB9">
              <w:rPr>
                <w:rFonts w:ascii="Arial Narrow" w:hAnsi="Arial Narrow" w:cs="Calibri"/>
                <w:b/>
                <w:sz w:val="21"/>
                <w:szCs w:val="21"/>
              </w:rPr>
              <w:br/>
              <w:t>za 1 rok wstecz od ostatniego okresu  sprawozdawczego</w:t>
            </w:r>
          </w:p>
          <w:p w14:paraId="23EFD6B6" w14:textId="77777777" w:rsidR="007965CB" w:rsidRPr="00233FB9" w:rsidRDefault="007965CB" w:rsidP="008D655F">
            <w:pPr>
              <w:pStyle w:val="Tekstpodstawowy2"/>
              <w:spacing w:after="0" w:line="240" w:lineRule="auto"/>
              <w:jc w:val="center"/>
              <w:rPr>
                <w:rFonts w:ascii="Arial Narrow" w:hAnsi="Arial Narrow" w:cs="Calibri"/>
                <w:i/>
                <w:sz w:val="21"/>
                <w:szCs w:val="21"/>
              </w:rPr>
            </w:pPr>
            <w:r w:rsidRPr="00233FB9">
              <w:rPr>
                <w:rFonts w:ascii="Arial Narrow" w:hAnsi="Arial Narrow" w:cs="Calibri"/>
                <w:i/>
                <w:sz w:val="21"/>
                <w:szCs w:val="21"/>
              </w:rPr>
              <w:t xml:space="preserve">(od </w:t>
            </w:r>
            <w:proofErr w:type="spellStart"/>
            <w:r w:rsidRPr="00233FB9">
              <w:rPr>
                <w:rFonts w:ascii="Arial Narrow" w:hAnsi="Arial Narrow" w:cs="Calibri"/>
                <w:i/>
                <w:sz w:val="21"/>
                <w:szCs w:val="21"/>
              </w:rPr>
              <w:t>dd.mm.rr</w:t>
            </w:r>
            <w:proofErr w:type="spellEnd"/>
          </w:p>
          <w:p w14:paraId="430CD171" w14:textId="77777777" w:rsidR="007965CB" w:rsidRPr="00233FB9" w:rsidRDefault="007965CB" w:rsidP="008D655F">
            <w:pPr>
              <w:pStyle w:val="Tekstpodstawowy2"/>
              <w:spacing w:after="0" w:line="240" w:lineRule="auto"/>
              <w:jc w:val="center"/>
              <w:rPr>
                <w:rFonts w:ascii="Arial Narrow" w:hAnsi="Arial Narrow" w:cs="Calibri"/>
                <w:sz w:val="21"/>
                <w:szCs w:val="21"/>
              </w:rPr>
            </w:pPr>
            <w:r w:rsidRPr="00233FB9">
              <w:rPr>
                <w:rFonts w:ascii="Arial Narrow" w:hAnsi="Arial Narrow" w:cs="Calibri"/>
                <w:i/>
                <w:sz w:val="21"/>
                <w:szCs w:val="21"/>
              </w:rPr>
              <w:t xml:space="preserve">do </w:t>
            </w:r>
            <w:proofErr w:type="spellStart"/>
            <w:r w:rsidRPr="00233FB9">
              <w:rPr>
                <w:rFonts w:ascii="Arial Narrow" w:hAnsi="Arial Narrow" w:cs="Calibri"/>
                <w:i/>
                <w:sz w:val="21"/>
                <w:szCs w:val="21"/>
              </w:rPr>
              <w:t>dd.mm.rr</w:t>
            </w:r>
            <w:proofErr w:type="spellEnd"/>
            <w:r w:rsidRPr="00233FB9">
              <w:rPr>
                <w:rFonts w:ascii="Arial Narrow" w:hAnsi="Arial Narrow" w:cs="Calibri"/>
                <w:i/>
                <w:sz w:val="21"/>
                <w:szCs w:val="21"/>
              </w:rPr>
              <w:t>)</w:t>
            </w:r>
          </w:p>
        </w:tc>
        <w:tc>
          <w:tcPr>
            <w:tcW w:w="1985" w:type="dxa"/>
            <w:gridSpan w:val="2"/>
            <w:shd w:val="clear" w:color="auto" w:fill="FFE9BF"/>
            <w:vAlign w:val="center"/>
          </w:tcPr>
          <w:p w14:paraId="5DCBC746" w14:textId="77777777" w:rsidR="007965CB" w:rsidRPr="00233FB9" w:rsidRDefault="007965CB" w:rsidP="008D655F">
            <w:pPr>
              <w:pStyle w:val="Tekstpodstawowy2"/>
              <w:spacing w:after="0" w:line="240" w:lineRule="auto"/>
              <w:jc w:val="center"/>
              <w:rPr>
                <w:rFonts w:ascii="Arial Narrow" w:hAnsi="Arial Narrow" w:cs="Calibri"/>
                <w:b/>
                <w:bCs/>
                <w:sz w:val="21"/>
                <w:szCs w:val="21"/>
              </w:rPr>
            </w:pPr>
            <w:r w:rsidRPr="00233FB9">
              <w:rPr>
                <w:rFonts w:ascii="Arial Narrow" w:hAnsi="Arial Narrow" w:cs="Calibri"/>
                <w:b/>
                <w:bCs/>
                <w:sz w:val="21"/>
                <w:szCs w:val="21"/>
              </w:rPr>
              <w:t>W ostatnim okresie sprawozdawczym</w:t>
            </w:r>
            <w:r w:rsidR="00EA1D4D" w:rsidRPr="00233FB9">
              <w:rPr>
                <w:rStyle w:val="Odwoanieprzypisukocowego"/>
                <w:rFonts w:ascii="Arial Narrow" w:hAnsi="Arial Narrow"/>
                <w:b/>
                <w:bCs/>
                <w:sz w:val="21"/>
                <w:szCs w:val="21"/>
              </w:rPr>
              <w:endnoteReference w:id="2"/>
            </w:r>
          </w:p>
          <w:p w14:paraId="3A189764" w14:textId="77777777" w:rsidR="007965CB" w:rsidRPr="00233FB9" w:rsidRDefault="007965CB" w:rsidP="008D655F">
            <w:pPr>
              <w:pStyle w:val="Tekstpodstawowy2"/>
              <w:spacing w:after="0" w:line="240" w:lineRule="auto"/>
              <w:rPr>
                <w:rFonts w:ascii="Arial Narrow" w:hAnsi="Arial Narrow" w:cs="Calibri"/>
                <w:b/>
                <w:sz w:val="21"/>
                <w:szCs w:val="21"/>
              </w:rPr>
            </w:pPr>
          </w:p>
          <w:p w14:paraId="5C74B523" w14:textId="256B1382" w:rsidR="007965CB" w:rsidRPr="00233FB9" w:rsidRDefault="007965CB" w:rsidP="008D655F">
            <w:pPr>
              <w:pStyle w:val="Tekstpodstawowy2"/>
              <w:spacing w:after="0" w:line="240" w:lineRule="auto"/>
              <w:jc w:val="center"/>
              <w:rPr>
                <w:rFonts w:ascii="Arial Narrow" w:hAnsi="Arial Narrow" w:cs="Calibri"/>
                <w:bCs/>
                <w:i/>
                <w:sz w:val="21"/>
                <w:szCs w:val="21"/>
              </w:rPr>
            </w:pPr>
            <w:r w:rsidRPr="00233FB9">
              <w:rPr>
                <w:rFonts w:ascii="Arial Narrow" w:hAnsi="Arial Narrow" w:cs="Calibri"/>
                <w:i/>
                <w:sz w:val="21"/>
                <w:szCs w:val="21"/>
              </w:rPr>
              <w:t xml:space="preserve">(od </w:t>
            </w:r>
            <w:proofErr w:type="spellStart"/>
            <w:r w:rsidRPr="00233FB9">
              <w:rPr>
                <w:rFonts w:ascii="Arial Narrow" w:hAnsi="Arial Narrow" w:cs="Calibri"/>
                <w:i/>
                <w:sz w:val="21"/>
                <w:szCs w:val="21"/>
              </w:rPr>
              <w:t>dd.mm.rr</w:t>
            </w:r>
            <w:proofErr w:type="spellEnd"/>
            <w:r w:rsidRPr="00233FB9">
              <w:rPr>
                <w:rFonts w:ascii="Arial Narrow" w:hAnsi="Arial Narrow" w:cs="Calibri"/>
                <w:i/>
                <w:sz w:val="21"/>
                <w:szCs w:val="21"/>
              </w:rPr>
              <w:t xml:space="preserve"> </w:t>
            </w:r>
            <w:r w:rsidR="006353C0" w:rsidRPr="00233FB9">
              <w:rPr>
                <w:rFonts w:ascii="Arial Narrow" w:hAnsi="Arial Narrow" w:cs="Calibri"/>
                <w:i/>
                <w:sz w:val="21"/>
                <w:szCs w:val="21"/>
              </w:rPr>
              <w:br/>
            </w:r>
            <w:r w:rsidRPr="00233FB9">
              <w:rPr>
                <w:rFonts w:ascii="Arial Narrow" w:hAnsi="Arial Narrow" w:cs="Calibri"/>
                <w:i/>
                <w:sz w:val="21"/>
                <w:szCs w:val="21"/>
              </w:rPr>
              <w:t xml:space="preserve">do </w:t>
            </w:r>
            <w:proofErr w:type="spellStart"/>
            <w:r w:rsidRPr="00233FB9">
              <w:rPr>
                <w:rFonts w:ascii="Arial Narrow" w:hAnsi="Arial Narrow" w:cs="Calibri"/>
                <w:i/>
                <w:sz w:val="21"/>
                <w:szCs w:val="21"/>
              </w:rPr>
              <w:t>dd.mm.rr</w:t>
            </w:r>
            <w:proofErr w:type="spellEnd"/>
            <w:r w:rsidRPr="00233FB9">
              <w:rPr>
                <w:rFonts w:ascii="Arial Narrow" w:hAnsi="Arial Narrow" w:cs="Calibri"/>
                <w:i/>
                <w:sz w:val="21"/>
                <w:szCs w:val="21"/>
              </w:rPr>
              <w:t>)</w:t>
            </w:r>
          </w:p>
        </w:tc>
      </w:tr>
      <w:tr w:rsidR="003C4195" w:rsidRPr="00233FB9" w14:paraId="3C147786" w14:textId="77777777" w:rsidTr="00AE1B8A">
        <w:tc>
          <w:tcPr>
            <w:tcW w:w="2764" w:type="dxa"/>
            <w:gridSpan w:val="2"/>
            <w:shd w:val="clear" w:color="auto" w:fill="FFE9BF"/>
          </w:tcPr>
          <w:p w14:paraId="6EE952D7" w14:textId="77777777" w:rsidR="007965CB" w:rsidRPr="00233FB9" w:rsidRDefault="007965CB" w:rsidP="002609C7">
            <w:pPr>
              <w:spacing w:line="276" w:lineRule="auto"/>
              <w:rPr>
                <w:rFonts w:ascii="Arial Narrow" w:hAnsi="Arial Narrow"/>
                <w:b/>
                <w:bCs/>
              </w:rPr>
            </w:pPr>
            <w:r w:rsidRPr="00233FB9">
              <w:rPr>
                <w:rFonts w:ascii="Arial Narrow" w:hAnsi="Arial Narrow"/>
                <w:b/>
                <w:bCs/>
              </w:rPr>
              <w:t>mikroprzedsiębiorca</w:t>
            </w:r>
          </w:p>
        </w:tc>
        <w:tc>
          <w:tcPr>
            <w:tcW w:w="2268" w:type="dxa"/>
            <w:gridSpan w:val="2"/>
            <w:vAlign w:val="center"/>
          </w:tcPr>
          <w:p w14:paraId="081BE431" w14:textId="77777777" w:rsidR="007965CB" w:rsidRPr="00233FB9" w:rsidRDefault="00605A4A" w:rsidP="00217E0B">
            <w:pPr>
              <w:pStyle w:val="Tekstpodstawowy"/>
              <w:tabs>
                <w:tab w:val="clear" w:pos="8789"/>
                <w:tab w:val="right" w:pos="3969"/>
              </w:tabs>
              <w:spacing w:line="276" w:lineRule="auto"/>
              <w:jc w:val="center"/>
              <w:rPr>
                <w:rFonts w:ascii="Arial Narrow" w:hAnsi="Arial Narrow" w:cs="Calibri"/>
                <w:sz w:val="22"/>
                <w:szCs w:val="22"/>
                <w:lang w:val="pl-PL"/>
              </w:rPr>
            </w:pPr>
            <w:r w:rsidRPr="00233FB9">
              <w:rPr>
                <w:rFonts w:ascii="Arial Narrow" w:hAnsi="Arial Narrow" w:cs="Calibri"/>
                <w:b/>
                <w:bCs/>
                <w:sz w:val="22"/>
                <w:szCs w:val="22"/>
              </w:rPr>
              <w:fldChar w:fldCharType="begin">
                <w:ffData>
                  <w:name w:val="Wybór1"/>
                  <w:enabled/>
                  <w:calcOnExit w:val="0"/>
                  <w:checkBox>
                    <w:sizeAuto/>
                    <w:default w:val="0"/>
                  </w:checkBox>
                </w:ffData>
              </w:fldChar>
            </w:r>
            <w:r w:rsidR="00217E0B" w:rsidRPr="00233FB9">
              <w:rPr>
                <w:rFonts w:ascii="Arial Narrow" w:hAnsi="Arial Narrow" w:cs="Calibri"/>
                <w:b/>
                <w:bCs/>
                <w:sz w:val="22"/>
                <w:szCs w:val="22"/>
              </w:rPr>
              <w:instrText xml:space="preserve"> FORMCHECKBOX </w:instrText>
            </w:r>
            <w:r w:rsidR="0021622F">
              <w:rPr>
                <w:rFonts w:ascii="Arial Narrow" w:hAnsi="Arial Narrow" w:cs="Calibri"/>
                <w:b/>
                <w:bCs/>
                <w:sz w:val="22"/>
                <w:szCs w:val="22"/>
              </w:rPr>
            </w:r>
            <w:r w:rsidR="0021622F">
              <w:rPr>
                <w:rFonts w:ascii="Arial Narrow" w:hAnsi="Arial Narrow" w:cs="Calibri"/>
                <w:b/>
                <w:bCs/>
                <w:sz w:val="22"/>
                <w:szCs w:val="22"/>
              </w:rPr>
              <w:fldChar w:fldCharType="separate"/>
            </w:r>
            <w:r w:rsidRPr="00233FB9">
              <w:rPr>
                <w:rFonts w:ascii="Arial Narrow" w:hAnsi="Arial Narrow" w:cs="Calibri"/>
                <w:b/>
                <w:bCs/>
                <w:sz w:val="22"/>
                <w:szCs w:val="22"/>
              </w:rPr>
              <w:fldChar w:fldCharType="end"/>
            </w:r>
          </w:p>
        </w:tc>
        <w:tc>
          <w:tcPr>
            <w:tcW w:w="2409" w:type="dxa"/>
            <w:gridSpan w:val="2"/>
            <w:vAlign w:val="center"/>
          </w:tcPr>
          <w:p w14:paraId="310DD670"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1985" w:type="dxa"/>
            <w:gridSpan w:val="2"/>
            <w:vAlign w:val="center"/>
          </w:tcPr>
          <w:p w14:paraId="7AE847B9"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r>
      <w:tr w:rsidR="003C4195" w:rsidRPr="00233FB9" w14:paraId="746E5D74" w14:textId="77777777" w:rsidTr="00AE1B8A">
        <w:tc>
          <w:tcPr>
            <w:tcW w:w="2764" w:type="dxa"/>
            <w:gridSpan w:val="2"/>
            <w:shd w:val="clear" w:color="auto" w:fill="FFE9BF"/>
          </w:tcPr>
          <w:p w14:paraId="783A1822" w14:textId="77777777" w:rsidR="007965CB" w:rsidRPr="00233FB9" w:rsidRDefault="007965CB" w:rsidP="002609C7">
            <w:pPr>
              <w:spacing w:line="276" w:lineRule="auto"/>
              <w:rPr>
                <w:rFonts w:ascii="Arial Narrow" w:hAnsi="Arial Narrow"/>
                <w:b/>
                <w:bCs/>
              </w:rPr>
            </w:pPr>
            <w:r w:rsidRPr="00233FB9">
              <w:rPr>
                <w:rFonts w:ascii="Arial Narrow" w:hAnsi="Arial Narrow"/>
                <w:b/>
                <w:bCs/>
              </w:rPr>
              <w:t>mały przedsiębiorca</w:t>
            </w:r>
          </w:p>
        </w:tc>
        <w:tc>
          <w:tcPr>
            <w:tcW w:w="2268" w:type="dxa"/>
            <w:gridSpan w:val="2"/>
            <w:vAlign w:val="center"/>
          </w:tcPr>
          <w:p w14:paraId="67BCC2FD"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2409" w:type="dxa"/>
            <w:gridSpan w:val="2"/>
            <w:vAlign w:val="center"/>
          </w:tcPr>
          <w:p w14:paraId="4F9160D1"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1985" w:type="dxa"/>
            <w:gridSpan w:val="2"/>
            <w:vAlign w:val="center"/>
          </w:tcPr>
          <w:p w14:paraId="173C03E6"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r>
      <w:tr w:rsidR="003C4195" w:rsidRPr="00233FB9" w14:paraId="0B909E2C" w14:textId="77777777" w:rsidTr="00AE1B8A">
        <w:tc>
          <w:tcPr>
            <w:tcW w:w="2764" w:type="dxa"/>
            <w:gridSpan w:val="2"/>
            <w:shd w:val="clear" w:color="auto" w:fill="FFE9BF"/>
          </w:tcPr>
          <w:p w14:paraId="49040F3F" w14:textId="77777777" w:rsidR="007965CB" w:rsidRPr="00233FB9" w:rsidRDefault="007965CB" w:rsidP="002609C7">
            <w:pPr>
              <w:spacing w:line="276" w:lineRule="auto"/>
              <w:rPr>
                <w:rFonts w:ascii="Arial Narrow" w:hAnsi="Arial Narrow"/>
                <w:b/>
                <w:bCs/>
              </w:rPr>
            </w:pPr>
            <w:r w:rsidRPr="00233FB9">
              <w:rPr>
                <w:rFonts w:ascii="Arial Narrow" w:hAnsi="Arial Narrow"/>
                <w:b/>
                <w:bCs/>
              </w:rPr>
              <w:t>średni przedsiębiorca</w:t>
            </w:r>
          </w:p>
        </w:tc>
        <w:tc>
          <w:tcPr>
            <w:tcW w:w="2268" w:type="dxa"/>
            <w:gridSpan w:val="2"/>
            <w:vAlign w:val="center"/>
          </w:tcPr>
          <w:p w14:paraId="3BC9B123"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2409" w:type="dxa"/>
            <w:gridSpan w:val="2"/>
            <w:vAlign w:val="center"/>
          </w:tcPr>
          <w:p w14:paraId="439D6FF8"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1985" w:type="dxa"/>
            <w:gridSpan w:val="2"/>
            <w:vAlign w:val="center"/>
          </w:tcPr>
          <w:p w14:paraId="09DD5849"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r>
      <w:tr w:rsidR="003C4195" w:rsidRPr="00233FB9" w14:paraId="3EB3385E" w14:textId="77777777" w:rsidTr="00AE1B8A">
        <w:tc>
          <w:tcPr>
            <w:tcW w:w="2764" w:type="dxa"/>
            <w:gridSpan w:val="2"/>
            <w:shd w:val="clear" w:color="auto" w:fill="FFE9BF"/>
          </w:tcPr>
          <w:p w14:paraId="4610B38F" w14:textId="77777777" w:rsidR="007965CB" w:rsidRPr="00233FB9" w:rsidRDefault="007965CB" w:rsidP="002609C7">
            <w:pPr>
              <w:spacing w:line="276" w:lineRule="auto"/>
              <w:rPr>
                <w:rFonts w:ascii="Arial Narrow" w:hAnsi="Arial Narrow"/>
                <w:b/>
                <w:bCs/>
              </w:rPr>
            </w:pPr>
            <w:r w:rsidRPr="00233FB9">
              <w:rPr>
                <w:rFonts w:ascii="Arial Narrow" w:hAnsi="Arial Narrow"/>
                <w:b/>
                <w:bCs/>
              </w:rPr>
              <w:t>przedsiębiorca inny niż MŚP</w:t>
            </w:r>
          </w:p>
        </w:tc>
        <w:tc>
          <w:tcPr>
            <w:tcW w:w="2268" w:type="dxa"/>
            <w:gridSpan w:val="2"/>
            <w:vAlign w:val="center"/>
          </w:tcPr>
          <w:p w14:paraId="09C549EC"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2409" w:type="dxa"/>
            <w:gridSpan w:val="2"/>
            <w:vAlign w:val="center"/>
          </w:tcPr>
          <w:p w14:paraId="70B19575"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1985" w:type="dxa"/>
            <w:gridSpan w:val="2"/>
            <w:vAlign w:val="center"/>
          </w:tcPr>
          <w:p w14:paraId="67BFA895" w14:textId="77777777" w:rsidR="007965CB" w:rsidRPr="00233FB9" w:rsidRDefault="00605A4A" w:rsidP="00217E0B">
            <w:pPr>
              <w:spacing w:line="276" w:lineRule="auto"/>
              <w:jc w:val="center"/>
              <w:rPr>
                <w:rFonts w:ascii="Arial Narrow" w:hAnsi="Arial Narrow"/>
              </w:rPr>
            </w:pPr>
            <w:r w:rsidRPr="00233FB9">
              <w:rPr>
                <w:rFonts w:ascii="Arial Narrow" w:hAnsi="Arial Narrow" w:cs="Calibri"/>
                <w:b/>
                <w:bCs/>
              </w:rPr>
              <w:fldChar w:fldCharType="begin">
                <w:ffData>
                  <w:name w:val="Wybór1"/>
                  <w:enabled/>
                  <w:calcOnExit w:val="0"/>
                  <w:checkBox>
                    <w:sizeAuto/>
                    <w:default w:val="0"/>
                  </w:checkBox>
                </w:ffData>
              </w:fldChar>
            </w:r>
            <w:r w:rsidR="00217E0B"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r>
      <w:tr w:rsidR="003C4195" w:rsidRPr="00233FB9" w14:paraId="44374118" w14:textId="77777777" w:rsidTr="00AE1B8A">
        <w:tc>
          <w:tcPr>
            <w:tcW w:w="9426" w:type="dxa"/>
            <w:gridSpan w:val="8"/>
            <w:shd w:val="clear" w:color="auto" w:fill="FFE9BF"/>
          </w:tcPr>
          <w:p w14:paraId="7C8638A0" w14:textId="77777777" w:rsidR="00FC00DE" w:rsidRPr="00233FB9" w:rsidRDefault="00FC00DE" w:rsidP="002609C7">
            <w:pPr>
              <w:spacing w:line="276" w:lineRule="auto"/>
              <w:rPr>
                <w:rFonts w:ascii="Arial Narrow" w:hAnsi="Arial Narrow"/>
                <w:b/>
                <w:bCs/>
              </w:rPr>
            </w:pPr>
            <w:r w:rsidRPr="00233FB9">
              <w:rPr>
                <w:rFonts w:ascii="Arial Narrow" w:hAnsi="Arial Narrow"/>
                <w:b/>
                <w:bCs/>
              </w:rPr>
              <w:t xml:space="preserve">Zmiana statusu – opis </w:t>
            </w:r>
            <w:r w:rsidRPr="00233FB9">
              <w:rPr>
                <w:rFonts w:ascii="Arial Narrow" w:hAnsi="Arial Narrow"/>
                <w:bCs/>
                <w:i/>
              </w:rPr>
              <w:t>(jeśli dotyczy)</w:t>
            </w:r>
            <w:r w:rsidRPr="00233FB9">
              <w:rPr>
                <w:rStyle w:val="Odwoanieprzypisukocowego"/>
                <w:rFonts w:ascii="Arial Narrow" w:hAnsi="Arial Narrow"/>
                <w:bCs/>
                <w:i/>
              </w:rPr>
              <w:endnoteReference w:id="3"/>
            </w:r>
            <w:r w:rsidRPr="00233FB9">
              <w:rPr>
                <w:rFonts w:ascii="Arial Narrow" w:hAnsi="Arial Narrow"/>
                <w:bCs/>
                <w:i/>
              </w:rPr>
              <w:t>:</w:t>
            </w:r>
          </w:p>
        </w:tc>
      </w:tr>
      <w:tr w:rsidR="003C4195" w:rsidRPr="00233FB9" w14:paraId="3A77F1D9" w14:textId="77777777" w:rsidTr="00FC00DE">
        <w:tc>
          <w:tcPr>
            <w:tcW w:w="9426" w:type="dxa"/>
            <w:gridSpan w:val="8"/>
            <w:shd w:val="clear" w:color="auto" w:fill="FFFFFF"/>
          </w:tcPr>
          <w:p w14:paraId="16C91003" w14:textId="77777777" w:rsidR="00EA1D4D" w:rsidRPr="00233FB9" w:rsidRDefault="00EA1D4D" w:rsidP="00624161">
            <w:pPr>
              <w:spacing w:line="276" w:lineRule="auto"/>
              <w:rPr>
                <w:rFonts w:ascii="Arial Narrow" w:hAnsi="Arial Narrow"/>
                <w:bCs/>
              </w:rPr>
            </w:pPr>
          </w:p>
        </w:tc>
      </w:tr>
      <w:tr w:rsidR="003C4195" w:rsidRPr="00233FB9" w14:paraId="76E9229B" w14:textId="77777777" w:rsidTr="000848A0">
        <w:trPr>
          <w:trHeight w:val="366"/>
        </w:trPr>
        <w:tc>
          <w:tcPr>
            <w:tcW w:w="9426" w:type="dxa"/>
            <w:gridSpan w:val="8"/>
            <w:shd w:val="clear" w:color="auto" w:fill="F6B500"/>
            <w:vAlign w:val="center"/>
          </w:tcPr>
          <w:p w14:paraId="2685D27F" w14:textId="77777777" w:rsidR="007965CB" w:rsidRPr="00233FB9" w:rsidRDefault="00AB4155" w:rsidP="002609C7">
            <w:pPr>
              <w:spacing w:line="276" w:lineRule="auto"/>
              <w:rPr>
                <w:rFonts w:ascii="Arial Narrow" w:hAnsi="Arial Narrow"/>
                <w:b/>
                <w:bCs/>
              </w:rPr>
            </w:pPr>
            <w:r w:rsidRPr="00233FB9">
              <w:rPr>
                <w:rFonts w:ascii="Arial Narrow" w:hAnsi="Arial Narrow" w:cs="Calibri"/>
                <w:b/>
                <w:bCs/>
              </w:rPr>
              <w:t>4</w:t>
            </w:r>
            <w:r w:rsidR="007965CB" w:rsidRPr="00233FB9">
              <w:rPr>
                <w:rFonts w:ascii="Arial Narrow" w:hAnsi="Arial Narrow" w:cs="Calibri"/>
                <w:b/>
                <w:bCs/>
              </w:rPr>
              <w:t>. Typ przedsiębiorstwa:</w:t>
            </w:r>
          </w:p>
        </w:tc>
      </w:tr>
      <w:tr w:rsidR="003C4195" w:rsidRPr="00233FB9" w14:paraId="23600C91" w14:textId="77777777" w:rsidTr="008D655F">
        <w:trPr>
          <w:trHeight w:val="283"/>
        </w:trPr>
        <w:tc>
          <w:tcPr>
            <w:tcW w:w="6307" w:type="dxa"/>
            <w:gridSpan w:val="5"/>
            <w:shd w:val="clear" w:color="auto" w:fill="F6B500"/>
          </w:tcPr>
          <w:p w14:paraId="68E197A8" w14:textId="77777777" w:rsidR="00BB580E" w:rsidRPr="00233FB9" w:rsidRDefault="00BB580E" w:rsidP="002609C7">
            <w:pPr>
              <w:spacing w:line="276" w:lineRule="auto"/>
              <w:rPr>
                <w:rFonts w:ascii="Arial Narrow" w:hAnsi="Arial Narrow" w:cs="Calibri"/>
                <w:b/>
                <w:bCs/>
              </w:rPr>
            </w:pPr>
          </w:p>
        </w:tc>
        <w:tc>
          <w:tcPr>
            <w:tcW w:w="1560" w:type="dxa"/>
            <w:gridSpan w:val="2"/>
            <w:shd w:val="clear" w:color="auto" w:fill="F6B500"/>
            <w:vAlign w:val="center"/>
          </w:tcPr>
          <w:p w14:paraId="3183F1E8" w14:textId="77777777" w:rsidR="00BB580E" w:rsidRPr="00233FB9" w:rsidRDefault="00BB580E" w:rsidP="00BB580E">
            <w:pPr>
              <w:spacing w:line="276" w:lineRule="auto"/>
              <w:jc w:val="center"/>
              <w:rPr>
                <w:rFonts w:ascii="Arial Narrow" w:hAnsi="Arial Narrow" w:cs="Calibri"/>
                <w:b/>
                <w:bCs/>
              </w:rPr>
            </w:pPr>
            <w:r w:rsidRPr="00233FB9">
              <w:rPr>
                <w:rFonts w:ascii="Arial Narrow" w:hAnsi="Arial Narrow" w:cs="Calibri"/>
                <w:b/>
                <w:bCs/>
              </w:rPr>
              <w:t>Tak</w:t>
            </w:r>
          </w:p>
        </w:tc>
        <w:tc>
          <w:tcPr>
            <w:tcW w:w="1559" w:type="dxa"/>
            <w:shd w:val="clear" w:color="auto" w:fill="F6B500"/>
            <w:vAlign w:val="center"/>
          </w:tcPr>
          <w:p w14:paraId="2DE41E02" w14:textId="77777777" w:rsidR="00BB580E" w:rsidRPr="00233FB9" w:rsidRDefault="00BB580E" w:rsidP="00BB580E">
            <w:pPr>
              <w:spacing w:line="276" w:lineRule="auto"/>
              <w:jc w:val="center"/>
              <w:rPr>
                <w:rFonts w:ascii="Arial Narrow" w:hAnsi="Arial Narrow" w:cs="Calibri"/>
                <w:b/>
                <w:bCs/>
              </w:rPr>
            </w:pPr>
            <w:r w:rsidRPr="00233FB9">
              <w:rPr>
                <w:rFonts w:ascii="Arial Narrow" w:hAnsi="Arial Narrow" w:cs="Calibri"/>
                <w:b/>
                <w:bCs/>
              </w:rPr>
              <w:t>Nie</w:t>
            </w:r>
          </w:p>
        </w:tc>
      </w:tr>
      <w:tr w:rsidR="003C4195" w:rsidRPr="00233FB9" w14:paraId="3DBF1268" w14:textId="77777777" w:rsidTr="00EF5FC5">
        <w:trPr>
          <w:trHeight w:val="283"/>
        </w:trPr>
        <w:tc>
          <w:tcPr>
            <w:tcW w:w="6307" w:type="dxa"/>
            <w:gridSpan w:val="5"/>
            <w:shd w:val="clear" w:color="auto" w:fill="FFE9BF"/>
          </w:tcPr>
          <w:p w14:paraId="36CEE859" w14:textId="77777777" w:rsidR="007965CB" w:rsidRPr="00233FB9" w:rsidRDefault="00AB4155" w:rsidP="008A6BC9">
            <w:pPr>
              <w:autoSpaceDE w:val="0"/>
              <w:autoSpaceDN w:val="0"/>
              <w:adjustRightInd w:val="0"/>
              <w:spacing w:line="276" w:lineRule="auto"/>
              <w:rPr>
                <w:rFonts w:ascii="Arial Narrow" w:hAnsi="Arial Narrow" w:cs="Calibri"/>
                <w:b/>
              </w:rPr>
            </w:pPr>
            <w:r w:rsidRPr="00233FB9">
              <w:rPr>
                <w:rFonts w:ascii="Arial Narrow" w:hAnsi="Arial Narrow" w:cs="Calibri"/>
                <w:b/>
              </w:rPr>
              <w:t>4</w:t>
            </w:r>
            <w:r w:rsidR="007965CB" w:rsidRPr="00233FB9">
              <w:rPr>
                <w:rFonts w:ascii="Arial Narrow" w:hAnsi="Arial Narrow" w:cs="Calibri"/>
                <w:b/>
              </w:rPr>
              <w:t xml:space="preserve">a. Przedsiębiorstwo </w:t>
            </w:r>
            <w:r w:rsidR="003417CB" w:rsidRPr="00233FB9">
              <w:rPr>
                <w:rFonts w:ascii="Arial Narrow" w:hAnsi="Arial Narrow" w:cs="Calibri"/>
                <w:b/>
              </w:rPr>
              <w:t>samodzielne</w:t>
            </w:r>
            <w:r w:rsidR="003417CB" w:rsidRPr="00233FB9">
              <w:rPr>
                <w:rFonts w:ascii="Arial Narrow" w:hAnsi="Arial Narrow" w:cs="Calibri"/>
              </w:rPr>
              <w:t xml:space="preserve"> </w:t>
            </w:r>
            <w:r w:rsidR="00FD40EC" w:rsidRPr="00233FB9">
              <w:rPr>
                <w:rFonts w:ascii="Arial Narrow" w:hAnsi="Arial Narrow" w:cs="Calibri"/>
              </w:rPr>
              <w:t xml:space="preserve">w rozumieniu art. 3 Załącznika I do rozporządzenia Komisji </w:t>
            </w:r>
            <w:r w:rsidR="003417CB" w:rsidRPr="00233FB9">
              <w:rPr>
                <w:rFonts w:ascii="Arial Narrow" w:hAnsi="Arial Narrow" w:cs="Calibri"/>
              </w:rPr>
              <w:t xml:space="preserve">(UE) 651/2014 </w:t>
            </w:r>
            <w:r w:rsidRPr="00233FB9">
              <w:rPr>
                <w:rStyle w:val="Odwoanieprzypisukocowego"/>
                <w:rFonts w:ascii="Arial Narrow" w:hAnsi="Arial Narrow"/>
                <w:b/>
              </w:rPr>
              <w:endnoteReference w:id="4"/>
            </w:r>
          </w:p>
          <w:p w14:paraId="3AB477B9" w14:textId="77777777" w:rsidR="007965CB" w:rsidRPr="00233FB9" w:rsidRDefault="007965CB" w:rsidP="008A6BC9">
            <w:pPr>
              <w:autoSpaceDE w:val="0"/>
              <w:autoSpaceDN w:val="0"/>
              <w:adjustRightInd w:val="0"/>
              <w:spacing w:line="276" w:lineRule="auto"/>
              <w:rPr>
                <w:rFonts w:ascii="Arial Narrow" w:hAnsi="Arial Narrow" w:cs="Calibri"/>
                <w:b/>
              </w:rPr>
            </w:pPr>
            <w:r w:rsidRPr="00233FB9">
              <w:rPr>
                <w:rFonts w:ascii="Arial Narrow" w:hAnsi="Arial Narrow" w:cs="Calibri"/>
                <w:b/>
              </w:rPr>
              <w:t xml:space="preserve">UWAGA: </w:t>
            </w:r>
          </w:p>
          <w:p w14:paraId="3861C26F" w14:textId="5120C606" w:rsidR="007965CB" w:rsidRPr="00233FB9" w:rsidRDefault="007965CB" w:rsidP="00773D7E">
            <w:pPr>
              <w:autoSpaceDE w:val="0"/>
              <w:autoSpaceDN w:val="0"/>
              <w:adjustRightInd w:val="0"/>
              <w:spacing w:line="276" w:lineRule="auto"/>
              <w:rPr>
                <w:rFonts w:ascii="Arial Narrow" w:hAnsi="Arial Narrow" w:cs="Calibri"/>
              </w:rPr>
            </w:pPr>
            <w:r w:rsidRPr="00233FB9">
              <w:rPr>
                <w:rFonts w:ascii="Arial Narrow" w:hAnsi="Arial Narrow" w:cs="Calibri"/>
              </w:rPr>
              <w:t xml:space="preserve">W przypadku gdy </w:t>
            </w:r>
            <w:r w:rsidR="003C7E95" w:rsidRPr="00233FB9">
              <w:rPr>
                <w:rFonts w:ascii="Arial Narrow" w:hAnsi="Arial Narrow" w:cs="Calibri"/>
              </w:rPr>
              <w:t xml:space="preserve">Wnioskodawca </w:t>
            </w:r>
            <w:r w:rsidR="00513FC8" w:rsidRPr="00233FB9">
              <w:rPr>
                <w:rFonts w:ascii="Arial Narrow" w:hAnsi="Arial Narrow" w:cs="Calibri"/>
              </w:rPr>
              <w:t>w Projekcie</w:t>
            </w:r>
            <w:r w:rsidRPr="00233FB9">
              <w:rPr>
                <w:rFonts w:ascii="Arial Narrow" w:hAnsi="Arial Narrow" w:cs="Calibri"/>
              </w:rPr>
              <w:t xml:space="preserve"> jest przedsiębiorcą </w:t>
            </w:r>
            <w:r w:rsidR="003417CB" w:rsidRPr="00233FB9">
              <w:rPr>
                <w:rFonts w:ascii="Arial Narrow" w:hAnsi="Arial Narrow" w:cs="Calibri"/>
              </w:rPr>
              <w:t>samodzielnym</w:t>
            </w:r>
            <w:r w:rsidRPr="00233FB9">
              <w:rPr>
                <w:rFonts w:ascii="Arial Narrow" w:hAnsi="Arial Narrow" w:cs="Calibri"/>
              </w:rPr>
              <w:t xml:space="preserve"> w pkt </w:t>
            </w:r>
            <w:r w:rsidR="003859CA" w:rsidRPr="00233FB9">
              <w:rPr>
                <w:rFonts w:ascii="Arial Narrow" w:hAnsi="Arial Narrow" w:cs="Calibri"/>
                <w:b/>
              </w:rPr>
              <w:t>4</w:t>
            </w:r>
            <w:r w:rsidRPr="00233FB9">
              <w:rPr>
                <w:rFonts w:ascii="Arial Narrow" w:hAnsi="Arial Narrow" w:cs="Calibri"/>
                <w:b/>
              </w:rPr>
              <w:t>a</w:t>
            </w:r>
            <w:r w:rsidRPr="00233FB9">
              <w:rPr>
                <w:rFonts w:ascii="Arial Narrow" w:hAnsi="Arial Narrow" w:cs="Calibri"/>
              </w:rPr>
              <w:t xml:space="preserve"> zaznacza opcję </w:t>
            </w:r>
            <w:r w:rsidRPr="00233FB9">
              <w:rPr>
                <w:rFonts w:ascii="Arial Narrow" w:hAnsi="Arial Narrow" w:cs="Calibri"/>
                <w:b/>
              </w:rPr>
              <w:t>„tak”</w:t>
            </w:r>
            <w:r w:rsidRPr="00233FB9">
              <w:rPr>
                <w:rFonts w:ascii="Arial Narrow" w:hAnsi="Arial Narrow" w:cs="Calibri"/>
              </w:rPr>
              <w:t xml:space="preserve"> oraz wypełnia </w:t>
            </w:r>
            <w:r w:rsidRPr="00233FB9">
              <w:rPr>
                <w:rFonts w:ascii="Arial Narrow" w:hAnsi="Arial Narrow" w:cs="Calibri"/>
                <w:b/>
              </w:rPr>
              <w:t xml:space="preserve"> Załącznik</w:t>
            </w:r>
            <w:r w:rsidR="000B6641" w:rsidRPr="00233FB9">
              <w:rPr>
                <w:rFonts w:ascii="Arial Narrow" w:hAnsi="Arial Narrow" w:cs="Calibri"/>
              </w:rPr>
              <w:t xml:space="preserve"> </w:t>
            </w:r>
            <w:r w:rsidR="000B6641" w:rsidRPr="00233FB9">
              <w:rPr>
                <w:rFonts w:ascii="Arial Narrow" w:hAnsi="Arial Narrow" w:cs="Calibri"/>
                <w:b/>
              </w:rPr>
              <w:t>1</w:t>
            </w:r>
            <w:r w:rsidR="00870A56" w:rsidRPr="00233FB9">
              <w:rPr>
                <w:rFonts w:ascii="Arial Narrow" w:hAnsi="Arial Narrow" w:cs="Calibri"/>
              </w:rPr>
              <w:t xml:space="preserve"> </w:t>
            </w:r>
            <w:r w:rsidR="000B6641" w:rsidRPr="00233FB9">
              <w:rPr>
                <w:rFonts w:ascii="Arial Narrow" w:hAnsi="Arial Narrow" w:cs="Calibri"/>
              </w:rPr>
              <w:t xml:space="preserve">do </w:t>
            </w:r>
            <w:r w:rsidRPr="00233FB9">
              <w:rPr>
                <w:rFonts w:ascii="Arial Narrow" w:hAnsi="Arial Narrow" w:cs="Calibri"/>
              </w:rPr>
              <w:t>Oświadczenia.</w:t>
            </w:r>
            <w:r w:rsidR="000B6641" w:rsidRPr="00233FB9">
              <w:rPr>
                <w:rFonts w:ascii="Arial Narrow" w:hAnsi="Arial Narrow" w:cs="Calibri"/>
              </w:rPr>
              <w:t xml:space="preserve"> W pkt </w:t>
            </w:r>
            <w:r w:rsidR="000B6641" w:rsidRPr="00233FB9">
              <w:rPr>
                <w:rFonts w:ascii="Arial Narrow" w:hAnsi="Arial Narrow" w:cs="Calibri"/>
                <w:b/>
              </w:rPr>
              <w:t>4b i 4c</w:t>
            </w:r>
            <w:r w:rsidR="000B6641" w:rsidRPr="00233FB9">
              <w:rPr>
                <w:rFonts w:ascii="Arial Narrow" w:hAnsi="Arial Narrow" w:cs="Calibri"/>
              </w:rPr>
              <w:t xml:space="preserve"> wybiera opcję </w:t>
            </w:r>
            <w:r w:rsidR="000B6641" w:rsidRPr="00233FB9">
              <w:rPr>
                <w:rFonts w:ascii="Arial Narrow" w:hAnsi="Arial Narrow" w:cs="Calibri"/>
                <w:b/>
              </w:rPr>
              <w:t>„nie”</w:t>
            </w:r>
            <w:r w:rsidR="000B6641" w:rsidRPr="00233FB9">
              <w:rPr>
                <w:rFonts w:ascii="Arial Narrow" w:hAnsi="Arial Narrow" w:cs="Calibri"/>
              </w:rPr>
              <w:t>.</w:t>
            </w:r>
          </w:p>
        </w:tc>
        <w:tc>
          <w:tcPr>
            <w:tcW w:w="1560" w:type="dxa"/>
            <w:gridSpan w:val="2"/>
            <w:vAlign w:val="center"/>
          </w:tcPr>
          <w:p w14:paraId="196CE814" w14:textId="77777777" w:rsidR="007965CB" w:rsidRPr="00233FB9" w:rsidRDefault="00605A4A" w:rsidP="0080130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BB580E"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1559" w:type="dxa"/>
            <w:vAlign w:val="center"/>
          </w:tcPr>
          <w:p w14:paraId="0210133F" w14:textId="77777777" w:rsidR="007965CB" w:rsidRPr="00233FB9" w:rsidRDefault="00605A4A" w:rsidP="00801301">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BB580E"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r>
      <w:tr w:rsidR="003C4195" w:rsidRPr="00233FB9" w14:paraId="55018A15" w14:textId="77777777" w:rsidTr="00EF5FC5">
        <w:trPr>
          <w:trHeight w:val="708"/>
        </w:trPr>
        <w:tc>
          <w:tcPr>
            <w:tcW w:w="6307" w:type="dxa"/>
            <w:gridSpan w:val="5"/>
            <w:shd w:val="clear" w:color="auto" w:fill="FFE9BF"/>
          </w:tcPr>
          <w:p w14:paraId="6631F44D" w14:textId="77777777" w:rsidR="007965CB" w:rsidRPr="00233FB9" w:rsidRDefault="00AB4155" w:rsidP="008A6BC9">
            <w:pPr>
              <w:autoSpaceDE w:val="0"/>
              <w:autoSpaceDN w:val="0"/>
              <w:adjustRightInd w:val="0"/>
              <w:spacing w:line="276" w:lineRule="auto"/>
              <w:ind w:left="284" w:hanging="284"/>
              <w:rPr>
                <w:rFonts w:ascii="Arial Narrow" w:hAnsi="Arial Narrow" w:cs="Calibri"/>
              </w:rPr>
            </w:pPr>
            <w:r w:rsidRPr="00233FB9">
              <w:rPr>
                <w:rFonts w:ascii="Arial Narrow" w:hAnsi="Arial Narrow" w:cs="Calibri"/>
                <w:b/>
                <w:bCs/>
              </w:rPr>
              <w:t>4</w:t>
            </w:r>
            <w:r w:rsidR="007965CB" w:rsidRPr="00233FB9">
              <w:rPr>
                <w:rFonts w:ascii="Arial Narrow" w:hAnsi="Arial Narrow" w:cs="Calibri"/>
                <w:b/>
                <w:bCs/>
              </w:rPr>
              <w:t xml:space="preserve">b. </w:t>
            </w:r>
            <w:r w:rsidR="007965CB" w:rsidRPr="00233FB9">
              <w:rPr>
                <w:rFonts w:ascii="Arial Narrow" w:hAnsi="Arial Narrow" w:cs="Calibri"/>
                <w:b/>
              </w:rPr>
              <w:t>Przedsiębiorstwo partnerskie</w:t>
            </w:r>
            <w:r w:rsidR="007965CB" w:rsidRPr="00233FB9">
              <w:rPr>
                <w:rFonts w:ascii="Arial Narrow" w:hAnsi="Arial Narrow" w:cs="Calibri"/>
              </w:rPr>
              <w:t xml:space="preserve"> w rozumieniu art. 3 Załącznika </w:t>
            </w:r>
            <w:r w:rsidR="007965CB" w:rsidRPr="00233FB9">
              <w:rPr>
                <w:rFonts w:ascii="Arial Narrow" w:hAnsi="Arial Narrow" w:cs="Calibri"/>
              </w:rPr>
              <w:br/>
              <w:t xml:space="preserve">I do rozporządzenia Komisji </w:t>
            </w:r>
            <w:r w:rsidR="004E2D1A" w:rsidRPr="00233FB9">
              <w:rPr>
                <w:rFonts w:ascii="Arial Narrow" w:hAnsi="Arial Narrow" w:cs="Calibri"/>
              </w:rPr>
              <w:t>(UE) Nr 651/2014</w:t>
            </w:r>
            <w:r w:rsidRPr="00233FB9">
              <w:rPr>
                <w:rStyle w:val="Odwoanieprzypisukocowego"/>
                <w:rFonts w:ascii="Arial Narrow" w:hAnsi="Arial Narrow"/>
              </w:rPr>
              <w:endnoteReference w:id="5"/>
            </w:r>
            <w:r w:rsidR="004E2D1A" w:rsidRPr="00233FB9">
              <w:rPr>
                <w:rFonts w:ascii="Arial Narrow" w:hAnsi="Arial Narrow" w:cs="Calibri"/>
              </w:rPr>
              <w:t>.</w:t>
            </w:r>
          </w:p>
          <w:p w14:paraId="25761A9F" w14:textId="77777777" w:rsidR="007965CB" w:rsidRPr="00233FB9" w:rsidRDefault="007965CB" w:rsidP="008A6BC9">
            <w:pPr>
              <w:autoSpaceDE w:val="0"/>
              <w:autoSpaceDN w:val="0"/>
              <w:adjustRightInd w:val="0"/>
              <w:spacing w:line="276" w:lineRule="auto"/>
              <w:rPr>
                <w:rFonts w:ascii="Arial Narrow" w:hAnsi="Arial Narrow" w:cs="Calibri"/>
                <w:b/>
              </w:rPr>
            </w:pPr>
            <w:r w:rsidRPr="00233FB9">
              <w:rPr>
                <w:rFonts w:ascii="Arial Narrow" w:hAnsi="Arial Narrow" w:cs="Calibri"/>
                <w:b/>
              </w:rPr>
              <w:t xml:space="preserve">UWAGA: </w:t>
            </w:r>
          </w:p>
          <w:p w14:paraId="3EE807C6" w14:textId="77777777" w:rsidR="00862F30" w:rsidRPr="00233FB9" w:rsidRDefault="007965CB" w:rsidP="008A6BC9">
            <w:pPr>
              <w:autoSpaceDE w:val="0"/>
              <w:autoSpaceDN w:val="0"/>
              <w:adjustRightInd w:val="0"/>
              <w:spacing w:line="276" w:lineRule="auto"/>
              <w:rPr>
                <w:rFonts w:ascii="Arial Narrow" w:hAnsi="Arial Narrow" w:cs="Calibri"/>
              </w:rPr>
            </w:pPr>
            <w:r w:rsidRPr="00233FB9">
              <w:rPr>
                <w:rFonts w:ascii="Arial Narrow" w:hAnsi="Arial Narrow" w:cs="Calibri"/>
              </w:rPr>
              <w:t xml:space="preserve">W przypadku, gdy </w:t>
            </w:r>
            <w:r w:rsidR="000D684F" w:rsidRPr="00233FB9">
              <w:rPr>
                <w:rFonts w:ascii="Arial Narrow" w:hAnsi="Arial Narrow" w:cs="Calibri"/>
              </w:rPr>
              <w:t xml:space="preserve"> </w:t>
            </w:r>
            <w:r w:rsidR="003C7E95" w:rsidRPr="00233FB9">
              <w:rPr>
                <w:rFonts w:ascii="Arial Narrow" w:hAnsi="Arial Narrow" w:cs="Calibri"/>
              </w:rPr>
              <w:t>Wnioskodawca</w:t>
            </w:r>
            <w:r w:rsidR="000D684F" w:rsidRPr="00233FB9">
              <w:rPr>
                <w:rFonts w:ascii="Arial Narrow" w:hAnsi="Arial Narrow" w:cs="Calibri"/>
              </w:rPr>
              <w:t xml:space="preserve"> </w:t>
            </w:r>
            <w:r w:rsidRPr="00233FB9">
              <w:rPr>
                <w:rFonts w:ascii="Arial Narrow" w:hAnsi="Arial Narrow" w:cs="Calibri"/>
              </w:rPr>
              <w:t xml:space="preserve">nie wpisuje się w definicję przedsiębiorstwa </w:t>
            </w:r>
            <w:r w:rsidR="003417CB" w:rsidRPr="00233FB9">
              <w:rPr>
                <w:rFonts w:ascii="Arial Narrow" w:hAnsi="Arial Narrow" w:cs="Calibri"/>
              </w:rPr>
              <w:t>samodzielnego</w:t>
            </w:r>
            <w:r w:rsidRPr="00233FB9">
              <w:rPr>
                <w:rFonts w:ascii="Arial Narrow" w:hAnsi="Arial Narrow" w:cs="Calibri"/>
              </w:rPr>
              <w:t xml:space="preserve"> i pozostaje z innym/innymi przedsiębiorcami w relacji przedsiębiorstw partnerskich, w pkt</w:t>
            </w:r>
            <w:r w:rsidRPr="00233FB9">
              <w:rPr>
                <w:rFonts w:ascii="Arial Narrow" w:hAnsi="Arial Narrow" w:cs="Calibri"/>
                <w:b/>
              </w:rPr>
              <w:t xml:space="preserve"> </w:t>
            </w:r>
            <w:r w:rsidR="003859CA" w:rsidRPr="00233FB9">
              <w:rPr>
                <w:rFonts w:ascii="Arial Narrow" w:hAnsi="Arial Narrow" w:cs="Calibri"/>
                <w:b/>
              </w:rPr>
              <w:t>4a i 4</w:t>
            </w:r>
            <w:r w:rsidRPr="00233FB9">
              <w:rPr>
                <w:rFonts w:ascii="Arial Narrow" w:hAnsi="Arial Narrow" w:cs="Calibri"/>
                <w:b/>
              </w:rPr>
              <w:t>c</w:t>
            </w:r>
            <w:r w:rsidRPr="00233FB9">
              <w:rPr>
                <w:rFonts w:ascii="Arial Narrow" w:hAnsi="Arial Narrow" w:cs="Calibri"/>
              </w:rPr>
              <w:t xml:space="preserve"> wybiera opcję </w:t>
            </w:r>
            <w:r w:rsidRPr="00233FB9">
              <w:rPr>
                <w:rFonts w:ascii="Arial Narrow" w:hAnsi="Arial Narrow" w:cs="Calibri"/>
                <w:b/>
              </w:rPr>
              <w:t xml:space="preserve">„nie”, </w:t>
            </w:r>
            <w:r w:rsidRPr="00233FB9">
              <w:rPr>
                <w:rFonts w:ascii="Arial Narrow" w:hAnsi="Arial Narrow" w:cs="Calibri"/>
              </w:rPr>
              <w:t xml:space="preserve">natomiast w pkt </w:t>
            </w:r>
            <w:r w:rsidR="003859CA" w:rsidRPr="00233FB9">
              <w:rPr>
                <w:rFonts w:ascii="Arial Narrow" w:hAnsi="Arial Narrow" w:cs="Calibri"/>
                <w:b/>
              </w:rPr>
              <w:t>4</w:t>
            </w:r>
            <w:r w:rsidRPr="00233FB9">
              <w:rPr>
                <w:rFonts w:ascii="Arial Narrow" w:hAnsi="Arial Narrow" w:cs="Calibri"/>
                <w:b/>
              </w:rPr>
              <w:t>b</w:t>
            </w:r>
            <w:r w:rsidRPr="00233FB9">
              <w:rPr>
                <w:rFonts w:ascii="Arial Narrow" w:hAnsi="Arial Narrow" w:cs="Calibri"/>
              </w:rPr>
              <w:t xml:space="preserve"> zaznacza opcję </w:t>
            </w:r>
            <w:r w:rsidRPr="00233FB9">
              <w:rPr>
                <w:rFonts w:ascii="Arial Narrow" w:hAnsi="Arial Narrow" w:cs="Calibri"/>
                <w:b/>
              </w:rPr>
              <w:t>„tak”.</w:t>
            </w:r>
            <w:r w:rsidRPr="00233FB9">
              <w:rPr>
                <w:rFonts w:ascii="Arial Narrow" w:hAnsi="Arial Narrow" w:cs="Calibri"/>
              </w:rPr>
              <w:t xml:space="preserve"> </w:t>
            </w:r>
          </w:p>
          <w:p w14:paraId="667F11BE" w14:textId="7159C2EC" w:rsidR="007965CB" w:rsidRPr="00233FB9" w:rsidRDefault="007965CB" w:rsidP="00773D7E">
            <w:pPr>
              <w:autoSpaceDE w:val="0"/>
              <w:autoSpaceDN w:val="0"/>
              <w:adjustRightInd w:val="0"/>
              <w:spacing w:line="276" w:lineRule="auto"/>
              <w:rPr>
                <w:rFonts w:ascii="Arial Narrow" w:hAnsi="Arial Narrow" w:cs="Calibri"/>
              </w:rPr>
            </w:pPr>
            <w:r w:rsidRPr="00233FB9">
              <w:rPr>
                <w:rFonts w:ascii="Arial Narrow" w:hAnsi="Arial Narrow" w:cs="Calibri"/>
              </w:rPr>
              <w:t xml:space="preserve">Następnie wypełnia </w:t>
            </w:r>
            <w:r w:rsidR="003859CA" w:rsidRPr="00233FB9">
              <w:rPr>
                <w:rFonts w:ascii="Arial Narrow" w:hAnsi="Arial Narrow" w:cs="Calibri"/>
                <w:b/>
              </w:rPr>
              <w:t>Załącznik</w:t>
            </w:r>
            <w:r w:rsidR="0073787A" w:rsidRPr="00233FB9">
              <w:rPr>
                <w:rFonts w:ascii="Arial Narrow" w:hAnsi="Arial Narrow" w:cs="Calibri"/>
                <w:b/>
              </w:rPr>
              <w:t xml:space="preserve"> </w:t>
            </w:r>
            <w:r w:rsidRPr="00233FB9">
              <w:rPr>
                <w:rFonts w:ascii="Arial Narrow" w:hAnsi="Arial Narrow" w:cs="Calibri"/>
                <w:b/>
              </w:rPr>
              <w:t>2</w:t>
            </w:r>
            <w:r w:rsidR="00990F31" w:rsidRPr="00233FB9">
              <w:rPr>
                <w:rFonts w:ascii="Arial Narrow" w:hAnsi="Arial Narrow" w:cs="Calibri"/>
              </w:rPr>
              <w:t xml:space="preserve"> </w:t>
            </w:r>
            <w:r w:rsidRPr="00233FB9">
              <w:rPr>
                <w:rFonts w:ascii="Arial Narrow" w:hAnsi="Arial Narrow" w:cs="Calibri"/>
              </w:rPr>
              <w:t>do Oświadczenia.</w:t>
            </w:r>
          </w:p>
        </w:tc>
        <w:tc>
          <w:tcPr>
            <w:tcW w:w="1560" w:type="dxa"/>
            <w:gridSpan w:val="2"/>
            <w:vAlign w:val="center"/>
          </w:tcPr>
          <w:p w14:paraId="33D8858F" w14:textId="77777777" w:rsidR="007965CB" w:rsidRPr="00233FB9" w:rsidRDefault="00605A4A" w:rsidP="0080130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BB580E"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1559" w:type="dxa"/>
            <w:vAlign w:val="center"/>
          </w:tcPr>
          <w:p w14:paraId="14888922" w14:textId="77777777" w:rsidR="007965CB" w:rsidRPr="00233FB9" w:rsidRDefault="00605A4A" w:rsidP="00801301">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BB580E"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r>
      <w:tr w:rsidR="003C4195" w:rsidRPr="00233FB9" w14:paraId="493FAFB8" w14:textId="77777777" w:rsidTr="00EF5FC5">
        <w:trPr>
          <w:trHeight w:val="708"/>
        </w:trPr>
        <w:tc>
          <w:tcPr>
            <w:tcW w:w="6307" w:type="dxa"/>
            <w:gridSpan w:val="5"/>
            <w:shd w:val="clear" w:color="auto" w:fill="FFE9BF"/>
          </w:tcPr>
          <w:p w14:paraId="371B3254" w14:textId="1CE97BA1" w:rsidR="007965CB" w:rsidRPr="00233FB9" w:rsidRDefault="00AB4155" w:rsidP="008A6BC9">
            <w:pPr>
              <w:autoSpaceDE w:val="0"/>
              <w:autoSpaceDN w:val="0"/>
              <w:adjustRightInd w:val="0"/>
              <w:spacing w:line="276" w:lineRule="auto"/>
              <w:ind w:left="284" w:hanging="284"/>
              <w:rPr>
                <w:rFonts w:ascii="Arial Narrow" w:hAnsi="Arial Narrow" w:cs="Calibri"/>
                <w:b/>
              </w:rPr>
            </w:pPr>
            <w:r w:rsidRPr="00233FB9">
              <w:rPr>
                <w:rFonts w:ascii="Arial Narrow" w:hAnsi="Arial Narrow" w:cs="Calibri"/>
                <w:b/>
                <w:bCs/>
              </w:rPr>
              <w:t>4</w:t>
            </w:r>
            <w:r w:rsidR="006353C0" w:rsidRPr="00233FB9">
              <w:rPr>
                <w:rFonts w:ascii="Arial Narrow" w:hAnsi="Arial Narrow" w:cs="Calibri"/>
                <w:b/>
                <w:bCs/>
              </w:rPr>
              <w:t xml:space="preserve">c. </w:t>
            </w:r>
            <w:r w:rsidR="007965CB" w:rsidRPr="00233FB9">
              <w:rPr>
                <w:rFonts w:ascii="Arial Narrow" w:hAnsi="Arial Narrow" w:cs="Calibri"/>
                <w:b/>
              </w:rPr>
              <w:t xml:space="preserve">Przedsiębiorstwo powiązane </w:t>
            </w:r>
            <w:r w:rsidR="007965CB" w:rsidRPr="00233FB9">
              <w:rPr>
                <w:rFonts w:ascii="Arial Narrow" w:hAnsi="Arial Narrow" w:cs="Calibri"/>
              </w:rPr>
              <w:t xml:space="preserve">w rozumieniu art. 3 Załącznika I do rozporządzenia Komisji </w:t>
            </w:r>
            <w:r w:rsidR="003417CB" w:rsidRPr="00233FB9">
              <w:rPr>
                <w:rFonts w:ascii="Arial Narrow" w:hAnsi="Arial Narrow" w:cs="Calibri"/>
              </w:rPr>
              <w:t xml:space="preserve"> (UE) Nr 651/2014</w:t>
            </w:r>
            <w:r w:rsidR="007965CB" w:rsidRPr="00233FB9">
              <w:rPr>
                <w:rFonts w:ascii="Arial Narrow" w:hAnsi="Arial Narrow" w:cs="Calibri"/>
              </w:rPr>
              <w:t>.</w:t>
            </w:r>
            <w:r w:rsidR="00EC34D7" w:rsidRPr="00233FB9">
              <w:rPr>
                <w:rStyle w:val="Odwoanieprzypisukocowego"/>
                <w:rFonts w:ascii="Arial Narrow" w:hAnsi="Arial Narrow"/>
              </w:rPr>
              <w:endnoteReference w:id="6"/>
            </w:r>
          </w:p>
          <w:p w14:paraId="29668D2B" w14:textId="77777777" w:rsidR="007965CB" w:rsidRPr="00233FB9" w:rsidRDefault="007965CB" w:rsidP="008A6BC9">
            <w:pPr>
              <w:autoSpaceDE w:val="0"/>
              <w:autoSpaceDN w:val="0"/>
              <w:adjustRightInd w:val="0"/>
              <w:spacing w:line="276" w:lineRule="auto"/>
              <w:rPr>
                <w:rFonts w:ascii="Arial Narrow" w:hAnsi="Arial Narrow" w:cs="Calibri"/>
                <w:b/>
              </w:rPr>
            </w:pPr>
            <w:r w:rsidRPr="00233FB9">
              <w:rPr>
                <w:rFonts w:ascii="Arial Narrow" w:hAnsi="Arial Narrow" w:cs="Calibri"/>
                <w:b/>
              </w:rPr>
              <w:t xml:space="preserve">UWAGA: </w:t>
            </w:r>
          </w:p>
          <w:p w14:paraId="5E427D7E" w14:textId="77777777" w:rsidR="007965CB" w:rsidRPr="00233FB9" w:rsidRDefault="007965CB" w:rsidP="008A6BC9">
            <w:pPr>
              <w:autoSpaceDE w:val="0"/>
              <w:autoSpaceDN w:val="0"/>
              <w:adjustRightInd w:val="0"/>
              <w:spacing w:line="276" w:lineRule="auto"/>
              <w:rPr>
                <w:rFonts w:ascii="Arial Narrow" w:hAnsi="Arial Narrow" w:cs="Calibri"/>
              </w:rPr>
            </w:pPr>
            <w:r w:rsidRPr="00233FB9">
              <w:rPr>
                <w:rFonts w:ascii="Arial Narrow" w:hAnsi="Arial Narrow" w:cs="Calibri"/>
              </w:rPr>
              <w:t xml:space="preserve">W przypadku, gdy </w:t>
            </w:r>
            <w:r w:rsidR="003C7E95" w:rsidRPr="00233FB9">
              <w:rPr>
                <w:rFonts w:ascii="Arial Narrow" w:hAnsi="Arial Narrow" w:cs="Calibri"/>
              </w:rPr>
              <w:t>Wnioskodawca</w:t>
            </w:r>
            <w:r w:rsidR="000D684F" w:rsidRPr="00233FB9">
              <w:rPr>
                <w:rFonts w:ascii="Arial Narrow" w:hAnsi="Arial Narrow" w:cs="Calibri"/>
              </w:rPr>
              <w:t xml:space="preserve"> </w:t>
            </w:r>
            <w:r w:rsidRPr="00233FB9">
              <w:rPr>
                <w:rFonts w:ascii="Arial Narrow" w:hAnsi="Arial Narrow" w:cs="Calibri"/>
              </w:rPr>
              <w:t xml:space="preserve">nie wpisuje się w definicję przedsiębiorstwa </w:t>
            </w:r>
            <w:r w:rsidR="003417CB" w:rsidRPr="00233FB9">
              <w:rPr>
                <w:rFonts w:ascii="Arial Narrow" w:hAnsi="Arial Narrow" w:cs="Calibri"/>
              </w:rPr>
              <w:t>samodzielnego</w:t>
            </w:r>
            <w:r w:rsidRPr="00233FB9">
              <w:rPr>
                <w:rFonts w:ascii="Arial Narrow" w:hAnsi="Arial Narrow" w:cs="Calibri"/>
              </w:rPr>
              <w:t xml:space="preserve"> i pozostaje z innym/ innymi przedsiębiorcami w relacji przedsiębiorstw powiązanych, w pkt </w:t>
            </w:r>
            <w:r w:rsidR="003859CA" w:rsidRPr="00233FB9">
              <w:rPr>
                <w:rFonts w:ascii="Arial Narrow" w:hAnsi="Arial Narrow" w:cs="Calibri"/>
                <w:b/>
              </w:rPr>
              <w:t>4a i 4</w:t>
            </w:r>
            <w:r w:rsidRPr="00233FB9">
              <w:rPr>
                <w:rFonts w:ascii="Arial Narrow" w:hAnsi="Arial Narrow" w:cs="Calibri"/>
                <w:b/>
              </w:rPr>
              <w:t>b</w:t>
            </w:r>
            <w:r w:rsidRPr="00233FB9">
              <w:rPr>
                <w:rFonts w:ascii="Arial Narrow" w:hAnsi="Arial Narrow" w:cs="Calibri"/>
              </w:rPr>
              <w:t xml:space="preserve"> wybiera opcję „nie”, natomiast w pkt </w:t>
            </w:r>
            <w:r w:rsidR="003859CA" w:rsidRPr="00233FB9">
              <w:rPr>
                <w:rFonts w:ascii="Arial Narrow" w:hAnsi="Arial Narrow" w:cs="Calibri"/>
                <w:b/>
              </w:rPr>
              <w:t>4</w:t>
            </w:r>
            <w:r w:rsidRPr="00233FB9">
              <w:rPr>
                <w:rFonts w:ascii="Arial Narrow" w:hAnsi="Arial Narrow" w:cs="Calibri"/>
                <w:b/>
              </w:rPr>
              <w:t xml:space="preserve">c </w:t>
            </w:r>
            <w:r w:rsidRPr="00233FB9">
              <w:rPr>
                <w:rFonts w:ascii="Arial Narrow" w:hAnsi="Arial Narrow" w:cs="Calibri"/>
              </w:rPr>
              <w:t xml:space="preserve">zaznacza opcję </w:t>
            </w:r>
            <w:r w:rsidRPr="00233FB9">
              <w:rPr>
                <w:rFonts w:ascii="Arial Narrow" w:hAnsi="Arial Narrow" w:cs="Calibri"/>
                <w:b/>
              </w:rPr>
              <w:t>„tak”.</w:t>
            </w:r>
            <w:r w:rsidRPr="00233FB9">
              <w:rPr>
                <w:rFonts w:ascii="Arial Narrow" w:hAnsi="Arial Narrow" w:cs="Calibri"/>
              </w:rPr>
              <w:t xml:space="preserve"> </w:t>
            </w:r>
          </w:p>
          <w:p w14:paraId="37D52091" w14:textId="1B97C369" w:rsidR="007965CB" w:rsidRPr="00233FB9" w:rsidRDefault="007965CB" w:rsidP="00773D7E">
            <w:pPr>
              <w:autoSpaceDE w:val="0"/>
              <w:autoSpaceDN w:val="0"/>
              <w:adjustRightInd w:val="0"/>
              <w:spacing w:line="276" w:lineRule="auto"/>
              <w:rPr>
                <w:rFonts w:ascii="Arial Narrow" w:hAnsi="Arial Narrow" w:cs="Calibri"/>
                <w:b/>
                <w:i/>
              </w:rPr>
            </w:pPr>
            <w:r w:rsidRPr="00233FB9">
              <w:rPr>
                <w:rFonts w:ascii="Arial Narrow" w:hAnsi="Arial Narrow" w:cs="Calibri"/>
              </w:rPr>
              <w:t xml:space="preserve">Następnie wypełnia </w:t>
            </w:r>
            <w:r w:rsidR="003859CA" w:rsidRPr="00233FB9">
              <w:rPr>
                <w:rFonts w:ascii="Arial Narrow" w:hAnsi="Arial Narrow" w:cs="Calibri"/>
                <w:b/>
              </w:rPr>
              <w:t xml:space="preserve">Załącznik </w:t>
            </w:r>
            <w:r w:rsidRPr="00233FB9">
              <w:rPr>
                <w:rFonts w:ascii="Arial Narrow" w:hAnsi="Arial Narrow" w:cs="Calibri"/>
                <w:b/>
              </w:rPr>
              <w:t>3</w:t>
            </w:r>
            <w:r w:rsidR="00870A56" w:rsidRPr="00233FB9">
              <w:rPr>
                <w:rFonts w:ascii="Arial Narrow" w:hAnsi="Arial Narrow" w:cs="Calibri"/>
              </w:rPr>
              <w:t xml:space="preserve"> </w:t>
            </w:r>
            <w:r w:rsidRPr="00233FB9">
              <w:rPr>
                <w:rFonts w:ascii="Arial Narrow" w:hAnsi="Arial Narrow" w:cs="Calibri"/>
              </w:rPr>
              <w:t xml:space="preserve">do </w:t>
            </w:r>
            <w:r w:rsidR="003D2D50" w:rsidRPr="00233FB9">
              <w:rPr>
                <w:rFonts w:ascii="Arial Narrow" w:hAnsi="Arial Narrow" w:cs="Calibri"/>
              </w:rPr>
              <w:t>Oś</w:t>
            </w:r>
            <w:r w:rsidRPr="00233FB9">
              <w:rPr>
                <w:rFonts w:ascii="Arial Narrow" w:hAnsi="Arial Narrow" w:cs="Calibri"/>
              </w:rPr>
              <w:t>wiadczenia.</w:t>
            </w:r>
          </w:p>
        </w:tc>
        <w:tc>
          <w:tcPr>
            <w:tcW w:w="1560" w:type="dxa"/>
            <w:gridSpan w:val="2"/>
            <w:vAlign w:val="center"/>
          </w:tcPr>
          <w:p w14:paraId="064F33B2" w14:textId="77777777" w:rsidR="007965CB" w:rsidRPr="00233FB9" w:rsidRDefault="00605A4A" w:rsidP="0080130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BB580E"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1559" w:type="dxa"/>
            <w:vAlign w:val="center"/>
          </w:tcPr>
          <w:p w14:paraId="277EDF0D" w14:textId="77777777" w:rsidR="007965CB" w:rsidRPr="00233FB9" w:rsidRDefault="00605A4A" w:rsidP="00801301">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BB580E"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r>
      <w:tr w:rsidR="003C4195" w:rsidRPr="00233FB9" w14:paraId="52EA2770" w14:textId="77777777" w:rsidTr="00EF5FC5">
        <w:trPr>
          <w:trHeight w:val="708"/>
        </w:trPr>
        <w:tc>
          <w:tcPr>
            <w:tcW w:w="6307" w:type="dxa"/>
            <w:gridSpan w:val="5"/>
            <w:shd w:val="clear" w:color="auto" w:fill="FFE9BF"/>
          </w:tcPr>
          <w:p w14:paraId="2B44EFF3" w14:textId="42E9E55E" w:rsidR="00EC51A8" w:rsidRPr="00233FB9" w:rsidRDefault="000848A0" w:rsidP="008A6BC9">
            <w:pPr>
              <w:autoSpaceDE w:val="0"/>
              <w:autoSpaceDN w:val="0"/>
              <w:adjustRightInd w:val="0"/>
              <w:spacing w:line="276" w:lineRule="auto"/>
              <w:ind w:left="284" w:hanging="284"/>
              <w:rPr>
                <w:rFonts w:ascii="Arial Narrow" w:hAnsi="Arial Narrow" w:cs="Calibri"/>
              </w:rPr>
            </w:pPr>
            <w:r w:rsidRPr="00233FB9">
              <w:rPr>
                <w:rFonts w:ascii="Arial Narrow" w:hAnsi="Arial Narrow" w:cs="Calibri"/>
                <w:b/>
              </w:rPr>
              <w:t>4d</w:t>
            </w:r>
            <w:r w:rsidR="007965CB" w:rsidRPr="00233FB9">
              <w:rPr>
                <w:rFonts w:ascii="Arial Narrow" w:hAnsi="Arial Narrow" w:cs="Calibri"/>
                <w:b/>
              </w:rPr>
              <w:t>.</w:t>
            </w:r>
            <w:r w:rsidR="00624161" w:rsidRPr="00233FB9">
              <w:rPr>
                <w:rFonts w:ascii="Arial Narrow" w:hAnsi="Arial Narrow" w:cs="Calibri"/>
              </w:rPr>
              <w:t xml:space="preserve"> </w:t>
            </w:r>
            <w:r w:rsidR="007965CB" w:rsidRPr="00233FB9">
              <w:rPr>
                <w:rFonts w:ascii="Arial Narrow" w:hAnsi="Arial Narrow" w:cs="Calibri"/>
              </w:rPr>
              <w:t xml:space="preserve">Czy w </w:t>
            </w:r>
            <w:r w:rsidR="007965CB" w:rsidRPr="00233FB9">
              <w:rPr>
                <w:rFonts w:ascii="Arial Narrow" w:hAnsi="Arial Narrow" w:cs="Calibri"/>
                <w:b/>
              </w:rPr>
              <w:t xml:space="preserve">przedsiębiorstwie </w:t>
            </w:r>
            <w:r w:rsidR="003C7E95" w:rsidRPr="00233FB9">
              <w:rPr>
                <w:rFonts w:ascii="Arial Narrow" w:hAnsi="Arial Narrow" w:cs="Calibri"/>
                <w:b/>
              </w:rPr>
              <w:t>Wnioskodawcy</w:t>
            </w:r>
            <w:r w:rsidR="001151F1" w:rsidRPr="00233FB9">
              <w:rPr>
                <w:rFonts w:ascii="Arial Narrow" w:hAnsi="Arial Narrow" w:cs="Calibri"/>
                <w:b/>
              </w:rPr>
              <w:t xml:space="preserve"> </w:t>
            </w:r>
            <w:r w:rsidR="007965CB" w:rsidRPr="00233FB9">
              <w:rPr>
                <w:rFonts w:ascii="Arial Narrow" w:hAnsi="Arial Narrow" w:cs="Calibri"/>
              </w:rPr>
              <w:t xml:space="preserve">25% lub więcej kapitału lub praw głosu jest kontrolowane bezpośrednio lub pośrednio, wspólnie lub indywidualnie przez jedno lub kilka </w:t>
            </w:r>
            <w:r w:rsidR="007965CB" w:rsidRPr="00233FB9">
              <w:rPr>
                <w:rFonts w:ascii="Arial Narrow" w:hAnsi="Arial Narrow" w:cs="Calibri"/>
                <w:b/>
              </w:rPr>
              <w:t>organów publicznych</w:t>
            </w:r>
            <w:r w:rsidR="003D2D50" w:rsidRPr="00233FB9">
              <w:rPr>
                <w:rStyle w:val="Odwoanieprzypisukocowego"/>
                <w:rFonts w:ascii="Arial Narrow" w:hAnsi="Arial Narrow"/>
              </w:rPr>
              <w:endnoteReference w:id="7"/>
            </w:r>
            <w:r w:rsidR="007965CB" w:rsidRPr="00233FB9">
              <w:rPr>
                <w:rFonts w:ascii="Arial Narrow" w:hAnsi="Arial Narrow" w:cs="Calibri"/>
              </w:rPr>
              <w:t>?</w:t>
            </w:r>
          </w:p>
        </w:tc>
        <w:tc>
          <w:tcPr>
            <w:tcW w:w="1560" w:type="dxa"/>
            <w:gridSpan w:val="2"/>
            <w:vAlign w:val="center"/>
          </w:tcPr>
          <w:p w14:paraId="0EB60968" w14:textId="77777777" w:rsidR="007965CB" w:rsidRPr="00233FB9" w:rsidRDefault="00605A4A" w:rsidP="0080130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BB580E"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c>
          <w:tcPr>
            <w:tcW w:w="1559" w:type="dxa"/>
            <w:vAlign w:val="center"/>
          </w:tcPr>
          <w:p w14:paraId="7893A33C" w14:textId="77777777" w:rsidR="007965CB" w:rsidRPr="00233FB9" w:rsidRDefault="00605A4A" w:rsidP="00801301">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BB580E"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p>
        </w:tc>
      </w:tr>
      <w:tr w:rsidR="003C4195" w:rsidRPr="00233FB9" w14:paraId="196E5EB4" w14:textId="77777777" w:rsidTr="00AC27B7">
        <w:trPr>
          <w:trHeight w:val="278"/>
        </w:trPr>
        <w:tc>
          <w:tcPr>
            <w:tcW w:w="6307" w:type="dxa"/>
            <w:gridSpan w:val="5"/>
            <w:shd w:val="clear" w:color="auto" w:fill="FFC000"/>
          </w:tcPr>
          <w:p w14:paraId="2F0DC48B" w14:textId="7A282178" w:rsidR="00690EF2" w:rsidRPr="00233FB9" w:rsidRDefault="00690EF2" w:rsidP="008A6BC9">
            <w:pPr>
              <w:autoSpaceDE w:val="0"/>
              <w:autoSpaceDN w:val="0"/>
              <w:adjustRightInd w:val="0"/>
              <w:spacing w:line="276" w:lineRule="auto"/>
              <w:ind w:left="284" w:hanging="284"/>
              <w:rPr>
                <w:rFonts w:ascii="Arial Narrow" w:hAnsi="Arial Narrow" w:cs="Calibri"/>
                <w:b/>
              </w:rPr>
            </w:pPr>
            <w:r w:rsidRPr="00233FB9">
              <w:rPr>
                <w:rFonts w:ascii="Arial Narrow" w:hAnsi="Arial Narrow" w:cs="Calibri"/>
                <w:b/>
              </w:rPr>
              <w:t>5. Forma prawna Wnioskodawcy</w:t>
            </w:r>
          </w:p>
        </w:tc>
        <w:tc>
          <w:tcPr>
            <w:tcW w:w="1560" w:type="dxa"/>
            <w:gridSpan w:val="2"/>
            <w:shd w:val="clear" w:color="auto" w:fill="FFC000"/>
            <w:vAlign w:val="center"/>
          </w:tcPr>
          <w:p w14:paraId="3E39D30D" w14:textId="77777777" w:rsidR="00690EF2" w:rsidRPr="00233FB9" w:rsidRDefault="00690EF2" w:rsidP="00801301">
            <w:pPr>
              <w:spacing w:line="276" w:lineRule="auto"/>
              <w:jc w:val="center"/>
              <w:rPr>
                <w:rFonts w:ascii="Arial Narrow" w:hAnsi="Arial Narrow" w:cs="Calibri"/>
                <w:b/>
                <w:bCs/>
              </w:rPr>
            </w:pPr>
          </w:p>
        </w:tc>
        <w:tc>
          <w:tcPr>
            <w:tcW w:w="1559" w:type="dxa"/>
            <w:shd w:val="clear" w:color="auto" w:fill="FFC000"/>
            <w:vAlign w:val="center"/>
          </w:tcPr>
          <w:p w14:paraId="4B62694C" w14:textId="77777777" w:rsidR="00690EF2" w:rsidRPr="00233FB9" w:rsidRDefault="00690EF2" w:rsidP="00801301">
            <w:pPr>
              <w:spacing w:line="276" w:lineRule="auto"/>
              <w:jc w:val="center"/>
              <w:rPr>
                <w:rFonts w:ascii="Arial Narrow" w:hAnsi="Arial Narrow" w:cs="Calibri"/>
                <w:b/>
                <w:bCs/>
              </w:rPr>
            </w:pPr>
          </w:p>
        </w:tc>
      </w:tr>
      <w:tr w:rsidR="00233FB9" w:rsidRPr="00233FB9" w14:paraId="70AF0221" w14:textId="77777777" w:rsidTr="00AC27B7">
        <w:trPr>
          <w:trHeight w:val="963"/>
        </w:trPr>
        <w:tc>
          <w:tcPr>
            <w:tcW w:w="6307" w:type="dxa"/>
            <w:gridSpan w:val="5"/>
            <w:shd w:val="clear" w:color="auto" w:fill="FFE9BF"/>
          </w:tcPr>
          <w:p w14:paraId="4E770160" w14:textId="03DAC5E4" w:rsidR="00690EF2" w:rsidRPr="00233FB9" w:rsidRDefault="000848A0" w:rsidP="002351AD">
            <w:pPr>
              <w:autoSpaceDE w:val="0"/>
              <w:autoSpaceDN w:val="0"/>
              <w:adjustRightInd w:val="0"/>
              <w:spacing w:line="276" w:lineRule="auto"/>
              <w:ind w:left="284" w:hanging="284"/>
              <w:rPr>
                <w:rFonts w:ascii="Arial Narrow" w:hAnsi="Arial Narrow" w:cs="Calibri"/>
                <w:b/>
              </w:rPr>
            </w:pPr>
            <w:r w:rsidRPr="00233FB9">
              <w:rPr>
                <w:rFonts w:ascii="Arial Narrow" w:hAnsi="Arial Narrow" w:cs="Calibri"/>
                <w:b/>
              </w:rPr>
              <w:t xml:space="preserve">5a. </w:t>
            </w:r>
            <w:r w:rsidR="00690EF2" w:rsidRPr="00233FB9">
              <w:rPr>
                <w:rFonts w:ascii="Arial Narrow" w:hAnsi="Arial Narrow" w:cs="Calibri"/>
                <w:b/>
              </w:rPr>
              <w:t>Czy Wnioskodawcą jest osoba fizyczna prowadząca działalność gospodarczą</w:t>
            </w:r>
            <w:r w:rsidR="0069231E" w:rsidRPr="00233FB9">
              <w:rPr>
                <w:rFonts w:ascii="Arial Narrow" w:hAnsi="Arial Narrow" w:cs="Calibri"/>
                <w:b/>
              </w:rPr>
              <w:t xml:space="preserve"> </w:t>
            </w:r>
            <w:r w:rsidR="00E00FE7" w:rsidRPr="00233FB9">
              <w:rPr>
                <w:rFonts w:ascii="Arial Narrow" w:hAnsi="Arial Narrow" w:cs="Calibri"/>
                <w:b/>
              </w:rPr>
              <w:t>(dotyczy również spółek cywilnych)</w:t>
            </w:r>
            <w:r w:rsidR="00690EF2" w:rsidRPr="00233FB9">
              <w:rPr>
                <w:rFonts w:ascii="Arial Narrow" w:hAnsi="Arial Narrow" w:cs="Calibri"/>
                <w:b/>
              </w:rPr>
              <w:t>?</w:t>
            </w:r>
          </w:p>
          <w:p w14:paraId="2B12AE6E" w14:textId="77777777" w:rsidR="00832B2E" w:rsidRPr="00233FB9" w:rsidRDefault="00832B2E" w:rsidP="00832B2E">
            <w:pPr>
              <w:autoSpaceDE w:val="0"/>
              <w:autoSpaceDN w:val="0"/>
              <w:adjustRightInd w:val="0"/>
              <w:spacing w:line="276" w:lineRule="auto"/>
              <w:rPr>
                <w:rFonts w:ascii="Arial Narrow" w:hAnsi="Arial Narrow" w:cs="Calibri"/>
                <w:b/>
              </w:rPr>
            </w:pPr>
            <w:r w:rsidRPr="00233FB9">
              <w:rPr>
                <w:rFonts w:ascii="Arial Narrow" w:hAnsi="Arial Narrow" w:cs="Calibri"/>
                <w:b/>
              </w:rPr>
              <w:t xml:space="preserve">UWAGA: </w:t>
            </w:r>
          </w:p>
          <w:p w14:paraId="5184E349" w14:textId="275BDCFC" w:rsidR="000848A0" w:rsidRPr="00233FB9" w:rsidRDefault="000848A0" w:rsidP="00AC27B7">
            <w:pPr>
              <w:autoSpaceDE w:val="0"/>
              <w:autoSpaceDN w:val="0"/>
              <w:adjustRightInd w:val="0"/>
              <w:spacing w:line="276" w:lineRule="auto"/>
              <w:rPr>
                <w:rFonts w:ascii="Arial Narrow" w:hAnsi="Arial Narrow" w:cs="Calibri"/>
                <w:b/>
              </w:rPr>
            </w:pPr>
            <w:r w:rsidRPr="00233FB9">
              <w:rPr>
                <w:rFonts w:ascii="Arial Narrow" w:hAnsi="Arial Narrow"/>
                <w:bCs/>
              </w:rPr>
              <w:t xml:space="preserve">W przypadku udzielenia odpowiedzi </w:t>
            </w:r>
            <w:r w:rsidRPr="00233FB9">
              <w:rPr>
                <w:rFonts w:ascii="Arial Narrow" w:hAnsi="Arial Narrow"/>
                <w:b/>
                <w:bCs/>
              </w:rPr>
              <w:t>„nie”</w:t>
            </w:r>
            <w:r w:rsidRPr="00233FB9">
              <w:rPr>
                <w:rFonts w:ascii="Arial Narrow" w:hAnsi="Arial Narrow"/>
                <w:bCs/>
              </w:rPr>
              <w:t xml:space="preserve">, nie należy odpowiadać </w:t>
            </w:r>
            <w:r w:rsidR="00895BD3" w:rsidRPr="00233FB9">
              <w:rPr>
                <w:rFonts w:ascii="Arial Narrow" w:hAnsi="Arial Narrow"/>
                <w:bCs/>
              </w:rPr>
              <w:t>na pytanie</w:t>
            </w:r>
            <w:r w:rsidRPr="00233FB9">
              <w:rPr>
                <w:rFonts w:ascii="Arial Narrow" w:hAnsi="Arial Narrow"/>
                <w:bCs/>
              </w:rPr>
              <w:t xml:space="preserve"> 5b.</w:t>
            </w:r>
          </w:p>
        </w:tc>
        <w:tc>
          <w:tcPr>
            <w:tcW w:w="3119" w:type="dxa"/>
            <w:gridSpan w:val="3"/>
            <w:vAlign w:val="center"/>
          </w:tcPr>
          <w:p w14:paraId="73D94167" w14:textId="60EB7E6C" w:rsidR="00690EF2" w:rsidRPr="00233FB9" w:rsidRDefault="00690EF2" w:rsidP="000848A0">
            <w:pPr>
              <w:spacing w:line="276" w:lineRule="auto"/>
              <w:jc w:val="center"/>
              <w:rPr>
                <w:rFonts w:ascii="Arial Narrow" w:hAnsi="Arial Narrow" w:cs="Calibri"/>
                <w:b/>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tak       </w:t>
            </w: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      </w:t>
            </w:r>
          </w:p>
        </w:tc>
      </w:tr>
      <w:tr w:rsidR="00233FB9" w:rsidRPr="00233FB9" w14:paraId="1A99B947" w14:textId="77777777" w:rsidTr="0088553C">
        <w:trPr>
          <w:trHeight w:val="708"/>
        </w:trPr>
        <w:tc>
          <w:tcPr>
            <w:tcW w:w="6307" w:type="dxa"/>
            <w:gridSpan w:val="5"/>
            <w:shd w:val="clear" w:color="auto" w:fill="FFE9BF"/>
          </w:tcPr>
          <w:p w14:paraId="1EC04586" w14:textId="7475FA03" w:rsidR="000848A0" w:rsidRPr="00233FB9" w:rsidRDefault="000848A0" w:rsidP="002351AD">
            <w:pPr>
              <w:autoSpaceDE w:val="0"/>
              <w:autoSpaceDN w:val="0"/>
              <w:adjustRightInd w:val="0"/>
              <w:spacing w:line="276" w:lineRule="auto"/>
              <w:ind w:left="284" w:hanging="284"/>
              <w:jc w:val="left"/>
              <w:rPr>
                <w:rFonts w:ascii="Arial Narrow" w:hAnsi="Arial Narrow"/>
                <w:b/>
                <w:bCs/>
              </w:rPr>
            </w:pPr>
            <w:r w:rsidRPr="00233FB9">
              <w:rPr>
                <w:rFonts w:ascii="Arial Narrow" w:hAnsi="Arial Narrow" w:cs="Calibri"/>
                <w:b/>
              </w:rPr>
              <w:t xml:space="preserve">5b. Czy </w:t>
            </w:r>
            <w:r w:rsidRPr="00233FB9">
              <w:rPr>
                <w:rFonts w:ascii="Arial Narrow" w:hAnsi="Arial Narrow"/>
                <w:b/>
                <w:bCs/>
              </w:rPr>
              <w:t>Wnioskodawca w ostatnich trzech okresach sprawozdawczych pozostawał w związku małżeńskim?</w:t>
            </w:r>
          </w:p>
          <w:p w14:paraId="127A0081" w14:textId="77777777" w:rsidR="00832B2E" w:rsidRPr="00233FB9" w:rsidRDefault="00832B2E" w:rsidP="00832B2E">
            <w:pPr>
              <w:autoSpaceDE w:val="0"/>
              <w:autoSpaceDN w:val="0"/>
              <w:adjustRightInd w:val="0"/>
              <w:spacing w:line="276" w:lineRule="auto"/>
              <w:rPr>
                <w:rFonts w:ascii="Arial Narrow" w:hAnsi="Arial Narrow" w:cs="Calibri"/>
                <w:b/>
              </w:rPr>
            </w:pPr>
            <w:r w:rsidRPr="00233FB9">
              <w:rPr>
                <w:rFonts w:ascii="Arial Narrow" w:hAnsi="Arial Narrow" w:cs="Calibri"/>
                <w:b/>
              </w:rPr>
              <w:t xml:space="preserve">UWAGA: </w:t>
            </w:r>
          </w:p>
          <w:p w14:paraId="2A4E87F1" w14:textId="46447E3A" w:rsidR="000848A0" w:rsidRPr="00233FB9" w:rsidRDefault="000848A0" w:rsidP="0088553C">
            <w:pPr>
              <w:autoSpaceDE w:val="0"/>
              <w:autoSpaceDN w:val="0"/>
              <w:adjustRightInd w:val="0"/>
              <w:spacing w:line="276" w:lineRule="auto"/>
              <w:rPr>
                <w:rFonts w:ascii="Arial Narrow" w:hAnsi="Arial Narrow" w:cs="Calibri"/>
                <w:b/>
              </w:rPr>
            </w:pPr>
            <w:r w:rsidRPr="00233FB9">
              <w:rPr>
                <w:rFonts w:ascii="Arial Narrow" w:hAnsi="Arial Narrow"/>
                <w:bCs/>
              </w:rPr>
              <w:t>W przypadku udzielenia odpowiedzi „</w:t>
            </w:r>
            <w:r w:rsidRPr="00233FB9">
              <w:rPr>
                <w:rFonts w:ascii="Arial Narrow" w:hAnsi="Arial Narrow"/>
                <w:b/>
                <w:bCs/>
              </w:rPr>
              <w:t>tak</w:t>
            </w:r>
            <w:r w:rsidRPr="00233FB9">
              <w:rPr>
                <w:rFonts w:ascii="Arial Narrow" w:hAnsi="Arial Narrow"/>
                <w:bCs/>
              </w:rPr>
              <w:t xml:space="preserve">” należy podać przedział czasowy pozostawania w związku małżeńskim (jeśli był on krótszy niż ww. okresy sprawozdawcze) oraz </w:t>
            </w:r>
            <w:r w:rsidR="00A81B6D" w:rsidRPr="00233FB9">
              <w:rPr>
                <w:rFonts w:ascii="Arial Narrow" w:hAnsi="Arial Narrow"/>
                <w:bCs/>
              </w:rPr>
              <w:t xml:space="preserve">dodatkowo </w:t>
            </w:r>
            <w:r w:rsidRPr="00233FB9">
              <w:rPr>
                <w:rFonts w:ascii="Arial Narrow" w:hAnsi="Arial Narrow"/>
                <w:bCs/>
              </w:rPr>
              <w:t xml:space="preserve">załączyć </w:t>
            </w:r>
            <w:r w:rsidRPr="00233FB9">
              <w:rPr>
                <w:rFonts w:ascii="Arial Narrow" w:hAnsi="Arial Narrow"/>
                <w:b/>
                <w:bCs/>
              </w:rPr>
              <w:t>Załącznik 5</w:t>
            </w:r>
            <w:r w:rsidRPr="00233FB9">
              <w:rPr>
                <w:rFonts w:ascii="Arial Narrow" w:hAnsi="Arial Narrow"/>
                <w:bCs/>
              </w:rPr>
              <w:t xml:space="preserve"> do Oświadczenia.</w:t>
            </w:r>
          </w:p>
        </w:tc>
        <w:tc>
          <w:tcPr>
            <w:tcW w:w="3119" w:type="dxa"/>
            <w:gridSpan w:val="3"/>
            <w:vAlign w:val="center"/>
          </w:tcPr>
          <w:p w14:paraId="2975786D" w14:textId="024C9158" w:rsidR="000848A0" w:rsidRPr="00233FB9" w:rsidRDefault="000848A0" w:rsidP="000848A0">
            <w:pPr>
              <w:spacing w:line="276" w:lineRule="auto"/>
              <w:jc w:val="center"/>
              <w:rPr>
                <w:rFonts w:ascii="Arial Narrow" w:hAnsi="Arial Narrow" w:cs="Calibri"/>
                <w:b/>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tak       </w:t>
            </w: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      </w:t>
            </w:r>
          </w:p>
        </w:tc>
      </w:tr>
      <w:tr w:rsidR="00233FB9" w:rsidRPr="00233FB9" w14:paraId="1D7D4285" w14:textId="77777777" w:rsidTr="009C4D3A">
        <w:trPr>
          <w:trHeight w:val="461"/>
        </w:trPr>
        <w:tc>
          <w:tcPr>
            <w:tcW w:w="637" w:type="dxa"/>
            <w:shd w:val="clear" w:color="auto" w:fill="FFE9BF"/>
            <w:vAlign w:val="center"/>
          </w:tcPr>
          <w:p w14:paraId="651E9F5F" w14:textId="759DD5D2" w:rsidR="00895BD3" w:rsidRPr="00233FB9" w:rsidRDefault="00895BD3" w:rsidP="000848A0">
            <w:pPr>
              <w:autoSpaceDE w:val="0"/>
              <w:autoSpaceDN w:val="0"/>
              <w:adjustRightInd w:val="0"/>
              <w:spacing w:line="276" w:lineRule="auto"/>
              <w:ind w:left="284" w:hanging="284"/>
              <w:jc w:val="left"/>
              <w:rPr>
                <w:rFonts w:ascii="Arial Narrow" w:hAnsi="Arial Narrow" w:cs="Calibri"/>
                <w:b/>
              </w:rPr>
            </w:pPr>
            <w:r w:rsidRPr="00233FB9">
              <w:rPr>
                <w:rFonts w:ascii="Arial Narrow" w:hAnsi="Arial Narrow"/>
                <w:b/>
                <w:bCs/>
              </w:rPr>
              <w:t>Opis:</w:t>
            </w:r>
          </w:p>
        </w:tc>
        <w:tc>
          <w:tcPr>
            <w:tcW w:w="8789" w:type="dxa"/>
            <w:gridSpan w:val="7"/>
            <w:vAlign w:val="center"/>
          </w:tcPr>
          <w:p w14:paraId="62D4EC61" w14:textId="77777777" w:rsidR="00895BD3" w:rsidRPr="00233FB9" w:rsidRDefault="00895BD3" w:rsidP="000848A0">
            <w:pPr>
              <w:spacing w:line="276" w:lineRule="auto"/>
              <w:jc w:val="center"/>
              <w:rPr>
                <w:rFonts w:ascii="Arial Narrow" w:hAnsi="Arial Narrow" w:cs="Calibri"/>
                <w:b/>
                <w:bCs/>
              </w:rPr>
            </w:pPr>
          </w:p>
        </w:tc>
      </w:tr>
    </w:tbl>
    <w:p w14:paraId="7A378EB4" w14:textId="77777777" w:rsidR="00E523D9" w:rsidRPr="00233FB9" w:rsidRDefault="00E523D9" w:rsidP="002609C7">
      <w:pPr>
        <w:pStyle w:val="Akapitzlist"/>
        <w:autoSpaceDE w:val="0"/>
        <w:autoSpaceDN w:val="0"/>
        <w:adjustRightInd w:val="0"/>
        <w:spacing w:line="276" w:lineRule="auto"/>
        <w:ind w:left="0"/>
        <w:rPr>
          <w:rFonts w:ascii="Arial Narrow" w:hAnsi="Arial Narrow" w:cs="Calibri"/>
          <w:bCs/>
          <w:sz w:val="24"/>
          <w:szCs w:val="24"/>
        </w:rPr>
      </w:pPr>
    </w:p>
    <w:p w14:paraId="0C8DF0B4" w14:textId="77777777" w:rsidR="008D655F" w:rsidRPr="00233FB9" w:rsidRDefault="008D655F" w:rsidP="002609C7">
      <w:pPr>
        <w:pStyle w:val="Akapitzlist"/>
        <w:autoSpaceDE w:val="0"/>
        <w:autoSpaceDN w:val="0"/>
        <w:adjustRightInd w:val="0"/>
        <w:spacing w:line="276" w:lineRule="auto"/>
        <w:ind w:left="0"/>
        <w:rPr>
          <w:rFonts w:ascii="Arial Narrow" w:hAnsi="Arial Narrow" w:cs="Calibri"/>
          <w:bCs/>
          <w:sz w:val="10"/>
          <w:szCs w:val="10"/>
        </w:rPr>
      </w:pPr>
    </w:p>
    <w:p w14:paraId="489FCCAD" w14:textId="77777777" w:rsidR="008C48EE" w:rsidRPr="00233FB9" w:rsidRDefault="008C48EE" w:rsidP="00E77814">
      <w:pPr>
        <w:pStyle w:val="Akapitzlist"/>
        <w:autoSpaceDE w:val="0"/>
        <w:autoSpaceDN w:val="0"/>
        <w:adjustRightInd w:val="0"/>
        <w:spacing w:line="276" w:lineRule="auto"/>
        <w:ind w:left="5664" w:firstLine="708"/>
        <w:jc w:val="right"/>
        <w:rPr>
          <w:rFonts w:ascii="Arial Narrow" w:hAnsi="Arial Narrow" w:cs="Calibri"/>
          <w:bCs/>
        </w:rPr>
      </w:pPr>
      <w:r w:rsidRPr="00233FB9">
        <w:rPr>
          <w:rFonts w:ascii="Arial Narrow" w:hAnsi="Arial Narrow" w:cs="Calibri"/>
          <w:bCs/>
        </w:rPr>
        <w:t>…………………………………….</w:t>
      </w:r>
    </w:p>
    <w:p w14:paraId="06F352A5" w14:textId="7CBA2539" w:rsidR="001151F1" w:rsidRPr="00233FB9" w:rsidRDefault="00E77814" w:rsidP="00AC27B7">
      <w:pPr>
        <w:pStyle w:val="Tekstpodstawowy"/>
        <w:spacing w:line="276" w:lineRule="auto"/>
        <w:jc w:val="right"/>
      </w:pPr>
      <w:r w:rsidRPr="00233FB9">
        <w:rPr>
          <w:rFonts w:ascii="Arial Narrow" w:hAnsi="Arial Narrow" w:cs="Calibri"/>
          <w:i/>
          <w:iCs/>
          <w:sz w:val="22"/>
          <w:szCs w:val="22"/>
          <w:vertAlign w:val="superscript"/>
          <w:lang w:val="pl-PL"/>
        </w:rPr>
        <w:t>(data i podpis</w:t>
      </w:r>
      <w:r w:rsidR="007A7ECD" w:rsidRPr="00233FB9">
        <w:rPr>
          <w:rFonts w:ascii="Arial Narrow" w:hAnsi="Arial Narrow" w:cs="Calibri"/>
          <w:i/>
          <w:iCs/>
          <w:sz w:val="22"/>
          <w:szCs w:val="22"/>
          <w:vertAlign w:val="superscript"/>
          <w:lang w:val="pl-PL"/>
        </w:rPr>
        <w:t xml:space="preserve"> Wnioskodawcy</w:t>
      </w:r>
      <w:r w:rsidR="00B85062">
        <w:rPr>
          <w:rFonts w:ascii="Arial Narrow" w:hAnsi="Arial Narrow" w:cs="Calibri"/>
          <w:i/>
          <w:iCs/>
          <w:sz w:val="22"/>
          <w:szCs w:val="22"/>
          <w:vertAlign w:val="superscript"/>
          <w:lang w:val="pl-PL"/>
        </w:rPr>
        <w:t>)</w:t>
      </w:r>
    </w:p>
    <w:p w14:paraId="27D76016" w14:textId="77777777" w:rsidR="008D655F" w:rsidRPr="00233FB9" w:rsidRDefault="008D655F" w:rsidP="00870A56">
      <w:pPr>
        <w:pStyle w:val="Akapitzlist"/>
        <w:autoSpaceDE w:val="0"/>
        <w:autoSpaceDN w:val="0"/>
        <w:adjustRightInd w:val="0"/>
        <w:spacing w:after="120" w:line="276" w:lineRule="auto"/>
        <w:ind w:left="0"/>
        <w:contextualSpacing w:val="0"/>
        <w:rPr>
          <w:rFonts w:ascii="Arial Narrow" w:hAnsi="Arial Narrow" w:cs="Calibri"/>
          <w:bCs/>
          <w:sz w:val="20"/>
          <w:szCs w:val="20"/>
          <w:u w:val="single"/>
        </w:rPr>
      </w:pPr>
    </w:p>
    <w:p w14:paraId="1C6C81F9" w14:textId="77777777" w:rsidR="005E4A10" w:rsidRPr="00233FB9" w:rsidRDefault="005E4A10" w:rsidP="00870A56">
      <w:pPr>
        <w:pStyle w:val="Akapitzlist"/>
        <w:autoSpaceDE w:val="0"/>
        <w:autoSpaceDN w:val="0"/>
        <w:adjustRightInd w:val="0"/>
        <w:spacing w:after="120" w:line="276" w:lineRule="auto"/>
        <w:ind w:left="0"/>
        <w:contextualSpacing w:val="0"/>
        <w:rPr>
          <w:rFonts w:ascii="Arial Narrow" w:hAnsi="Arial Narrow" w:cs="Calibri"/>
          <w:bCs/>
          <w:sz w:val="20"/>
          <w:szCs w:val="20"/>
          <w:u w:val="single"/>
        </w:rPr>
      </w:pPr>
    </w:p>
    <w:p w14:paraId="3FB648CD" w14:textId="2C6F7EF0" w:rsidR="000D078B" w:rsidRPr="00233FB9" w:rsidRDefault="000D078B" w:rsidP="00870A56">
      <w:pPr>
        <w:pStyle w:val="Akapitzlist"/>
        <w:autoSpaceDE w:val="0"/>
        <w:autoSpaceDN w:val="0"/>
        <w:adjustRightInd w:val="0"/>
        <w:spacing w:after="120" w:line="276" w:lineRule="auto"/>
        <w:ind w:left="0"/>
        <w:contextualSpacing w:val="0"/>
        <w:rPr>
          <w:rFonts w:ascii="Arial Narrow" w:hAnsi="Arial Narrow" w:cs="Calibri"/>
          <w:bCs/>
          <w:sz w:val="20"/>
          <w:szCs w:val="20"/>
          <w:u w:val="single"/>
        </w:rPr>
      </w:pPr>
      <w:r w:rsidRPr="00233FB9">
        <w:rPr>
          <w:rFonts w:ascii="Arial Narrow" w:hAnsi="Arial Narrow" w:cs="Calibri"/>
          <w:bCs/>
          <w:sz w:val="20"/>
          <w:szCs w:val="20"/>
          <w:u w:val="single"/>
        </w:rPr>
        <w:t>U</w:t>
      </w:r>
      <w:r w:rsidR="00746963" w:rsidRPr="00233FB9">
        <w:rPr>
          <w:rFonts w:ascii="Arial Narrow" w:hAnsi="Arial Narrow" w:cs="Calibri"/>
          <w:bCs/>
          <w:sz w:val="20"/>
          <w:szCs w:val="20"/>
          <w:u w:val="single"/>
        </w:rPr>
        <w:t>WAGA</w:t>
      </w:r>
      <w:r w:rsidRPr="00233FB9">
        <w:rPr>
          <w:rFonts w:ascii="Arial Narrow" w:hAnsi="Arial Narrow" w:cs="Calibri"/>
          <w:bCs/>
          <w:sz w:val="20"/>
          <w:szCs w:val="20"/>
          <w:u w:val="single"/>
        </w:rPr>
        <w:t>:</w:t>
      </w:r>
    </w:p>
    <w:p w14:paraId="19739246" w14:textId="05559F52" w:rsidR="00870A56" w:rsidRPr="00233FB9" w:rsidRDefault="000D078B" w:rsidP="00301B57">
      <w:pPr>
        <w:pStyle w:val="Akapitzlist"/>
        <w:autoSpaceDE w:val="0"/>
        <w:autoSpaceDN w:val="0"/>
        <w:adjustRightInd w:val="0"/>
        <w:spacing w:after="120" w:line="276" w:lineRule="auto"/>
        <w:ind w:left="0"/>
        <w:contextualSpacing w:val="0"/>
        <w:rPr>
          <w:rFonts w:ascii="Arial Narrow" w:hAnsi="Arial Narrow" w:cs="Calibri"/>
          <w:bCs/>
          <w:sz w:val="20"/>
          <w:szCs w:val="20"/>
          <w:u w:val="single"/>
        </w:rPr>
      </w:pPr>
      <w:r w:rsidRPr="00233FB9">
        <w:rPr>
          <w:rFonts w:ascii="Arial Narrow" w:hAnsi="Arial Narrow" w:cs="Calibri"/>
          <w:bCs/>
          <w:sz w:val="20"/>
          <w:szCs w:val="20"/>
        </w:rPr>
        <w:t xml:space="preserve">Do Oświadczenia należy załączyć Załącznik </w:t>
      </w:r>
      <w:r w:rsidRPr="0021622F">
        <w:rPr>
          <w:rFonts w:ascii="Arial Narrow" w:hAnsi="Arial Narrow" w:cs="Calibri"/>
          <w:bCs/>
          <w:sz w:val="20"/>
          <w:szCs w:val="20"/>
        </w:rPr>
        <w:t>1</w:t>
      </w:r>
      <w:r w:rsidRPr="00233FB9">
        <w:rPr>
          <w:rFonts w:ascii="Arial Narrow" w:hAnsi="Arial Narrow" w:cs="Calibri"/>
          <w:bCs/>
          <w:sz w:val="20"/>
          <w:szCs w:val="20"/>
        </w:rPr>
        <w:t xml:space="preserve"> albo 2 albo 3, w zależności od tego czy przedsiębiorstwo jest </w:t>
      </w:r>
      <w:r w:rsidR="00445CA0" w:rsidRPr="00233FB9">
        <w:rPr>
          <w:rFonts w:ascii="Arial Narrow" w:hAnsi="Arial Narrow" w:cs="Calibri"/>
          <w:bCs/>
          <w:sz w:val="20"/>
          <w:szCs w:val="20"/>
        </w:rPr>
        <w:t>samodziel</w:t>
      </w:r>
      <w:r w:rsidR="003B6C8F" w:rsidRPr="00233FB9">
        <w:rPr>
          <w:rFonts w:ascii="Arial Narrow" w:hAnsi="Arial Narrow" w:cs="Calibri"/>
          <w:bCs/>
          <w:sz w:val="20"/>
          <w:szCs w:val="20"/>
        </w:rPr>
        <w:t>ne</w:t>
      </w:r>
      <w:r w:rsidRPr="00233FB9">
        <w:rPr>
          <w:rFonts w:ascii="Arial Narrow" w:hAnsi="Arial Narrow" w:cs="Calibri"/>
          <w:bCs/>
          <w:sz w:val="20"/>
          <w:szCs w:val="20"/>
        </w:rPr>
        <w:t>, pozostaje z innym podmiotem/podmiotami w relacji partnerstwa</w:t>
      </w:r>
      <w:r w:rsidR="00FC29CE" w:rsidRPr="00233FB9">
        <w:rPr>
          <w:rFonts w:ascii="Arial Narrow" w:hAnsi="Arial Narrow" w:cs="Calibri"/>
          <w:bCs/>
          <w:sz w:val="20"/>
          <w:szCs w:val="20"/>
        </w:rPr>
        <w:t xml:space="preserve"> </w:t>
      </w:r>
      <w:r w:rsidR="00AF0DFE" w:rsidRPr="00233FB9">
        <w:rPr>
          <w:rFonts w:ascii="Arial Narrow" w:hAnsi="Arial Narrow" w:cs="Calibri"/>
          <w:bCs/>
          <w:sz w:val="20"/>
          <w:szCs w:val="20"/>
        </w:rPr>
        <w:t xml:space="preserve">(przedsiębiorstwo </w:t>
      </w:r>
      <w:r w:rsidRPr="00233FB9">
        <w:rPr>
          <w:rFonts w:ascii="Arial Narrow" w:hAnsi="Arial Narrow" w:cs="Calibri"/>
          <w:bCs/>
          <w:sz w:val="20"/>
          <w:szCs w:val="20"/>
        </w:rPr>
        <w:t>partnerskie</w:t>
      </w:r>
      <w:r w:rsidR="00AF0DFE" w:rsidRPr="00233FB9">
        <w:rPr>
          <w:rFonts w:ascii="Arial Narrow" w:hAnsi="Arial Narrow" w:cs="Calibri"/>
          <w:bCs/>
          <w:sz w:val="20"/>
          <w:szCs w:val="20"/>
        </w:rPr>
        <w:t>)</w:t>
      </w:r>
      <w:r w:rsidRPr="00233FB9">
        <w:rPr>
          <w:rFonts w:ascii="Arial Narrow" w:hAnsi="Arial Narrow" w:cs="Calibri"/>
          <w:bCs/>
          <w:sz w:val="20"/>
          <w:szCs w:val="20"/>
        </w:rPr>
        <w:t xml:space="preserve"> czy </w:t>
      </w:r>
      <w:r w:rsidR="003015A7" w:rsidRPr="00233FB9">
        <w:rPr>
          <w:rFonts w:ascii="Arial Narrow" w:hAnsi="Arial Narrow" w:cs="Calibri"/>
          <w:bCs/>
          <w:sz w:val="20"/>
          <w:szCs w:val="20"/>
        </w:rPr>
        <w:t xml:space="preserve">też jest powiązane </w:t>
      </w:r>
      <w:r w:rsidR="00990F31" w:rsidRPr="00233FB9">
        <w:rPr>
          <w:rFonts w:ascii="Arial Narrow" w:hAnsi="Arial Narrow" w:cs="Calibri"/>
          <w:bCs/>
          <w:sz w:val="20"/>
          <w:szCs w:val="20"/>
        </w:rPr>
        <w:br/>
      </w:r>
      <w:r w:rsidR="003015A7" w:rsidRPr="00233FB9">
        <w:rPr>
          <w:rFonts w:ascii="Arial Narrow" w:hAnsi="Arial Narrow" w:cs="Calibri"/>
          <w:bCs/>
          <w:sz w:val="20"/>
          <w:szCs w:val="20"/>
        </w:rPr>
        <w:t>z innym podmiotem/podmiotami</w:t>
      </w:r>
      <w:r w:rsidR="00FC29CE" w:rsidRPr="00233FB9">
        <w:rPr>
          <w:rFonts w:ascii="Arial Narrow" w:hAnsi="Arial Narrow" w:cs="Calibri"/>
          <w:bCs/>
          <w:sz w:val="20"/>
          <w:szCs w:val="20"/>
        </w:rPr>
        <w:t xml:space="preserve"> (przedsiębiorstwo powiązane)</w:t>
      </w:r>
      <w:r w:rsidR="00990F31" w:rsidRPr="00233FB9">
        <w:rPr>
          <w:rFonts w:ascii="Arial Narrow" w:hAnsi="Arial Narrow" w:cs="Calibri"/>
          <w:bCs/>
          <w:sz w:val="20"/>
          <w:szCs w:val="20"/>
        </w:rPr>
        <w:t xml:space="preserve">. </w:t>
      </w:r>
    </w:p>
    <w:p w14:paraId="5F8D5EA5" w14:textId="4CAB5CD3" w:rsidR="004C13E1" w:rsidRPr="00233FB9" w:rsidRDefault="00B3419E" w:rsidP="00746963">
      <w:pPr>
        <w:pStyle w:val="Akapitzlist"/>
        <w:autoSpaceDE w:val="0"/>
        <w:autoSpaceDN w:val="0"/>
        <w:adjustRightInd w:val="0"/>
        <w:spacing w:after="120" w:line="276" w:lineRule="auto"/>
        <w:ind w:left="0"/>
        <w:contextualSpacing w:val="0"/>
        <w:rPr>
          <w:rFonts w:ascii="Arial Narrow" w:hAnsi="Arial Narrow" w:cs="Calibri"/>
          <w:b/>
          <w:bCs/>
          <w:sz w:val="20"/>
          <w:szCs w:val="20"/>
        </w:rPr>
      </w:pPr>
      <w:r w:rsidRPr="00233FB9">
        <w:rPr>
          <w:rFonts w:ascii="Arial Narrow" w:hAnsi="Arial Narrow" w:cs="Calibri"/>
          <w:b/>
          <w:bCs/>
          <w:sz w:val="20"/>
          <w:szCs w:val="20"/>
        </w:rPr>
        <w:t>W przypadku Wnioskodawcy będącego osobą fizyczną prowadzącą działalność gospodarczą należy również wypełnić Załącznik 5 do Oświadczenia</w:t>
      </w:r>
      <w:r w:rsidR="00895BD3" w:rsidRPr="00233FB9">
        <w:rPr>
          <w:rFonts w:ascii="Arial Narrow" w:hAnsi="Arial Narrow" w:cs="Calibri"/>
          <w:b/>
          <w:bCs/>
          <w:sz w:val="20"/>
          <w:szCs w:val="20"/>
        </w:rPr>
        <w:t>,</w:t>
      </w:r>
      <w:r w:rsidR="00773D7E" w:rsidRPr="00233FB9">
        <w:rPr>
          <w:rFonts w:ascii="Arial Narrow" w:hAnsi="Arial Narrow" w:cs="Calibri"/>
          <w:b/>
          <w:bCs/>
          <w:sz w:val="20"/>
          <w:szCs w:val="20"/>
        </w:rPr>
        <w:t xml:space="preserve"> </w:t>
      </w:r>
      <w:r w:rsidR="00895BD3" w:rsidRPr="00233FB9">
        <w:rPr>
          <w:rFonts w:ascii="Arial Narrow" w:hAnsi="Arial Narrow" w:cs="Calibri"/>
          <w:b/>
          <w:bCs/>
          <w:sz w:val="20"/>
          <w:szCs w:val="20"/>
        </w:rPr>
        <w:t>j</w:t>
      </w:r>
      <w:r w:rsidR="00773D7E" w:rsidRPr="00233FB9">
        <w:rPr>
          <w:rFonts w:ascii="Arial Narrow" w:hAnsi="Arial Narrow" w:cs="Calibri"/>
          <w:b/>
          <w:bCs/>
          <w:sz w:val="20"/>
          <w:szCs w:val="20"/>
        </w:rPr>
        <w:t xml:space="preserve">eżeli Wnioskodawca w badanym okresie, tj. w </w:t>
      </w:r>
      <w:r w:rsidR="00773D7E" w:rsidRPr="00233FB9">
        <w:rPr>
          <w:rFonts w:ascii="Arial Narrow" w:hAnsi="Arial Narrow"/>
          <w:b/>
          <w:sz w:val="20"/>
          <w:szCs w:val="20"/>
        </w:rPr>
        <w:t xml:space="preserve">okresie trzech </w:t>
      </w:r>
      <w:r w:rsidR="00773D7E" w:rsidRPr="00233FB9">
        <w:rPr>
          <w:rFonts w:ascii="Arial Narrow" w:hAnsi="Arial Narrow" w:cs="Calibri"/>
          <w:b/>
          <w:bCs/>
          <w:sz w:val="20"/>
          <w:szCs w:val="20"/>
        </w:rPr>
        <w:t>ostatnich okresów sprawozdawczych, pozostawał w związku małżeńskim</w:t>
      </w:r>
      <w:r w:rsidR="00895BD3" w:rsidRPr="00233FB9">
        <w:rPr>
          <w:rFonts w:ascii="Arial Narrow" w:hAnsi="Arial Narrow" w:cs="Calibri"/>
          <w:b/>
          <w:bCs/>
          <w:sz w:val="20"/>
          <w:szCs w:val="20"/>
        </w:rPr>
        <w:t xml:space="preserve"> i odpowiedział twierdząco na </w:t>
      </w:r>
      <w:r w:rsidR="00E523D9" w:rsidRPr="00233FB9">
        <w:rPr>
          <w:rFonts w:ascii="Arial Narrow" w:hAnsi="Arial Narrow" w:cs="Calibri"/>
          <w:b/>
          <w:bCs/>
          <w:sz w:val="20"/>
          <w:szCs w:val="20"/>
        </w:rPr>
        <w:t xml:space="preserve">ww. </w:t>
      </w:r>
      <w:r w:rsidR="00895BD3" w:rsidRPr="00233FB9">
        <w:rPr>
          <w:rFonts w:ascii="Arial Narrow" w:hAnsi="Arial Narrow" w:cs="Calibri"/>
          <w:b/>
          <w:bCs/>
          <w:sz w:val="20"/>
          <w:szCs w:val="20"/>
        </w:rPr>
        <w:t>pytanie</w:t>
      </w:r>
      <w:r w:rsidR="004A16D4" w:rsidRPr="00233FB9">
        <w:rPr>
          <w:rFonts w:ascii="Arial Narrow" w:hAnsi="Arial Narrow" w:cs="Calibri"/>
          <w:b/>
          <w:bCs/>
          <w:sz w:val="20"/>
          <w:szCs w:val="20"/>
        </w:rPr>
        <w:t xml:space="preserve"> 5b</w:t>
      </w:r>
      <w:r w:rsidR="004C13E1" w:rsidRPr="00233FB9">
        <w:rPr>
          <w:rFonts w:ascii="Arial Narrow" w:hAnsi="Arial Narrow" w:cs="Calibri"/>
          <w:bCs/>
          <w:sz w:val="20"/>
          <w:szCs w:val="20"/>
        </w:rPr>
        <w:t xml:space="preserve"> </w:t>
      </w:r>
      <w:r w:rsidR="004C13E1" w:rsidRPr="00233FB9">
        <w:rPr>
          <w:rFonts w:ascii="Arial Narrow" w:hAnsi="Arial Narrow" w:cs="Calibri"/>
          <w:b/>
          <w:bCs/>
          <w:sz w:val="20"/>
          <w:szCs w:val="20"/>
        </w:rPr>
        <w:t xml:space="preserve">oraz załącznik 4A (dotyczy </w:t>
      </w:r>
      <w:r w:rsidR="00697B64" w:rsidRPr="00233FB9">
        <w:rPr>
          <w:rFonts w:ascii="Arial Narrow" w:hAnsi="Arial Narrow" w:cs="Calibri"/>
          <w:b/>
          <w:bCs/>
          <w:sz w:val="20"/>
          <w:szCs w:val="20"/>
        </w:rPr>
        <w:t xml:space="preserve">również </w:t>
      </w:r>
      <w:r w:rsidR="004C13E1" w:rsidRPr="00233FB9">
        <w:rPr>
          <w:rFonts w:ascii="Arial Narrow" w:hAnsi="Arial Narrow" w:cs="Calibri"/>
          <w:b/>
          <w:bCs/>
          <w:sz w:val="20"/>
          <w:szCs w:val="20"/>
        </w:rPr>
        <w:t>spółek cywilnych).</w:t>
      </w:r>
    </w:p>
    <w:p w14:paraId="4F13B78A" w14:textId="6BA5DD6E" w:rsidR="00E77814" w:rsidRPr="00233FB9" w:rsidRDefault="00B3419E" w:rsidP="002609C7">
      <w:pPr>
        <w:pStyle w:val="Akapitzlist"/>
        <w:autoSpaceDE w:val="0"/>
        <w:autoSpaceDN w:val="0"/>
        <w:adjustRightInd w:val="0"/>
        <w:spacing w:line="276" w:lineRule="auto"/>
        <w:ind w:left="0"/>
        <w:rPr>
          <w:rFonts w:ascii="Arial Narrow" w:hAnsi="Arial Narrow" w:cs="Calibri"/>
          <w:b/>
          <w:bCs/>
          <w:sz w:val="20"/>
          <w:szCs w:val="20"/>
        </w:rPr>
      </w:pPr>
      <w:r w:rsidRPr="00233FB9">
        <w:rPr>
          <w:rFonts w:ascii="Arial Narrow" w:hAnsi="Arial Narrow" w:cs="Calibri"/>
          <w:b/>
          <w:bCs/>
          <w:sz w:val="20"/>
          <w:szCs w:val="20"/>
        </w:rPr>
        <w:t xml:space="preserve">W przypadku pozostałych Wnioskodawców </w:t>
      </w:r>
      <w:r w:rsidR="00773D7E" w:rsidRPr="00233FB9">
        <w:rPr>
          <w:rFonts w:ascii="Arial Narrow" w:hAnsi="Arial Narrow" w:cs="Calibri"/>
          <w:b/>
          <w:bCs/>
          <w:sz w:val="20"/>
          <w:szCs w:val="20"/>
        </w:rPr>
        <w:t>należy wypełnić Załącznik 4A lub 4B do Oświad</w:t>
      </w:r>
      <w:bookmarkStart w:id="1" w:name="_GoBack"/>
      <w:bookmarkEnd w:id="1"/>
      <w:r w:rsidR="00773D7E" w:rsidRPr="00233FB9">
        <w:rPr>
          <w:rFonts w:ascii="Arial Narrow" w:hAnsi="Arial Narrow" w:cs="Calibri"/>
          <w:b/>
          <w:bCs/>
          <w:sz w:val="20"/>
          <w:szCs w:val="20"/>
        </w:rPr>
        <w:t>czenia oraz Załącznik 5 (jeżeli wspólnik</w:t>
      </w:r>
      <w:r w:rsidR="00B0422C" w:rsidRPr="00233FB9">
        <w:rPr>
          <w:rFonts w:ascii="Arial Narrow" w:hAnsi="Arial Narrow" w:cs="Calibri"/>
          <w:b/>
          <w:bCs/>
          <w:sz w:val="20"/>
          <w:szCs w:val="20"/>
        </w:rPr>
        <w:t xml:space="preserve">/ udziałowiec/ akcjonariusz </w:t>
      </w:r>
      <w:r w:rsidR="00166846" w:rsidRPr="00233FB9">
        <w:rPr>
          <w:rFonts w:ascii="Arial Narrow" w:hAnsi="Arial Narrow" w:cs="Calibri"/>
          <w:b/>
          <w:bCs/>
          <w:sz w:val="20"/>
          <w:szCs w:val="20"/>
        </w:rPr>
        <w:t xml:space="preserve">Wnioskodawcy </w:t>
      </w:r>
      <w:r w:rsidR="00B0422C" w:rsidRPr="00233FB9">
        <w:rPr>
          <w:rFonts w:ascii="Arial Narrow" w:hAnsi="Arial Narrow" w:cs="Calibri"/>
          <w:b/>
          <w:bCs/>
          <w:sz w:val="20"/>
          <w:szCs w:val="20"/>
        </w:rPr>
        <w:t xml:space="preserve">będący osobą fizyczną pozostawał w związku małżeńskim </w:t>
      </w:r>
      <w:r w:rsidR="00773D7E" w:rsidRPr="00233FB9">
        <w:rPr>
          <w:rFonts w:ascii="Arial Narrow" w:hAnsi="Arial Narrow" w:cs="Calibri"/>
          <w:b/>
          <w:bCs/>
          <w:sz w:val="20"/>
          <w:szCs w:val="20"/>
        </w:rPr>
        <w:t xml:space="preserve">w badanym okresie, tj. w </w:t>
      </w:r>
      <w:r w:rsidR="00773D7E" w:rsidRPr="00233FB9">
        <w:rPr>
          <w:rFonts w:ascii="Arial Narrow" w:hAnsi="Arial Narrow"/>
          <w:b/>
          <w:sz w:val="20"/>
          <w:szCs w:val="20"/>
        </w:rPr>
        <w:t xml:space="preserve">okresie trzech </w:t>
      </w:r>
      <w:r w:rsidR="00773D7E" w:rsidRPr="00233FB9">
        <w:rPr>
          <w:rFonts w:ascii="Arial Narrow" w:hAnsi="Arial Narrow" w:cs="Calibri"/>
          <w:b/>
          <w:bCs/>
          <w:sz w:val="20"/>
          <w:szCs w:val="20"/>
        </w:rPr>
        <w:t>ostatnich okresów sprawozdawczych</w:t>
      </w:r>
      <w:r w:rsidR="00301B57" w:rsidRPr="00233FB9">
        <w:rPr>
          <w:rFonts w:ascii="Arial Narrow" w:hAnsi="Arial Narrow" w:cs="Calibri"/>
          <w:b/>
          <w:bCs/>
          <w:sz w:val="20"/>
          <w:szCs w:val="20"/>
        </w:rPr>
        <w:t>).</w:t>
      </w:r>
      <w:r w:rsidR="00773D7E" w:rsidRPr="00233FB9">
        <w:rPr>
          <w:rFonts w:ascii="Arial Narrow" w:hAnsi="Arial Narrow" w:cs="Calibri"/>
          <w:b/>
          <w:bCs/>
          <w:sz w:val="20"/>
          <w:szCs w:val="20"/>
        </w:rPr>
        <w:t xml:space="preserve"> </w:t>
      </w:r>
    </w:p>
    <w:p w14:paraId="1E6197BC" w14:textId="77777777" w:rsidR="00575CB9" w:rsidRPr="00233FB9" w:rsidRDefault="00575CB9" w:rsidP="002609C7">
      <w:pPr>
        <w:pStyle w:val="Akapitzlist"/>
        <w:autoSpaceDE w:val="0"/>
        <w:autoSpaceDN w:val="0"/>
        <w:adjustRightInd w:val="0"/>
        <w:spacing w:line="276" w:lineRule="auto"/>
        <w:ind w:left="0"/>
        <w:rPr>
          <w:rFonts w:ascii="Arial Narrow" w:hAnsi="Arial Narrow" w:cs="Calibri"/>
          <w:b/>
          <w:bCs/>
          <w:sz w:val="18"/>
        </w:rPr>
        <w:sectPr w:rsidR="00575CB9" w:rsidRPr="00233FB9" w:rsidSect="00D87C76">
          <w:footerReference w:type="default" r:id="rId8"/>
          <w:headerReference w:type="first" r:id="rId9"/>
          <w:footerReference w:type="first" r:id="rId10"/>
          <w:endnotePr>
            <w:numFmt w:val="decimal"/>
          </w:endnotePr>
          <w:type w:val="continuous"/>
          <w:pgSz w:w="11906" w:h="16838"/>
          <w:pgMar w:top="1417" w:right="1417" w:bottom="1417" w:left="1417" w:header="708" w:footer="397" w:gutter="0"/>
          <w:cols w:space="708"/>
          <w:titlePg/>
          <w:docGrid w:linePitch="360"/>
        </w:sectPr>
      </w:pPr>
    </w:p>
    <w:p w14:paraId="05FA13E8" w14:textId="77777777" w:rsidR="00E77814" w:rsidRPr="00233FB9" w:rsidRDefault="00E77814">
      <w:pPr>
        <w:jc w:val="left"/>
        <w:rPr>
          <w:rFonts w:ascii="Arial Narrow" w:hAnsi="Arial Narrow" w:cs="Calibri"/>
          <w:bCs/>
        </w:rPr>
      </w:pPr>
    </w:p>
    <w:p w14:paraId="65DA4EF2" w14:textId="1E5E459D" w:rsidR="003015A7" w:rsidRPr="00233FB9" w:rsidRDefault="00C66E84" w:rsidP="002609C7">
      <w:pPr>
        <w:pStyle w:val="Akapitzlist"/>
        <w:autoSpaceDE w:val="0"/>
        <w:autoSpaceDN w:val="0"/>
        <w:adjustRightInd w:val="0"/>
        <w:spacing w:line="276" w:lineRule="auto"/>
        <w:ind w:left="0"/>
        <w:jc w:val="center"/>
        <w:rPr>
          <w:rFonts w:ascii="Arial Narrow" w:hAnsi="Arial Narrow" w:cs="Calibri"/>
          <w:b/>
          <w:bCs/>
        </w:rPr>
      </w:pPr>
      <w:r w:rsidRPr="00233FB9">
        <w:rPr>
          <w:rFonts w:ascii="Arial Narrow" w:hAnsi="Arial Narrow" w:cs="Calibri"/>
          <w:b/>
          <w:bCs/>
        </w:rPr>
        <w:t xml:space="preserve">ZAŁĄCZNIK 1 </w:t>
      </w:r>
      <w:r w:rsidR="003015A7" w:rsidRPr="00233FB9">
        <w:rPr>
          <w:rFonts w:ascii="Arial Narrow" w:hAnsi="Arial Narrow" w:cs="Calibri"/>
          <w:b/>
          <w:bCs/>
        </w:rPr>
        <w:t xml:space="preserve">DO OŚWIADCZENIA O SPEŁNIANIU KRYTERIÓW </w:t>
      </w:r>
      <w:r w:rsidR="0018451C" w:rsidRPr="00233FB9">
        <w:rPr>
          <w:rFonts w:ascii="Arial Narrow" w:hAnsi="Arial Narrow" w:cs="Calibri"/>
          <w:b/>
          <w:bCs/>
        </w:rPr>
        <w:t>MŚP</w:t>
      </w:r>
    </w:p>
    <w:p w14:paraId="03138571" w14:textId="77777777" w:rsidR="00C66E84" w:rsidRPr="00233FB9" w:rsidRDefault="003015A7" w:rsidP="002609C7">
      <w:pPr>
        <w:pStyle w:val="Akapitzlist"/>
        <w:autoSpaceDE w:val="0"/>
        <w:autoSpaceDN w:val="0"/>
        <w:adjustRightInd w:val="0"/>
        <w:spacing w:line="276" w:lineRule="auto"/>
        <w:ind w:left="0"/>
        <w:jc w:val="center"/>
        <w:rPr>
          <w:rFonts w:ascii="Arial Narrow" w:hAnsi="Arial Narrow" w:cs="Calibri"/>
          <w:b/>
          <w:bCs/>
        </w:rPr>
      </w:pPr>
      <w:r w:rsidRPr="00233FB9">
        <w:rPr>
          <w:rFonts w:ascii="Arial Narrow" w:hAnsi="Arial Narrow" w:cs="Calibri"/>
          <w:b/>
          <w:bCs/>
        </w:rPr>
        <w:t xml:space="preserve"> </w:t>
      </w:r>
      <w:r w:rsidR="00C66E84" w:rsidRPr="00233FB9">
        <w:rPr>
          <w:rFonts w:ascii="Arial Narrow" w:hAnsi="Arial Narrow" w:cs="Calibri"/>
          <w:b/>
          <w:bCs/>
        </w:rPr>
        <w:t xml:space="preserve">INFORMACJE PRZEDSTAWIANE PRZEZ PRZEDSIĘBIORSTWO </w:t>
      </w:r>
      <w:r w:rsidR="00445CA0" w:rsidRPr="00233FB9">
        <w:rPr>
          <w:rFonts w:ascii="Arial Narrow" w:hAnsi="Arial Narrow" w:cs="Calibri"/>
          <w:b/>
          <w:bCs/>
        </w:rPr>
        <w:t>SAMODZIELNE</w:t>
      </w:r>
      <w:r w:rsidR="00455325" w:rsidRPr="00233FB9">
        <w:rPr>
          <w:rFonts w:ascii="Arial Narrow" w:hAnsi="Arial Narrow" w:cs="Calibri"/>
          <w:b/>
          <w:bCs/>
        </w:rPr>
        <w:t xml:space="preserve"> </w:t>
      </w: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998"/>
        <w:gridCol w:w="2257"/>
        <w:gridCol w:w="998"/>
        <w:gridCol w:w="1269"/>
        <w:gridCol w:w="308"/>
        <w:gridCol w:w="1714"/>
      </w:tblGrid>
      <w:tr w:rsidR="003C4195" w:rsidRPr="00233FB9" w14:paraId="67788A9B" w14:textId="77777777" w:rsidTr="00AC27B7">
        <w:trPr>
          <w:trHeight w:val="610"/>
        </w:trPr>
        <w:tc>
          <w:tcPr>
            <w:tcW w:w="9670" w:type="dxa"/>
            <w:gridSpan w:val="8"/>
            <w:shd w:val="clear" w:color="auto" w:fill="F6B500"/>
            <w:vAlign w:val="center"/>
          </w:tcPr>
          <w:p w14:paraId="1EF2E644" w14:textId="77777777" w:rsidR="005E6736" w:rsidRPr="00233FB9" w:rsidRDefault="00721D80" w:rsidP="00684F9D">
            <w:pPr>
              <w:numPr>
                <w:ilvl w:val="0"/>
                <w:numId w:val="3"/>
              </w:numPr>
              <w:spacing w:line="276" w:lineRule="auto"/>
              <w:ind w:left="356" w:hanging="356"/>
              <w:jc w:val="left"/>
              <w:rPr>
                <w:rFonts w:ascii="Arial Narrow" w:hAnsi="Arial Narrow"/>
                <w:b/>
                <w:bCs/>
              </w:rPr>
            </w:pPr>
            <w:r w:rsidRPr="00233FB9">
              <w:rPr>
                <w:rFonts w:ascii="Arial Narrow" w:hAnsi="Arial Narrow"/>
                <w:b/>
                <w:bCs/>
              </w:rPr>
              <w:t xml:space="preserve">Czy </w:t>
            </w:r>
            <w:r w:rsidR="00EA1D4D" w:rsidRPr="00233FB9">
              <w:rPr>
                <w:rFonts w:ascii="Arial Narrow" w:hAnsi="Arial Narrow"/>
                <w:b/>
                <w:bCs/>
              </w:rPr>
              <w:t xml:space="preserve">którakolwiek </w:t>
            </w:r>
            <w:r w:rsidRPr="00233FB9">
              <w:rPr>
                <w:rFonts w:ascii="Arial Narrow" w:hAnsi="Arial Narrow"/>
                <w:b/>
                <w:bCs/>
              </w:rPr>
              <w:t xml:space="preserve">z poniższych relacji zachodzi pomiędzy przedsiębiorstwem </w:t>
            </w:r>
            <w:r w:rsidR="005C0CF2" w:rsidRPr="00233FB9">
              <w:rPr>
                <w:rFonts w:ascii="Arial Narrow" w:hAnsi="Arial Narrow"/>
                <w:b/>
                <w:bCs/>
              </w:rPr>
              <w:t>Wnioskodawcy</w:t>
            </w:r>
            <w:r w:rsidR="003B6C8F" w:rsidRPr="00233FB9">
              <w:rPr>
                <w:rFonts w:ascii="Arial Narrow" w:hAnsi="Arial Narrow"/>
                <w:b/>
                <w:bCs/>
              </w:rPr>
              <w:t xml:space="preserve"> </w:t>
            </w:r>
            <w:r w:rsidR="0091661C" w:rsidRPr="00233FB9">
              <w:rPr>
                <w:rFonts w:ascii="Arial Narrow" w:hAnsi="Arial Narrow"/>
                <w:b/>
                <w:bCs/>
              </w:rPr>
              <w:t>w Projekcie</w:t>
            </w:r>
            <w:r w:rsidR="002806CB" w:rsidRPr="00233FB9">
              <w:rPr>
                <w:rFonts w:ascii="Arial Narrow" w:hAnsi="Arial Narrow"/>
                <w:b/>
                <w:bCs/>
              </w:rPr>
              <w:t>,</w:t>
            </w:r>
            <w:r w:rsidRPr="00233FB9">
              <w:rPr>
                <w:rFonts w:ascii="Arial Narrow" w:hAnsi="Arial Narrow"/>
                <w:b/>
                <w:bCs/>
              </w:rPr>
              <w:t xml:space="preserve"> a innym podmiotem na podstawie umowy, porozumienia lub uzgodnienia z podmiotami trzecimi</w:t>
            </w:r>
            <w:r w:rsidR="00FA7658" w:rsidRPr="00233FB9">
              <w:rPr>
                <w:rFonts w:ascii="Arial Narrow" w:hAnsi="Arial Narrow"/>
                <w:b/>
                <w:bCs/>
              </w:rPr>
              <w:t>?</w:t>
            </w:r>
            <w:r w:rsidR="00161286" w:rsidRPr="00233FB9">
              <w:rPr>
                <w:rStyle w:val="Odwoanieprzypisukocowego"/>
                <w:rFonts w:ascii="Arial Narrow" w:hAnsi="Arial Narrow"/>
                <w:b/>
                <w:bCs/>
              </w:rPr>
              <w:endnoteReference w:id="8"/>
            </w:r>
          </w:p>
        </w:tc>
      </w:tr>
      <w:tr w:rsidR="003C4195" w:rsidRPr="00233FB9" w14:paraId="21B078CC" w14:textId="77777777" w:rsidTr="00AC27B7">
        <w:trPr>
          <w:trHeight w:val="460"/>
        </w:trPr>
        <w:tc>
          <w:tcPr>
            <w:tcW w:w="6379" w:type="dxa"/>
            <w:gridSpan w:val="5"/>
            <w:shd w:val="clear" w:color="auto" w:fill="FFE9BF"/>
            <w:vAlign w:val="center"/>
          </w:tcPr>
          <w:p w14:paraId="166A4D3A" w14:textId="77777777" w:rsidR="00025235" w:rsidRPr="00233FB9" w:rsidRDefault="004B0155" w:rsidP="008A6BC9">
            <w:pPr>
              <w:spacing w:line="276" w:lineRule="auto"/>
              <w:ind w:left="356" w:hanging="356"/>
              <w:rPr>
                <w:rFonts w:ascii="Arial Narrow" w:hAnsi="Arial Narrow"/>
                <w:bCs/>
              </w:rPr>
            </w:pPr>
            <w:r w:rsidRPr="00233FB9">
              <w:rPr>
                <w:rFonts w:ascii="Arial Narrow" w:hAnsi="Arial Narrow"/>
                <w:b/>
                <w:bCs/>
              </w:rPr>
              <w:t>1</w:t>
            </w:r>
            <w:r w:rsidR="00025235" w:rsidRPr="00233FB9">
              <w:rPr>
                <w:rFonts w:ascii="Arial Narrow" w:hAnsi="Arial Narrow"/>
                <w:b/>
                <w:bCs/>
              </w:rPr>
              <w:t>a</w:t>
            </w:r>
            <w:r w:rsidR="00956AE7" w:rsidRPr="00233FB9">
              <w:rPr>
                <w:rFonts w:ascii="Arial Narrow" w:hAnsi="Arial Narrow"/>
                <w:b/>
                <w:bCs/>
              </w:rPr>
              <w:t>.</w:t>
            </w:r>
            <w:r w:rsidR="00956AE7" w:rsidRPr="00233FB9">
              <w:rPr>
                <w:rFonts w:ascii="Arial Narrow" w:hAnsi="Arial Narrow"/>
                <w:bCs/>
              </w:rPr>
              <w:t xml:space="preserve"> </w:t>
            </w:r>
            <w:r w:rsidR="00F70A74" w:rsidRPr="00233FB9">
              <w:rPr>
                <w:rFonts w:ascii="Arial Narrow" w:hAnsi="Arial Narrow"/>
                <w:bCs/>
              </w:rPr>
              <w:t>posiadan</w:t>
            </w:r>
            <w:r w:rsidR="00BD2A64" w:rsidRPr="00233FB9">
              <w:rPr>
                <w:rFonts w:ascii="Arial Narrow" w:hAnsi="Arial Narrow"/>
                <w:bCs/>
              </w:rPr>
              <w:t>ie udziałów</w:t>
            </w:r>
            <w:r w:rsidR="00F70A74" w:rsidRPr="00233FB9">
              <w:rPr>
                <w:rFonts w:ascii="Arial Narrow" w:hAnsi="Arial Narrow"/>
                <w:bCs/>
              </w:rPr>
              <w:t>/</w:t>
            </w:r>
            <w:r w:rsidR="00BD2A64" w:rsidRPr="00233FB9">
              <w:rPr>
                <w:rFonts w:ascii="Arial Narrow" w:hAnsi="Arial Narrow"/>
                <w:bCs/>
              </w:rPr>
              <w:t>akcji</w:t>
            </w:r>
            <w:r w:rsidR="002F7CF0" w:rsidRPr="00233FB9">
              <w:rPr>
                <w:rFonts w:ascii="Arial Narrow" w:hAnsi="Arial Narrow"/>
                <w:bCs/>
              </w:rPr>
              <w:t xml:space="preserve"> w innym podmiocie</w:t>
            </w:r>
            <w:r w:rsidR="00025235" w:rsidRPr="00233FB9">
              <w:rPr>
                <w:rFonts w:ascii="Arial Narrow" w:hAnsi="Arial Narrow"/>
                <w:bCs/>
              </w:rPr>
              <w:t xml:space="preserve"> bądź też inny podmiot posiada udziały/akcje w przedsiębiorstwie </w:t>
            </w:r>
            <w:r w:rsidR="003C7E95" w:rsidRPr="00233FB9">
              <w:rPr>
                <w:rFonts w:ascii="Arial Narrow" w:hAnsi="Arial Narrow"/>
                <w:bCs/>
              </w:rPr>
              <w:t>Wnioskodawcy</w:t>
            </w:r>
            <w:r w:rsidR="008B7F3D" w:rsidRPr="00233FB9">
              <w:rPr>
                <w:rFonts w:ascii="Arial Narrow" w:hAnsi="Arial Narrow"/>
                <w:bCs/>
              </w:rPr>
              <w:t>?</w:t>
            </w:r>
            <w:r w:rsidR="00445CA0" w:rsidRPr="00233FB9" w:rsidDel="00445CA0">
              <w:rPr>
                <w:rFonts w:ascii="Arial Narrow" w:hAnsi="Arial Narrow"/>
                <w:bCs/>
              </w:rPr>
              <w:t xml:space="preserve"> </w:t>
            </w:r>
          </w:p>
        </w:tc>
        <w:tc>
          <w:tcPr>
            <w:tcW w:w="1577" w:type="dxa"/>
            <w:gridSpan w:val="2"/>
            <w:vAlign w:val="center"/>
          </w:tcPr>
          <w:p w14:paraId="072179A6" w14:textId="77777777" w:rsidR="002F7CF0"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2F7CF0" w:rsidRPr="00233FB9">
              <w:rPr>
                <w:rFonts w:ascii="Arial Narrow" w:hAnsi="Arial Narrow"/>
                <w:bCs/>
              </w:rPr>
              <w:t xml:space="preserve"> tak</w:t>
            </w:r>
          </w:p>
        </w:tc>
        <w:tc>
          <w:tcPr>
            <w:tcW w:w="1714" w:type="dxa"/>
            <w:vAlign w:val="center"/>
          </w:tcPr>
          <w:p w14:paraId="2A448509" w14:textId="77777777" w:rsidR="00443B6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2F7CF0" w:rsidRPr="00233FB9">
              <w:rPr>
                <w:rFonts w:ascii="Arial Narrow" w:hAnsi="Arial Narrow"/>
                <w:bCs/>
              </w:rPr>
              <w:t xml:space="preserve"> nie</w:t>
            </w:r>
          </w:p>
        </w:tc>
      </w:tr>
      <w:tr w:rsidR="003C4195" w:rsidRPr="00233FB9" w14:paraId="26E66188" w14:textId="77777777" w:rsidTr="00AC27B7">
        <w:trPr>
          <w:trHeight w:val="417"/>
        </w:trPr>
        <w:tc>
          <w:tcPr>
            <w:tcW w:w="1134" w:type="dxa"/>
            <w:shd w:val="clear" w:color="auto" w:fill="FFE9BF"/>
            <w:vAlign w:val="center"/>
          </w:tcPr>
          <w:p w14:paraId="0A16EB60" w14:textId="77777777" w:rsidR="00463D8E" w:rsidRPr="00233FB9" w:rsidRDefault="00463D8E" w:rsidP="002609C7">
            <w:pPr>
              <w:spacing w:line="276" w:lineRule="auto"/>
              <w:rPr>
                <w:rFonts w:ascii="Arial Narrow" w:hAnsi="Arial Narrow"/>
                <w:b/>
                <w:bCs/>
              </w:rPr>
            </w:pPr>
            <w:r w:rsidRPr="00233FB9">
              <w:rPr>
                <w:rFonts w:ascii="Arial Narrow" w:hAnsi="Arial Narrow"/>
                <w:b/>
                <w:bCs/>
              </w:rPr>
              <w:t>Opis:</w:t>
            </w:r>
          </w:p>
        </w:tc>
        <w:tc>
          <w:tcPr>
            <w:tcW w:w="8536" w:type="dxa"/>
            <w:gridSpan w:val="7"/>
            <w:shd w:val="clear" w:color="auto" w:fill="auto"/>
            <w:vAlign w:val="center"/>
          </w:tcPr>
          <w:p w14:paraId="2C507D5F" w14:textId="77777777" w:rsidR="00463D8E" w:rsidRPr="00233FB9" w:rsidRDefault="00463D8E" w:rsidP="00397F9D">
            <w:pPr>
              <w:spacing w:line="276" w:lineRule="auto"/>
              <w:jc w:val="left"/>
              <w:rPr>
                <w:rFonts w:ascii="Arial Narrow" w:hAnsi="Arial Narrow"/>
                <w:b/>
                <w:bCs/>
              </w:rPr>
            </w:pPr>
          </w:p>
        </w:tc>
      </w:tr>
      <w:tr w:rsidR="003C4195" w:rsidRPr="00233FB9" w14:paraId="59F3882F" w14:textId="77777777" w:rsidTr="00AC27B7">
        <w:trPr>
          <w:trHeight w:val="983"/>
        </w:trPr>
        <w:tc>
          <w:tcPr>
            <w:tcW w:w="6379" w:type="dxa"/>
            <w:gridSpan w:val="5"/>
            <w:shd w:val="clear" w:color="auto" w:fill="FFE9BF"/>
            <w:vAlign w:val="center"/>
          </w:tcPr>
          <w:p w14:paraId="6F3864D6" w14:textId="77777777" w:rsidR="00EC51A8" w:rsidRPr="00233FB9" w:rsidRDefault="004B0155" w:rsidP="008A6BC9">
            <w:pPr>
              <w:spacing w:line="276" w:lineRule="auto"/>
              <w:ind w:left="356" w:hanging="356"/>
              <w:rPr>
                <w:rFonts w:ascii="Arial Narrow" w:hAnsi="Arial Narrow"/>
                <w:bCs/>
              </w:rPr>
            </w:pPr>
            <w:r w:rsidRPr="00233FB9">
              <w:rPr>
                <w:rFonts w:ascii="Arial Narrow" w:hAnsi="Arial Narrow"/>
                <w:b/>
                <w:bCs/>
              </w:rPr>
              <w:t>1b.</w:t>
            </w:r>
            <w:r w:rsidR="003015A7" w:rsidRPr="00233FB9">
              <w:rPr>
                <w:rFonts w:ascii="Arial Narrow" w:hAnsi="Arial Narrow"/>
                <w:bCs/>
              </w:rPr>
              <w:t xml:space="preserve"> </w:t>
            </w:r>
            <w:r w:rsidRPr="00233FB9">
              <w:rPr>
                <w:rFonts w:ascii="Arial Narrow" w:hAnsi="Arial Narrow"/>
                <w:bCs/>
              </w:rPr>
              <w:t xml:space="preserve">korzystanie </w:t>
            </w:r>
            <w:r w:rsidR="001C6829" w:rsidRPr="00233FB9">
              <w:rPr>
                <w:rFonts w:ascii="Arial Narrow" w:hAnsi="Arial Narrow"/>
                <w:bCs/>
              </w:rPr>
              <w:t>z prawa głosu jako udziałowiec/akcjonariusz</w:t>
            </w:r>
            <w:r w:rsidR="005E6736" w:rsidRPr="00233FB9">
              <w:rPr>
                <w:rFonts w:ascii="Arial Narrow" w:hAnsi="Arial Narrow"/>
                <w:bCs/>
              </w:rPr>
              <w:t>/</w:t>
            </w:r>
            <w:r w:rsidRPr="00233FB9">
              <w:rPr>
                <w:rFonts w:ascii="Arial Narrow" w:hAnsi="Arial Narrow"/>
                <w:bCs/>
              </w:rPr>
              <w:t>członek w innym podmiocie</w:t>
            </w:r>
            <w:r w:rsidR="00025235" w:rsidRPr="00233FB9">
              <w:rPr>
                <w:rFonts w:ascii="Arial Narrow" w:hAnsi="Arial Narrow"/>
                <w:bCs/>
              </w:rPr>
              <w:t xml:space="preserve"> bądź też inny podmiot korzysta z prawa głosu jako udziałowiec/akcjonariusz/członek w przedsiębiorstwie </w:t>
            </w:r>
            <w:r w:rsidR="003C7E95" w:rsidRPr="00233FB9">
              <w:rPr>
                <w:rFonts w:ascii="Arial Narrow" w:hAnsi="Arial Narrow"/>
                <w:bCs/>
              </w:rPr>
              <w:t>Wnioskodawcy</w:t>
            </w:r>
            <w:r w:rsidR="00455325" w:rsidRPr="00233FB9">
              <w:rPr>
                <w:rFonts w:ascii="Arial Narrow" w:hAnsi="Arial Narrow"/>
                <w:bCs/>
              </w:rPr>
              <w:t xml:space="preserve"> </w:t>
            </w:r>
            <w:r w:rsidR="008A6BC9" w:rsidRPr="00233FB9">
              <w:rPr>
                <w:rFonts w:ascii="Arial Narrow" w:hAnsi="Arial Narrow"/>
                <w:bCs/>
              </w:rPr>
              <w:br/>
            </w:r>
            <w:r w:rsidR="005C0CF2" w:rsidRPr="00233FB9">
              <w:rPr>
                <w:rFonts w:ascii="Arial Narrow" w:hAnsi="Arial Narrow"/>
                <w:bCs/>
              </w:rPr>
              <w:t>w P</w:t>
            </w:r>
            <w:r w:rsidR="00025235" w:rsidRPr="00233FB9">
              <w:rPr>
                <w:rFonts w:ascii="Arial Narrow" w:hAnsi="Arial Narrow"/>
                <w:bCs/>
              </w:rPr>
              <w:t>rojekcie</w:t>
            </w:r>
            <w:r w:rsidRPr="00233FB9">
              <w:rPr>
                <w:rFonts w:ascii="Arial Narrow" w:hAnsi="Arial Narrow"/>
                <w:bCs/>
              </w:rPr>
              <w:t>?</w:t>
            </w:r>
          </w:p>
        </w:tc>
        <w:tc>
          <w:tcPr>
            <w:tcW w:w="1577" w:type="dxa"/>
            <w:gridSpan w:val="2"/>
            <w:vAlign w:val="center"/>
          </w:tcPr>
          <w:p w14:paraId="61815C0D"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tak</w:t>
            </w:r>
          </w:p>
        </w:tc>
        <w:tc>
          <w:tcPr>
            <w:tcW w:w="1714" w:type="dxa"/>
            <w:vAlign w:val="center"/>
          </w:tcPr>
          <w:p w14:paraId="3AB557BC"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nie</w:t>
            </w:r>
          </w:p>
        </w:tc>
      </w:tr>
      <w:tr w:rsidR="003C4195" w:rsidRPr="00233FB9" w14:paraId="176765C4" w14:textId="77777777" w:rsidTr="00AC27B7">
        <w:trPr>
          <w:trHeight w:val="390"/>
        </w:trPr>
        <w:tc>
          <w:tcPr>
            <w:tcW w:w="1134" w:type="dxa"/>
            <w:shd w:val="clear" w:color="auto" w:fill="FFE9BF"/>
            <w:vAlign w:val="center"/>
          </w:tcPr>
          <w:p w14:paraId="6EBC5873" w14:textId="77777777" w:rsidR="00463D8E" w:rsidRPr="00233FB9" w:rsidRDefault="00463D8E" w:rsidP="002609C7">
            <w:pPr>
              <w:spacing w:line="276" w:lineRule="auto"/>
              <w:ind w:left="356" w:hanging="356"/>
              <w:rPr>
                <w:rFonts w:ascii="Arial Narrow" w:hAnsi="Arial Narrow"/>
                <w:b/>
                <w:bCs/>
              </w:rPr>
            </w:pPr>
            <w:r w:rsidRPr="00233FB9">
              <w:rPr>
                <w:rFonts w:ascii="Arial Narrow" w:hAnsi="Arial Narrow"/>
                <w:b/>
                <w:bCs/>
              </w:rPr>
              <w:t>Opis:</w:t>
            </w:r>
          </w:p>
        </w:tc>
        <w:tc>
          <w:tcPr>
            <w:tcW w:w="8536" w:type="dxa"/>
            <w:gridSpan w:val="7"/>
            <w:shd w:val="clear" w:color="auto" w:fill="auto"/>
            <w:vAlign w:val="center"/>
          </w:tcPr>
          <w:p w14:paraId="4A9A2AC3" w14:textId="77777777" w:rsidR="00463D8E" w:rsidRPr="00233FB9" w:rsidRDefault="00463D8E" w:rsidP="00397F9D">
            <w:pPr>
              <w:spacing w:line="276" w:lineRule="auto"/>
              <w:jc w:val="left"/>
              <w:rPr>
                <w:rFonts w:ascii="Arial Narrow" w:hAnsi="Arial Narrow"/>
                <w:b/>
                <w:bCs/>
              </w:rPr>
            </w:pPr>
          </w:p>
        </w:tc>
      </w:tr>
      <w:tr w:rsidR="003C4195" w:rsidRPr="00233FB9" w14:paraId="72C522C0" w14:textId="77777777" w:rsidTr="00AC27B7">
        <w:trPr>
          <w:trHeight w:val="799"/>
        </w:trPr>
        <w:tc>
          <w:tcPr>
            <w:tcW w:w="6379" w:type="dxa"/>
            <w:gridSpan w:val="5"/>
            <w:shd w:val="clear" w:color="auto" w:fill="FFE9BF"/>
            <w:vAlign w:val="center"/>
          </w:tcPr>
          <w:p w14:paraId="74B7CB65" w14:textId="77777777" w:rsidR="005E6736" w:rsidRPr="00233FB9" w:rsidRDefault="004B0155" w:rsidP="008A6BC9">
            <w:pPr>
              <w:spacing w:line="276" w:lineRule="auto"/>
              <w:ind w:left="356" w:hanging="356"/>
              <w:rPr>
                <w:rFonts w:ascii="Arial Narrow" w:hAnsi="Arial Narrow"/>
                <w:bCs/>
              </w:rPr>
            </w:pPr>
            <w:r w:rsidRPr="00233FB9">
              <w:rPr>
                <w:rFonts w:ascii="Arial Narrow" w:hAnsi="Arial Narrow"/>
                <w:b/>
                <w:bCs/>
              </w:rPr>
              <w:t>1c.</w:t>
            </w:r>
            <w:r w:rsidR="00C80428" w:rsidRPr="00233FB9">
              <w:rPr>
                <w:rFonts w:ascii="Arial Narrow" w:hAnsi="Arial Narrow"/>
                <w:bCs/>
              </w:rPr>
              <w:t xml:space="preserve"> </w:t>
            </w:r>
            <w:r w:rsidRPr="00233FB9">
              <w:rPr>
                <w:rFonts w:ascii="Arial Narrow" w:hAnsi="Arial Narrow"/>
                <w:bCs/>
              </w:rPr>
              <w:t xml:space="preserve">Jeśli w 1 a) lub b) zaznaczono opcję  </w:t>
            </w:r>
            <w:r w:rsidRPr="00233FB9">
              <w:rPr>
                <w:rFonts w:ascii="Arial Narrow" w:hAnsi="Arial Narrow"/>
                <w:b/>
                <w:bCs/>
              </w:rPr>
              <w:t>„tak”,</w:t>
            </w:r>
            <w:r w:rsidRPr="00233FB9">
              <w:rPr>
                <w:rFonts w:ascii="Arial Narrow" w:hAnsi="Arial Narrow"/>
                <w:bCs/>
              </w:rPr>
              <w:t xml:space="preserve"> czy przedsiębiorstwo </w:t>
            </w:r>
            <w:r w:rsidR="003C7E95" w:rsidRPr="00233FB9">
              <w:rPr>
                <w:rFonts w:ascii="Arial Narrow" w:hAnsi="Arial Narrow"/>
                <w:bCs/>
              </w:rPr>
              <w:t>Wnioskodawcy</w:t>
            </w:r>
            <w:r w:rsidR="003B6C8F" w:rsidRPr="00233FB9">
              <w:rPr>
                <w:rFonts w:ascii="Arial Narrow" w:hAnsi="Arial Narrow"/>
                <w:bCs/>
              </w:rPr>
              <w:t xml:space="preserve"> </w:t>
            </w:r>
            <w:r w:rsidR="00455325" w:rsidRPr="00233FB9">
              <w:rPr>
                <w:rFonts w:ascii="Arial Narrow" w:hAnsi="Arial Narrow"/>
                <w:bCs/>
              </w:rPr>
              <w:t xml:space="preserve"> </w:t>
            </w:r>
            <w:r w:rsidRPr="00233FB9">
              <w:rPr>
                <w:rFonts w:ascii="Arial Narrow" w:hAnsi="Arial Narrow"/>
                <w:bCs/>
              </w:rPr>
              <w:t>posiada 25% lub więcej udziałów lub głosów w innym przedsiębiorstwie</w:t>
            </w:r>
            <w:r w:rsidR="008B7F3D" w:rsidRPr="00233FB9">
              <w:rPr>
                <w:rFonts w:ascii="Arial Narrow" w:hAnsi="Arial Narrow"/>
                <w:bCs/>
              </w:rPr>
              <w:t>?</w:t>
            </w:r>
          </w:p>
        </w:tc>
        <w:tc>
          <w:tcPr>
            <w:tcW w:w="1577" w:type="dxa"/>
            <w:gridSpan w:val="2"/>
            <w:vAlign w:val="center"/>
          </w:tcPr>
          <w:p w14:paraId="4A02CE90"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tak</w:t>
            </w:r>
          </w:p>
        </w:tc>
        <w:tc>
          <w:tcPr>
            <w:tcW w:w="1714" w:type="dxa"/>
            <w:vAlign w:val="center"/>
          </w:tcPr>
          <w:p w14:paraId="68BB414D" w14:textId="77777777" w:rsidR="004B0155" w:rsidRPr="00233FB9" w:rsidRDefault="00605A4A" w:rsidP="009972F1">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nie</w:t>
            </w:r>
          </w:p>
        </w:tc>
      </w:tr>
      <w:tr w:rsidR="003C4195" w:rsidRPr="00233FB9" w14:paraId="3E258B63" w14:textId="77777777" w:rsidTr="00AC27B7">
        <w:trPr>
          <w:trHeight w:val="322"/>
        </w:trPr>
        <w:tc>
          <w:tcPr>
            <w:tcW w:w="1134" w:type="dxa"/>
            <w:shd w:val="clear" w:color="auto" w:fill="FFE9BF"/>
            <w:vAlign w:val="center"/>
          </w:tcPr>
          <w:p w14:paraId="0FD322A7" w14:textId="77777777" w:rsidR="005F25C1" w:rsidRPr="00233FB9" w:rsidRDefault="005F25C1" w:rsidP="002609C7">
            <w:pPr>
              <w:spacing w:line="276" w:lineRule="auto"/>
              <w:ind w:left="356" w:hanging="356"/>
              <w:jc w:val="left"/>
              <w:rPr>
                <w:rFonts w:ascii="Arial Narrow" w:hAnsi="Arial Narrow"/>
                <w:b/>
                <w:bCs/>
              </w:rPr>
            </w:pPr>
            <w:r w:rsidRPr="00233FB9">
              <w:rPr>
                <w:rFonts w:ascii="Arial Narrow" w:hAnsi="Arial Narrow"/>
                <w:b/>
                <w:bCs/>
              </w:rPr>
              <w:t>Opis:</w:t>
            </w:r>
          </w:p>
        </w:tc>
        <w:tc>
          <w:tcPr>
            <w:tcW w:w="8536" w:type="dxa"/>
            <w:gridSpan w:val="7"/>
            <w:shd w:val="clear" w:color="auto" w:fill="auto"/>
            <w:vAlign w:val="center"/>
          </w:tcPr>
          <w:p w14:paraId="31E520BC" w14:textId="77777777" w:rsidR="005F25C1" w:rsidRPr="00233FB9" w:rsidRDefault="005F25C1" w:rsidP="00397F9D">
            <w:pPr>
              <w:spacing w:line="276" w:lineRule="auto"/>
              <w:jc w:val="left"/>
              <w:rPr>
                <w:rFonts w:ascii="Arial Narrow" w:hAnsi="Arial Narrow"/>
                <w:b/>
                <w:bCs/>
              </w:rPr>
            </w:pPr>
          </w:p>
        </w:tc>
      </w:tr>
      <w:tr w:rsidR="003C4195" w:rsidRPr="00233FB9" w14:paraId="627CAF8A" w14:textId="77777777" w:rsidTr="00AC27B7">
        <w:trPr>
          <w:trHeight w:val="575"/>
        </w:trPr>
        <w:tc>
          <w:tcPr>
            <w:tcW w:w="6379" w:type="dxa"/>
            <w:gridSpan w:val="5"/>
            <w:shd w:val="clear" w:color="auto" w:fill="FFE9BF"/>
            <w:vAlign w:val="center"/>
          </w:tcPr>
          <w:p w14:paraId="41612C8E" w14:textId="77777777" w:rsidR="005E6736" w:rsidRPr="00233FB9" w:rsidRDefault="004B0155" w:rsidP="008A6BC9">
            <w:pPr>
              <w:spacing w:line="276" w:lineRule="auto"/>
              <w:ind w:left="356" w:hanging="356"/>
              <w:rPr>
                <w:rFonts w:ascii="Arial Narrow" w:hAnsi="Arial Narrow"/>
                <w:bCs/>
              </w:rPr>
            </w:pPr>
            <w:r w:rsidRPr="00233FB9">
              <w:rPr>
                <w:rFonts w:ascii="Arial Narrow" w:hAnsi="Arial Narrow"/>
                <w:b/>
                <w:bCs/>
              </w:rPr>
              <w:t xml:space="preserve"> 1d.</w:t>
            </w:r>
            <w:r w:rsidRPr="00233FB9">
              <w:rPr>
                <w:rFonts w:ascii="Arial Narrow" w:hAnsi="Arial Narrow"/>
                <w:bCs/>
              </w:rPr>
              <w:t xml:space="preserve"> Jeśli w 1 a) lub b) zaznaczono opcję  </w:t>
            </w:r>
            <w:r w:rsidRPr="00233FB9">
              <w:rPr>
                <w:rFonts w:ascii="Arial Narrow" w:hAnsi="Arial Narrow"/>
                <w:b/>
                <w:bCs/>
              </w:rPr>
              <w:t>„tak”,</w:t>
            </w:r>
            <w:r w:rsidRPr="00233FB9">
              <w:rPr>
                <w:rFonts w:ascii="Arial Narrow" w:hAnsi="Arial Narrow"/>
                <w:bCs/>
              </w:rPr>
              <w:t xml:space="preserve"> czy</w:t>
            </w:r>
            <w:r w:rsidRPr="00233FB9">
              <w:rPr>
                <w:rFonts w:ascii="Arial Narrow" w:hAnsi="Arial Narrow"/>
              </w:rPr>
              <w:t xml:space="preserve"> </w:t>
            </w:r>
            <w:r w:rsidRPr="00233FB9">
              <w:rPr>
                <w:rFonts w:ascii="Arial Narrow" w:hAnsi="Arial Narrow"/>
                <w:bCs/>
              </w:rPr>
              <w:t xml:space="preserve">inne przedsiębiorstwa lub podmioty publiczne posiadają, samodzielnie lub wspólnie z jednym lub kilkoma przedsiębiorstwami </w:t>
            </w:r>
            <w:r w:rsidR="003B6C8F" w:rsidRPr="00233FB9">
              <w:rPr>
                <w:rFonts w:ascii="Arial Narrow" w:hAnsi="Arial Narrow"/>
                <w:bCs/>
              </w:rPr>
              <w:t>po</w:t>
            </w:r>
            <w:r w:rsidRPr="00233FB9">
              <w:rPr>
                <w:rFonts w:ascii="Arial Narrow" w:hAnsi="Arial Narrow"/>
                <w:bCs/>
              </w:rPr>
              <w:t xml:space="preserve">wiązanymi lub podmiotami publicznymi </w:t>
            </w:r>
            <w:r w:rsidRPr="00233FB9">
              <w:rPr>
                <w:rFonts w:ascii="Arial Narrow" w:hAnsi="Arial Narrow"/>
                <w:b/>
                <w:bCs/>
              </w:rPr>
              <w:t>25% lub więcej</w:t>
            </w:r>
            <w:r w:rsidRPr="00233FB9">
              <w:rPr>
                <w:rFonts w:ascii="Arial Narrow" w:hAnsi="Arial Narrow"/>
                <w:bCs/>
              </w:rPr>
              <w:t xml:space="preserve"> udziałów lub głosów </w:t>
            </w:r>
            <w:r w:rsidR="00AF6515" w:rsidRPr="00233FB9">
              <w:rPr>
                <w:rFonts w:ascii="Arial Narrow" w:hAnsi="Arial Narrow"/>
                <w:bCs/>
              </w:rPr>
              <w:t xml:space="preserve">w przedsiębiorstwie </w:t>
            </w:r>
            <w:r w:rsidR="003C7E95" w:rsidRPr="00233FB9">
              <w:rPr>
                <w:rFonts w:ascii="Arial Narrow" w:hAnsi="Arial Narrow"/>
                <w:bCs/>
              </w:rPr>
              <w:t>Wnioskodawcy</w:t>
            </w:r>
            <w:r w:rsidR="008B7F3D" w:rsidRPr="00233FB9">
              <w:rPr>
                <w:rFonts w:ascii="Arial Narrow" w:hAnsi="Arial Narrow"/>
                <w:bCs/>
              </w:rPr>
              <w:t>?</w:t>
            </w:r>
          </w:p>
        </w:tc>
        <w:tc>
          <w:tcPr>
            <w:tcW w:w="1577" w:type="dxa"/>
            <w:gridSpan w:val="2"/>
            <w:vAlign w:val="center"/>
          </w:tcPr>
          <w:p w14:paraId="47F72A63"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tak</w:t>
            </w:r>
          </w:p>
        </w:tc>
        <w:tc>
          <w:tcPr>
            <w:tcW w:w="1714" w:type="dxa"/>
            <w:vAlign w:val="center"/>
          </w:tcPr>
          <w:p w14:paraId="7021F9E5" w14:textId="77777777" w:rsidR="004B0155" w:rsidRPr="00233FB9" w:rsidRDefault="00605A4A" w:rsidP="009972F1">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nie</w:t>
            </w:r>
          </w:p>
        </w:tc>
      </w:tr>
      <w:tr w:rsidR="003C4195" w:rsidRPr="00233FB9" w14:paraId="6D7C4982" w14:textId="77777777" w:rsidTr="00AC27B7">
        <w:trPr>
          <w:trHeight w:val="350"/>
        </w:trPr>
        <w:tc>
          <w:tcPr>
            <w:tcW w:w="1134" w:type="dxa"/>
            <w:shd w:val="clear" w:color="auto" w:fill="FFE9BF"/>
            <w:vAlign w:val="center"/>
          </w:tcPr>
          <w:p w14:paraId="646729F5" w14:textId="77777777" w:rsidR="005F25C1" w:rsidRPr="00233FB9" w:rsidRDefault="005F25C1" w:rsidP="002609C7">
            <w:pPr>
              <w:spacing w:line="276" w:lineRule="auto"/>
              <w:ind w:left="356" w:hanging="356"/>
              <w:jc w:val="left"/>
              <w:rPr>
                <w:rFonts w:ascii="Arial Narrow" w:hAnsi="Arial Narrow"/>
                <w:b/>
                <w:bCs/>
              </w:rPr>
            </w:pPr>
            <w:r w:rsidRPr="00233FB9">
              <w:rPr>
                <w:rFonts w:ascii="Arial Narrow" w:hAnsi="Arial Narrow"/>
                <w:b/>
                <w:bCs/>
              </w:rPr>
              <w:t>Opis:</w:t>
            </w:r>
          </w:p>
        </w:tc>
        <w:tc>
          <w:tcPr>
            <w:tcW w:w="8536" w:type="dxa"/>
            <w:gridSpan w:val="7"/>
            <w:shd w:val="clear" w:color="auto" w:fill="auto"/>
            <w:vAlign w:val="center"/>
          </w:tcPr>
          <w:p w14:paraId="64C17A43" w14:textId="77777777" w:rsidR="005F25C1" w:rsidRPr="00233FB9" w:rsidRDefault="005F25C1" w:rsidP="00397F9D">
            <w:pPr>
              <w:spacing w:line="276" w:lineRule="auto"/>
              <w:jc w:val="left"/>
              <w:rPr>
                <w:rFonts w:ascii="Arial Narrow" w:hAnsi="Arial Narrow"/>
                <w:b/>
                <w:bCs/>
              </w:rPr>
            </w:pPr>
          </w:p>
        </w:tc>
      </w:tr>
      <w:tr w:rsidR="003C4195" w:rsidRPr="00233FB9" w14:paraId="7478FFB3" w14:textId="77777777" w:rsidTr="00AC27B7">
        <w:trPr>
          <w:trHeight w:val="283"/>
        </w:trPr>
        <w:tc>
          <w:tcPr>
            <w:tcW w:w="6379" w:type="dxa"/>
            <w:gridSpan w:val="5"/>
            <w:shd w:val="clear" w:color="auto" w:fill="FFE9BF"/>
            <w:vAlign w:val="center"/>
          </w:tcPr>
          <w:p w14:paraId="541CF304" w14:textId="77777777" w:rsidR="004B0155" w:rsidRPr="00233FB9" w:rsidRDefault="004B0155" w:rsidP="008A6BC9">
            <w:pPr>
              <w:spacing w:line="276" w:lineRule="auto"/>
              <w:ind w:left="356" w:hanging="356"/>
              <w:rPr>
                <w:rFonts w:ascii="Arial Narrow" w:hAnsi="Arial Narrow"/>
                <w:bCs/>
              </w:rPr>
            </w:pPr>
            <w:r w:rsidRPr="00233FB9">
              <w:rPr>
                <w:rFonts w:ascii="Arial Narrow" w:hAnsi="Arial Narrow"/>
                <w:b/>
                <w:bCs/>
              </w:rPr>
              <w:t>1e.</w:t>
            </w:r>
            <w:r w:rsidRPr="00233FB9">
              <w:rPr>
                <w:rFonts w:ascii="Arial Narrow" w:hAnsi="Arial Narrow"/>
                <w:bCs/>
              </w:rPr>
              <w:t xml:space="preserve"> Jeśli  zaznaczono opcję </w:t>
            </w:r>
            <w:r w:rsidRPr="00233FB9">
              <w:rPr>
                <w:rFonts w:ascii="Arial Narrow" w:hAnsi="Arial Narrow"/>
                <w:b/>
                <w:bCs/>
              </w:rPr>
              <w:t xml:space="preserve">„tak” </w:t>
            </w:r>
            <w:r w:rsidRPr="00233FB9">
              <w:rPr>
                <w:rFonts w:ascii="Arial Narrow" w:hAnsi="Arial Narrow"/>
                <w:bCs/>
              </w:rPr>
              <w:t>w pytaniu</w:t>
            </w:r>
            <w:r w:rsidR="003015A7" w:rsidRPr="00233FB9">
              <w:rPr>
                <w:rFonts w:ascii="Arial Narrow" w:hAnsi="Arial Narrow"/>
                <w:b/>
                <w:bCs/>
              </w:rPr>
              <w:t xml:space="preserve"> 1</w:t>
            </w:r>
            <w:r w:rsidRPr="00233FB9">
              <w:rPr>
                <w:rFonts w:ascii="Arial Narrow" w:hAnsi="Arial Narrow"/>
                <w:b/>
                <w:bCs/>
              </w:rPr>
              <w:t>d</w:t>
            </w:r>
            <w:r w:rsidRPr="00233FB9">
              <w:rPr>
                <w:rFonts w:ascii="Arial Narrow" w:hAnsi="Arial Narrow"/>
                <w:bCs/>
              </w:rPr>
              <w:t>), czy wartość progowa wynosząca 25 % kapitału lub głosów została przekroczona przez poniższych inwestorów:</w:t>
            </w:r>
          </w:p>
          <w:p w14:paraId="75A3C4C7" w14:textId="77777777" w:rsidR="004B0155" w:rsidRPr="00233FB9" w:rsidRDefault="004B0155" w:rsidP="008A6BC9">
            <w:pPr>
              <w:spacing w:line="276" w:lineRule="auto"/>
              <w:ind w:left="498" w:hanging="142"/>
              <w:rPr>
                <w:rFonts w:ascii="Arial Narrow" w:hAnsi="Arial Narrow"/>
                <w:bCs/>
              </w:rPr>
            </w:pPr>
            <w:r w:rsidRPr="00233FB9">
              <w:rPr>
                <w:rFonts w:ascii="Arial Narrow" w:hAnsi="Arial Narrow"/>
                <w:bCs/>
              </w:rPr>
              <w:t>•</w:t>
            </w:r>
            <w:r w:rsidR="00B01AB9" w:rsidRPr="00233FB9">
              <w:rPr>
                <w:rFonts w:ascii="Arial Narrow" w:hAnsi="Arial Narrow"/>
                <w:bCs/>
              </w:rPr>
              <w:t xml:space="preserve"> </w:t>
            </w:r>
            <w:r w:rsidRPr="00233FB9">
              <w:rPr>
                <w:rFonts w:ascii="Arial Narrow" w:hAnsi="Arial Narrow"/>
                <w:bCs/>
              </w:rPr>
              <w:t xml:space="preserve">publiczne korporacje inwestycyjne, spółki kapitałowe podwyższonego ryzyka, osoby fizyczne lub grupy osób prowadzące regularną działalność inwestycyjną podwyższonego ryzyka, które inwestują </w:t>
            </w:r>
            <w:r w:rsidR="008A6BC9" w:rsidRPr="00233FB9">
              <w:rPr>
                <w:rFonts w:ascii="Arial Narrow" w:hAnsi="Arial Narrow"/>
                <w:bCs/>
              </w:rPr>
              <w:br/>
            </w:r>
            <w:r w:rsidRPr="00233FB9">
              <w:rPr>
                <w:rFonts w:ascii="Arial Narrow" w:hAnsi="Arial Narrow"/>
                <w:bCs/>
              </w:rPr>
              <w:t>w firmy nienotowane na giełdzie</w:t>
            </w:r>
            <w:r w:rsidR="0039111C" w:rsidRPr="00233FB9">
              <w:rPr>
                <w:rFonts w:ascii="Arial Narrow" w:hAnsi="Arial Narrow"/>
                <w:bCs/>
              </w:rPr>
              <w:t xml:space="preserve"> (tzw. „anioły biznesu”)</w:t>
            </w:r>
            <w:r w:rsidRPr="00233FB9">
              <w:rPr>
                <w:rFonts w:ascii="Arial Narrow" w:hAnsi="Arial Narrow"/>
                <w:bCs/>
              </w:rPr>
              <w:t>, pod warunkiem, że cała kwota inwestycji tych inwestorów w to samo przedsiębiorstwo nie przekroczy</w:t>
            </w:r>
            <w:r w:rsidR="005C0CF2" w:rsidRPr="00233FB9">
              <w:rPr>
                <w:rFonts w:ascii="Arial Narrow" w:hAnsi="Arial Narrow"/>
                <w:bCs/>
              </w:rPr>
              <w:t>:</w:t>
            </w:r>
            <w:r w:rsidRPr="00233FB9">
              <w:rPr>
                <w:rFonts w:ascii="Arial Narrow" w:hAnsi="Arial Narrow"/>
                <w:bCs/>
              </w:rPr>
              <w:t xml:space="preserve"> 1 250 000 EUR;</w:t>
            </w:r>
          </w:p>
          <w:p w14:paraId="26C10ED0" w14:textId="77777777" w:rsidR="004B0155" w:rsidRPr="00233FB9" w:rsidRDefault="004B0155" w:rsidP="008A6BC9">
            <w:pPr>
              <w:spacing w:line="276" w:lineRule="auto"/>
              <w:ind w:left="498" w:hanging="142"/>
              <w:rPr>
                <w:rFonts w:ascii="Arial Narrow" w:hAnsi="Arial Narrow"/>
                <w:bCs/>
              </w:rPr>
            </w:pPr>
            <w:r w:rsidRPr="00233FB9">
              <w:rPr>
                <w:rFonts w:ascii="Arial Narrow" w:hAnsi="Arial Narrow"/>
                <w:bCs/>
              </w:rPr>
              <w:t>•</w:t>
            </w:r>
            <w:r w:rsidR="004A7DD7" w:rsidRPr="00233FB9">
              <w:rPr>
                <w:rFonts w:ascii="Arial Narrow" w:hAnsi="Arial Narrow"/>
                <w:bCs/>
              </w:rPr>
              <w:t xml:space="preserve"> </w:t>
            </w:r>
            <w:r w:rsidRPr="00233FB9">
              <w:rPr>
                <w:rFonts w:ascii="Arial Narrow" w:hAnsi="Arial Narrow"/>
                <w:bCs/>
              </w:rPr>
              <w:t>uczelnie (szkoły wyższe) lub ośrodki badawcze nienastawione na zysk;</w:t>
            </w:r>
          </w:p>
          <w:p w14:paraId="5762199A" w14:textId="77777777" w:rsidR="004B0155" w:rsidRPr="00233FB9" w:rsidRDefault="004B0155" w:rsidP="008A6BC9">
            <w:pPr>
              <w:spacing w:line="276" w:lineRule="auto"/>
              <w:ind w:left="498" w:hanging="142"/>
              <w:rPr>
                <w:rFonts w:ascii="Arial Narrow" w:hAnsi="Arial Narrow"/>
                <w:bCs/>
              </w:rPr>
            </w:pPr>
            <w:r w:rsidRPr="00233FB9">
              <w:rPr>
                <w:rFonts w:ascii="Arial Narrow" w:hAnsi="Arial Narrow"/>
                <w:bCs/>
              </w:rPr>
              <w:t>•</w:t>
            </w:r>
            <w:r w:rsidR="004A7DD7" w:rsidRPr="00233FB9">
              <w:rPr>
                <w:rFonts w:ascii="Arial Narrow" w:hAnsi="Arial Narrow"/>
                <w:bCs/>
              </w:rPr>
              <w:t xml:space="preserve"> </w:t>
            </w:r>
            <w:r w:rsidRPr="00233FB9">
              <w:rPr>
                <w:rFonts w:ascii="Arial Narrow" w:hAnsi="Arial Narrow"/>
                <w:bCs/>
              </w:rPr>
              <w:t>inwestorzy instytucjonalni, w tym regionalne fundusze rozwoju;</w:t>
            </w:r>
          </w:p>
          <w:p w14:paraId="697D1331" w14:textId="77777777" w:rsidR="004B0155" w:rsidRPr="00233FB9" w:rsidRDefault="004B0155" w:rsidP="008A6BC9">
            <w:pPr>
              <w:spacing w:line="276" w:lineRule="auto"/>
              <w:ind w:left="498" w:hanging="142"/>
              <w:rPr>
                <w:rFonts w:ascii="Arial Narrow" w:hAnsi="Arial Narrow"/>
                <w:bCs/>
              </w:rPr>
            </w:pPr>
            <w:r w:rsidRPr="00233FB9">
              <w:rPr>
                <w:rFonts w:ascii="Arial Narrow" w:hAnsi="Arial Narrow"/>
                <w:bCs/>
              </w:rPr>
              <w:t>•</w:t>
            </w:r>
            <w:r w:rsidR="004A7DD7" w:rsidRPr="00233FB9">
              <w:rPr>
                <w:rFonts w:ascii="Arial Narrow" w:hAnsi="Arial Narrow"/>
                <w:bCs/>
              </w:rPr>
              <w:t xml:space="preserve"> </w:t>
            </w:r>
            <w:r w:rsidR="0089098F" w:rsidRPr="00233FB9">
              <w:rPr>
                <w:rFonts w:ascii="Arial Narrow" w:hAnsi="Arial Narrow"/>
                <w:bCs/>
              </w:rPr>
              <w:t>niezależne władze lokalne z rocznym budżetem poniżej 10 milionów EUR oraz liczbą mieszkańców poniżej 5000.</w:t>
            </w:r>
          </w:p>
          <w:p w14:paraId="7E562E5E" w14:textId="77777777" w:rsidR="004A7DD7" w:rsidRPr="00233FB9" w:rsidRDefault="004B0155" w:rsidP="008A6BC9">
            <w:pPr>
              <w:spacing w:line="276" w:lineRule="auto"/>
              <w:rPr>
                <w:rFonts w:ascii="Arial Narrow" w:hAnsi="Arial Narrow"/>
                <w:bCs/>
              </w:rPr>
            </w:pPr>
            <w:r w:rsidRPr="00233FB9">
              <w:rPr>
                <w:rFonts w:ascii="Arial Narrow" w:hAnsi="Arial Narrow"/>
                <w:b/>
                <w:bCs/>
              </w:rPr>
              <w:t xml:space="preserve">- i </w:t>
            </w:r>
            <w:r w:rsidR="00CE1A1E" w:rsidRPr="00233FB9">
              <w:rPr>
                <w:rFonts w:ascii="Arial Narrow" w:hAnsi="Arial Narrow"/>
                <w:b/>
                <w:bCs/>
              </w:rPr>
              <w:t xml:space="preserve">ww. </w:t>
            </w:r>
            <w:r w:rsidRPr="00233FB9">
              <w:rPr>
                <w:rFonts w:ascii="Arial Narrow" w:hAnsi="Arial Narrow"/>
                <w:b/>
                <w:bCs/>
              </w:rPr>
              <w:t xml:space="preserve">podmioty te nie są powiązane </w:t>
            </w:r>
            <w:r w:rsidRPr="00233FB9">
              <w:rPr>
                <w:rFonts w:ascii="Arial Narrow" w:hAnsi="Arial Narrow"/>
                <w:bCs/>
              </w:rPr>
              <w:t xml:space="preserve">indywidualnie lub wspólnie, </w:t>
            </w:r>
            <w:r w:rsidR="004A7DD7" w:rsidRPr="00233FB9">
              <w:rPr>
                <w:rFonts w:ascii="Arial Narrow" w:hAnsi="Arial Narrow"/>
                <w:bCs/>
              </w:rPr>
              <w:br/>
            </w:r>
            <w:r w:rsidRPr="00233FB9">
              <w:rPr>
                <w:rFonts w:ascii="Arial Narrow" w:hAnsi="Arial Narrow"/>
                <w:bCs/>
              </w:rPr>
              <w:t xml:space="preserve">z przedsiębiorstwem, w którym  posiadają 25% lub więcej kapitału </w:t>
            </w:r>
            <w:r w:rsidR="00455325" w:rsidRPr="00233FB9">
              <w:rPr>
                <w:rFonts w:ascii="Arial Narrow" w:hAnsi="Arial Narrow"/>
                <w:bCs/>
              </w:rPr>
              <w:br/>
            </w:r>
            <w:r w:rsidRPr="00233FB9">
              <w:rPr>
                <w:rFonts w:ascii="Arial Narrow" w:hAnsi="Arial Narrow"/>
                <w:bCs/>
              </w:rPr>
              <w:t xml:space="preserve">lub prawa głosu i </w:t>
            </w:r>
            <w:r w:rsidRPr="00233FB9">
              <w:rPr>
                <w:rFonts w:ascii="Arial Narrow" w:hAnsi="Arial Narrow"/>
                <w:b/>
                <w:bCs/>
              </w:rPr>
              <w:t>żaden z tych podmiotów nie posiada więcej niż 50% udziałów w przedsiębiorstwie</w:t>
            </w:r>
            <w:r w:rsidR="005E6736" w:rsidRPr="00233FB9">
              <w:rPr>
                <w:rFonts w:ascii="Arial Narrow" w:hAnsi="Arial Narrow"/>
                <w:bCs/>
              </w:rPr>
              <w:t>*</w:t>
            </w:r>
            <w:r w:rsidR="005C0CF2" w:rsidRPr="00233FB9">
              <w:rPr>
                <w:rFonts w:ascii="Arial Narrow" w:hAnsi="Arial Narrow"/>
                <w:bCs/>
              </w:rPr>
              <w:t>*</w:t>
            </w:r>
          </w:p>
          <w:p w14:paraId="4B3DB7BF" w14:textId="77777777" w:rsidR="004A7DD7" w:rsidRPr="00233FB9" w:rsidRDefault="004A7DD7" w:rsidP="008A6BC9">
            <w:pPr>
              <w:spacing w:line="276" w:lineRule="auto"/>
              <w:rPr>
                <w:rFonts w:ascii="Arial Narrow" w:hAnsi="Arial Narrow"/>
                <w:bCs/>
              </w:rPr>
            </w:pPr>
          </w:p>
          <w:p w14:paraId="19BEEDEF" w14:textId="77777777" w:rsidR="004B0155" w:rsidRPr="00233FB9" w:rsidRDefault="005C0CF2" w:rsidP="008A6BC9">
            <w:pPr>
              <w:spacing w:line="276" w:lineRule="auto"/>
              <w:ind w:left="214" w:hanging="214"/>
              <w:rPr>
                <w:rFonts w:ascii="Arial Narrow" w:hAnsi="Arial Narrow"/>
                <w:bCs/>
                <w:i/>
              </w:rPr>
            </w:pPr>
            <w:r w:rsidRPr="00233FB9">
              <w:rPr>
                <w:rFonts w:ascii="Arial Narrow" w:hAnsi="Arial Narrow"/>
                <w:bCs/>
                <w:i/>
              </w:rPr>
              <w:t>*</w:t>
            </w:r>
            <w:r w:rsidR="004B0155" w:rsidRPr="00233FB9">
              <w:rPr>
                <w:rFonts w:ascii="Arial Narrow" w:hAnsi="Arial Narrow"/>
                <w:bCs/>
                <w:i/>
              </w:rPr>
              <w:t>*</w:t>
            </w:r>
            <w:r w:rsidR="005E673A" w:rsidRPr="00233FB9">
              <w:rPr>
                <w:rFonts w:ascii="Arial Narrow" w:hAnsi="Arial Narrow"/>
                <w:bCs/>
                <w:i/>
              </w:rPr>
              <w:t xml:space="preserve"> </w:t>
            </w:r>
            <w:r w:rsidR="004B0155" w:rsidRPr="00233FB9">
              <w:rPr>
                <w:rFonts w:ascii="Arial Narrow" w:hAnsi="Arial Narrow"/>
                <w:bCs/>
                <w:i/>
              </w:rPr>
              <w:t>tylko pod takim warunkiem dane tego podmiotu nie są uwzględniane przy ust</w:t>
            </w:r>
            <w:r w:rsidR="005E6736" w:rsidRPr="00233FB9">
              <w:rPr>
                <w:rFonts w:ascii="Arial Narrow" w:hAnsi="Arial Narrow"/>
                <w:bCs/>
                <w:i/>
              </w:rPr>
              <w:t>alaniu statusu przedsiębiorstwa</w:t>
            </w:r>
            <w:r w:rsidR="003C7E95" w:rsidRPr="00233FB9">
              <w:rPr>
                <w:rFonts w:ascii="Arial Narrow" w:hAnsi="Arial Narrow"/>
                <w:bCs/>
                <w:i/>
              </w:rPr>
              <w:t xml:space="preserve"> Wnioskodawcy.</w:t>
            </w:r>
            <w:r w:rsidR="00EA1D4D" w:rsidRPr="00233FB9">
              <w:rPr>
                <w:rFonts w:ascii="Arial Narrow" w:hAnsi="Arial Narrow"/>
                <w:bCs/>
                <w:i/>
              </w:rPr>
              <w:t xml:space="preserve"> </w:t>
            </w:r>
          </w:p>
        </w:tc>
        <w:tc>
          <w:tcPr>
            <w:tcW w:w="1577" w:type="dxa"/>
            <w:gridSpan w:val="2"/>
            <w:vAlign w:val="center"/>
          </w:tcPr>
          <w:p w14:paraId="4CBAB19B"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tak</w:t>
            </w:r>
          </w:p>
        </w:tc>
        <w:tc>
          <w:tcPr>
            <w:tcW w:w="1714" w:type="dxa"/>
            <w:vAlign w:val="center"/>
          </w:tcPr>
          <w:p w14:paraId="313C6199" w14:textId="77777777" w:rsidR="004B0155" w:rsidRPr="00233FB9" w:rsidRDefault="00605A4A" w:rsidP="009972F1">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nie</w:t>
            </w:r>
          </w:p>
        </w:tc>
      </w:tr>
      <w:tr w:rsidR="003C4195" w:rsidRPr="00233FB9" w14:paraId="0D3DD4CF" w14:textId="77777777" w:rsidTr="00AC27B7">
        <w:trPr>
          <w:trHeight w:val="323"/>
        </w:trPr>
        <w:tc>
          <w:tcPr>
            <w:tcW w:w="2126" w:type="dxa"/>
            <w:gridSpan w:val="2"/>
            <w:shd w:val="clear" w:color="auto" w:fill="FFE9BF"/>
            <w:vAlign w:val="center"/>
          </w:tcPr>
          <w:p w14:paraId="60F65D0D" w14:textId="77777777" w:rsidR="004B0155" w:rsidRPr="00233FB9" w:rsidRDefault="004B0155" w:rsidP="002609C7">
            <w:pPr>
              <w:spacing w:line="276" w:lineRule="auto"/>
              <w:rPr>
                <w:rFonts w:ascii="Arial Narrow" w:hAnsi="Arial Narrow"/>
                <w:b/>
                <w:bCs/>
              </w:rPr>
            </w:pPr>
            <w:r w:rsidRPr="00233FB9">
              <w:rPr>
                <w:rFonts w:ascii="Arial Narrow" w:hAnsi="Arial Narrow"/>
                <w:b/>
                <w:bCs/>
              </w:rPr>
              <w:lastRenderedPageBreak/>
              <w:t>Opis:</w:t>
            </w:r>
          </w:p>
        </w:tc>
        <w:tc>
          <w:tcPr>
            <w:tcW w:w="7544" w:type="dxa"/>
            <w:gridSpan w:val="6"/>
            <w:shd w:val="clear" w:color="auto" w:fill="auto"/>
            <w:vAlign w:val="center"/>
          </w:tcPr>
          <w:p w14:paraId="665CB2A2" w14:textId="77777777" w:rsidR="004B0155" w:rsidRPr="00233FB9" w:rsidRDefault="004B0155" w:rsidP="00397F9D">
            <w:pPr>
              <w:spacing w:line="276" w:lineRule="auto"/>
              <w:jc w:val="left"/>
              <w:rPr>
                <w:rFonts w:ascii="Arial Narrow" w:hAnsi="Arial Narrow"/>
                <w:b/>
                <w:bCs/>
              </w:rPr>
            </w:pPr>
          </w:p>
        </w:tc>
      </w:tr>
      <w:tr w:rsidR="003C4195" w:rsidRPr="00233FB9" w14:paraId="11C59305" w14:textId="77777777" w:rsidTr="00AC27B7">
        <w:trPr>
          <w:trHeight w:val="833"/>
        </w:trPr>
        <w:tc>
          <w:tcPr>
            <w:tcW w:w="6379" w:type="dxa"/>
            <w:gridSpan w:val="5"/>
            <w:shd w:val="clear" w:color="auto" w:fill="FFE9BF"/>
            <w:vAlign w:val="center"/>
          </w:tcPr>
          <w:p w14:paraId="1819C884" w14:textId="77777777" w:rsidR="00EC51A8" w:rsidRPr="00233FB9" w:rsidRDefault="004B0155" w:rsidP="00687C35">
            <w:pPr>
              <w:spacing w:line="276" w:lineRule="auto"/>
              <w:ind w:left="356" w:hanging="356"/>
              <w:rPr>
                <w:rFonts w:ascii="Arial Narrow" w:hAnsi="Arial Narrow"/>
                <w:bCs/>
              </w:rPr>
            </w:pPr>
            <w:r w:rsidRPr="00233FB9">
              <w:rPr>
                <w:rFonts w:ascii="Arial Narrow" w:hAnsi="Arial Narrow"/>
                <w:b/>
                <w:bCs/>
              </w:rPr>
              <w:t xml:space="preserve"> 1f.</w:t>
            </w:r>
            <w:r w:rsidRPr="00233FB9">
              <w:rPr>
                <w:rFonts w:ascii="Arial Narrow" w:hAnsi="Arial Narrow"/>
                <w:bCs/>
              </w:rPr>
              <w:t xml:space="preserve"> możliwość wyznaczania lub odwoływania członków organu administracyjnego, zarządzającego lub nadzorczego innego podmiotu</w:t>
            </w:r>
            <w:r w:rsidR="008C6CDD" w:rsidRPr="00233FB9">
              <w:rPr>
                <w:rFonts w:ascii="Arial Narrow" w:hAnsi="Arial Narrow"/>
                <w:bCs/>
              </w:rPr>
              <w:t xml:space="preserve"> bądź też przez inny podmiot w odniesieniu do przedsiębiorstwa </w:t>
            </w:r>
            <w:r w:rsidR="003C7E95" w:rsidRPr="00233FB9">
              <w:rPr>
                <w:rFonts w:ascii="Arial Narrow" w:hAnsi="Arial Narrow"/>
                <w:bCs/>
              </w:rPr>
              <w:t>Wnioskodawcy</w:t>
            </w:r>
            <w:r w:rsidR="008B7F3D" w:rsidRPr="00233FB9">
              <w:rPr>
                <w:rFonts w:ascii="Arial Narrow" w:hAnsi="Arial Narrow"/>
                <w:bCs/>
              </w:rPr>
              <w:t>?</w:t>
            </w:r>
          </w:p>
        </w:tc>
        <w:tc>
          <w:tcPr>
            <w:tcW w:w="1577" w:type="dxa"/>
            <w:gridSpan w:val="2"/>
            <w:vAlign w:val="center"/>
          </w:tcPr>
          <w:p w14:paraId="302E3616"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tak</w:t>
            </w:r>
          </w:p>
        </w:tc>
        <w:tc>
          <w:tcPr>
            <w:tcW w:w="1714" w:type="dxa"/>
            <w:vAlign w:val="center"/>
          </w:tcPr>
          <w:p w14:paraId="77DDC46D"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nie</w:t>
            </w:r>
          </w:p>
        </w:tc>
      </w:tr>
      <w:tr w:rsidR="003C4195" w:rsidRPr="00233FB9" w14:paraId="24DF7154" w14:textId="77777777" w:rsidTr="00AC27B7">
        <w:trPr>
          <w:trHeight w:val="365"/>
        </w:trPr>
        <w:tc>
          <w:tcPr>
            <w:tcW w:w="1134" w:type="dxa"/>
            <w:shd w:val="clear" w:color="auto" w:fill="FFE9BF"/>
            <w:vAlign w:val="center"/>
          </w:tcPr>
          <w:p w14:paraId="63A5DF63" w14:textId="77777777" w:rsidR="004B0155" w:rsidRPr="00233FB9" w:rsidRDefault="004B0155" w:rsidP="002609C7">
            <w:pPr>
              <w:spacing w:line="276" w:lineRule="auto"/>
              <w:rPr>
                <w:rFonts w:ascii="Arial Narrow" w:hAnsi="Arial Narrow"/>
                <w:b/>
                <w:bCs/>
              </w:rPr>
            </w:pPr>
            <w:r w:rsidRPr="00233FB9">
              <w:rPr>
                <w:rFonts w:ascii="Arial Narrow" w:hAnsi="Arial Narrow"/>
                <w:b/>
                <w:bCs/>
              </w:rPr>
              <w:t>Opis:</w:t>
            </w:r>
          </w:p>
        </w:tc>
        <w:tc>
          <w:tcPr>
            <w:tcW w:w="8536" w:type="dxa"/>
            <w:gridSpan w:val="7"/>
            <w:shd w:val="clear" w:color="auto" w:fill="auto"/>
            <w:vAlign w:val="center"/>
          </w:tcPr>
          <w:p w14:paraId="6D77B81F" w14:textId="77777777" w:rsidR="004B0155" w:rsidRPr="00233FB9" w:rsidRDefault="004B0155" w:rsidP="00397F9D">
            <w:pPr>
              <w:spacing w:line="276" w:lineRule="auto"/>
              <w:jc w:val="left"/>
              <w:rPr>
                <w:rFonts w:ascii="Arial Narrow" w:hAnsi="Arial Narrow"/>
                <w:b/>
                <w:bCs/>
              </w:rPr>
            </w:pPr>
          </w:p>
        </w:tc>
      </w:tr>
      <w:tr w:rsidR="003C4195" w:rsidRPr="00233FB9" w14:paraId="0A28A45B" w14:textId="77777777" w:rsidTr="00AC27B7">
        <w:trPr>
          <w:trHeight w:val="1514"/>
        </w:trPr>
        <w:tc>
          <w:tcPr>
            <w:tcW w:w="6379" w:type="dxa"/>
            <w:gridSpan w:val="5"/>
            <w:shd w:val="clear" w:color="auto" w:fill="FFE9BF"/>
            <w:vAlign w:val="center"/>
          </w:tcPr>
          <w:p w14:paraId="2B0B64EE" w14:textId="77777777" w:rsidR="00674A1D" w:rsidRPr="00233FB9" w:rsidRDefault="004B0155" w:rsidP="00AC27B7">
            <w:pPr>
              <w:spacing w:line="276" w:lineRule="auto"/>
              <w:ind w:left="357" w:hanging="357"/>
              <w:rPr>
                <w:rFonts w:ascii="Arial Narrow" w:hAnsi="Arial Narrow"/>
                <w:bCs/>
              </w:rPr>
            </w:pPr>
            <w:r w:rsidRPr="00233FB9">
              <w:rPr>
                <w:rFonts w:ascii="Arial Narrow" w:hAnsi="Arial Narrow"/>
                <w:b/>
                <w:bCs/>
              </w:rPr>
              <w:t>1g.</w:t>
            </w:r>
            <w:r w:rsidR="004A7DD7" w:rsidRPr="00233FB9">
              <w:rPr>
                <w:rFonts w:ascii="Arial Narrow" w:hAnsi="Arial Narrow"/>
                <w:bCs/>
              </w:rPr>
              <w:t xml:space="preserve"> </w:t>
            </w:r>
            <w:r w:rsidRPr="00233FB9">
              <w:rPr>
                <w:rFonts w:ascii="Arial Narrow" w:hAnsi="Arial Narrow"/>
                <w:bCs/>
              </w:rPr>
              <w:t>wpływ na inny podmiot, wynikający np. z umowy z tym podmiotem lub zgodnie z postanowieniami jego statutu lub umowy spółki itp.</w:t>
            </w:r>
            <w:r w:rsidR="00674A1D" w:rsidRPr="00233FB9">
              <w:rPr>
                <w:rFonts w:ascii="Arial Narrow" w:hAnsi="Arial Narrow"/>
                <w:bCs/>
              </w:rPr>
              <w:t xml:space="preserve"> bądź też wpływ </w:t>
            </w:r>
            <w:r w:rsidR="00BD2A64" w:rsidRPr="00233FB9">
              <w:rPr>
                <w:rFonts w:ascii="Arial Narrow" w:hAnsi="Arial Narrow"/>
                <w:bCs/>
              </w:rPr>
              <w:t xml:space="preserve">innego podmiotu </w:t>
            </w:r>
            <w:r w:rsidR="00674A1D" w:rsidRPr="00233FB9">
              <w:rPr>
                <w:rFonts w:ascii="Arial Narrow" w:hAnsi="Arial Narrow"/>
                <w:bCs/>
              </w:rPr>
              <w:t xml:space="preserve">na przedsiębiorstwo </w:t>
            </w:r>
            <w:r w:rsidR="003C7E95" w:rsidRPr="00233FB9">
              <w:rPr>
                <w:rFonts w:ascii="Arial Narrow" w:hAnsi="Arial Narrow"/>
                <w:bCs/>
              </w:rPr>
              <w:t>Wnioskodawcy</w:t>
            </w:r>
            <w:r w:rsidR="005E673A" w:rsidRPr="00233FB9">
              <w:rPr>
                <w:rFonts w:ascii="Arial Narrow" w:hAnsi="Arial Narrow"/>
                <w:bCs/>
              </w:rPr>
              <w:t xml:space="preserve">, </w:t>
            </w:r>
            <w:r w:rsidR="00674A1D" w:rsidRPr="00233FB9">
              <w:rPr>
                <w:rFonts w:ascii="Arial Narrow" w:hAnsi="Arial Narrow"/>
                <w:bCs/>
              </w:rPr>
              <w:t xml:space="preserve">wynikający </w:t>
            </w:r>
            <w:r w:rsidR="0089098F" w:rsidRPr="00233FB9">
              <w:rPr>
                <w:rFonts w:ascii="Arial Narrow" w:hAnsi="Arial Narrow"/>
                <w:bCs/>
              </w:rPr>
              <w:br/>
            </w:r>
            <w:r w:rsidR="00674A1D" w:rsidRPr="00233FB9">
              <w:rPr>
                <w:rFonts w:ascii="Arial Narrow" w:hAnsi="Arial Narrow"/>
                <w:bCs/>
              </w:rPr>
              <w:t>np. z umowy</w:t>
            </w:r>
            <w:r w:rsidR="00BD2A64" w:rsidRPr="00233FB9">
              <w:rPr>
                <w:rFonts w:ascii="Arial Narrow" w:hAnsi="Arial Narrow"/>
                <w:bCs/>
              </w:rPr>
              <w:t xml:space="preserve"> </w:t>
            </w:r>
            <w:r w:rsidR="00674A1D" w:rsidRPr="00233FB9">
              <w:rPr>
                <w:rFonts w:ascii="Arial Narrow" w:hAnsi="Arial Narrow"/>
                <w:bCs/>
              </w:rPr>
              <w:t xml:space="preserve">lub zgodnie z postanowieniami jego statutu lub </w:t>
            </w:r>
            <w:r w:rsidR="00CD628B" w:rsidRPr="00233FB9">
              <w:rPr>
                <w:rFonts w:ascii="Arial Narrow" w:hAnsi="Arial Narrow"/>
                <w:bCs/>
              </w:rPr>
              <w:br/>
            </w:r>
            <w:r w:rsidR="00674A1D" w:rsidRPr="00233FB9">
              <w:rPr>
                <w:rFonts w:ascii="Arial Narrow" w:hAnsi="Arial Narrow"/>
                <w:bCs/>
              </w:rPr>
              <w:t>umowy spółki itp.</w:t>
            </w:r>
            <w:r w:rsidR="008B7F3D" w:rsidRPr="00233FB9">
              <w:rPr>
                <w:rFonts w:ascii="Arial Narrow" w:hAnsi="Arial Narrow"/>
                <w:bCs/>
              </w:rPr>
              <w:t>?</w:t>
            </w:r>
          </w:p>
        </w:tc>
        <w:tc>
          <w:tcPr>
            <w:tcW w:w="1577" w:type="dxa"/>
            <w:gridSpan w:val="2"/>
            <w:vAlign w:val="center"/>
          </w:tcPr>
          <w:p w14:paraId="6F2BC7E3"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tak</w:t>
            </w:r>
          </w:p>
        </w:tc>
        <w:tc>
          <w:tcPr>
            <w:tcW w:w="1714" w:type="dxa"/>
            <w:vAlign w:val="center"/>
          </w:tcPr>
          <w:p w14:paraId="7DA04FF7" w14:textId="77777777" w:rsidR="004B0155" w:rsidRPr="00233FB9" w:rsidRDefault="00605A4A" w:rsidP="009972F1">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nie</w:t>
            </w:r>
          </w:p>
        </w:tc>
      </w:tr>
      <w:tr w:rsidR="003C4195" w:rsidRPr="00233FB9" w14:paraId="0F393DE0" w14:textId="77777777" w:rsidTr="00AC27B7">
        <w:trPr>
          <w:trHeight w:val="390"/>
        </w:trPr>
        <w:tc>
          <w:tcPr>
            <w:tcW w:w="1134" w:type="dxa"/>
            <w:shd w:val="clear" w:color="auto" w:fill="FFE9BF"/>
            <w:vAlign w:val="center"/>
          </w:tcPr>
          <w:p w14:paraId="5435E0A5" w14:textId="77777777" w:rsidR="004B0155" w:rsidRPr="00233FB9" w:rsidRDefault="004B0155" w:rsidP="002609C7">
            <w:pPr>
              <w:spacing w:line="276" w:lineRule="auto"/>
              <w:rPr>
                <w:rFonts w:ascii="Arial Narrow" w:hAnsi="Arial Narrow"/>
                <w:b/>
                <w:bCs/>
              </w:rPr>
            </w:pPr>
            <w:r w:rsidRPr="00233FB9">
              <w:rPr>
                <w:rFonts w:ascii="Arial Narrow" w:hAnsi="Arial Narrow"/>
                <w:b/>
                <w:bCs/>
              </w:rPr>
              <w:t>Opis:</w:t>
            </w:r>
          </w:p>
        </w:tc>
        <w:tc>
          <w:tcPr>
            <w:tcW w:w="8536" w:type="dxa"/>
            <w:gridSpan w:val="7"/>
            <w:shd w:val="clear" w:color="auto" w:fill="auto"/>
            <w:vAlign w:val="center"/>
          </w:tcPr>
          <w:p w14:paraId="31F7EC83" w14:textId="77777777" w:rsidR="004B0155" w:rsidRPr="00233FB9" w:rsidRDefault="004B0155" w:rsidP="00397F9D">
            <w:pPr>
              <w:spacing w:line="276" w:lineRule="auto"/>
              <w:jc w:val="left"/>
              <w:rPr>
                <w:rFonts w:ascii="Arial Narrow" w:hAnsi="Arial Narrow"/>
                <w:b/>
                <w:bCs/>
              </w:rPr>
            </w:pPr>
          </w:p>
        </w:tc>
      </w:tr>
      <w:tr w:rsidR="003C4195" w:rsidRPr="00233FB9" w14:paraId="42202B3C" w14:textId="77777777" w:rsidTr="00AC27B7">
        <w:trPr>
          <w:trHeight w:val="621"/>
        </w:trPr>
        <w:tc>
          <w:tcPr>
            <w:tcW w:w="6379" w:type="dxa"/>
            <w:gridSpan w:val="5"/>
            <w:shd w:val="clear" w:color="auto" w:fill="FFE9BF"/>
            <w:vAlign w:val="center"/>
          </w:tcPr>
          <w:p w14:paraId="22077D83" w14:textId="77777777" w:rsidR="004B0155" w:rsidRPr="00233FB9" w:rsidRDefault="003015A7" w:rsidP="00687C35">
            <w:pPr>
              <w:autoSpaceDE w:val="0"/>
              <w:autoSpaceDN w:val="0"/>
              <w:adjustRightInd w:val="0"/>
              <w:spacing w:line="276" w:lineRule="auto"/>
              <w:rPr>
                <w:rFonts w:ascii="Arial Narrow" w:hAnsi="Arial Narrow"/>
                <w:bCs/>
              </w:rPr>
            </w:pPr>
            <w:r w:rsidRPr="00233FB9">
              <w:rPr>
                <w:rFonts w:ascii="Arial Narrow" w:hAnsi="Arial Narrow"/>
                <w:b/>
                <w:bCs/>
              </w:rPr>
              <w:t>1h.</w:t>
            </w:r>
            <w:r w:rsidRPr="00233FB9">
              <w:rPr>
                <w:rFonts w:ascii="Arial Narrow" w:hAnsi="Arial Narrow"/>
                <w:bCs/>
              </w:rPr>
              <w:t xml:space="preserve"> </w:t>
            </w:r>
            <w:r w:rsidR="00746C7E" w:rsidRPr="00233FB9">
              <w:rPr>
                <w:rFonts w:ascii="Arial Narrow" w:hAnsi="Arial Narrow"/>
                <w:b/>
                <w:bCs/>
              </w:rPr>
              <w:t xml:space="preserve">dominujący </w:t>
            </w:r>
            <w:r w:rsidR="004B0155" w:rsidRPr="00233FB9">
              <w:rPr>
                <w:rFonts w:ascii="Arial Narrow" w:hAnsi="Arial Narrow"/>
                <w:bCs/>
              </w:rPr>
              <w:t>wpływ na inny podmiot za pośrednictwem osoby fizycznej</w:t>
            </w:r>
            <w:r w:rsidR="008F558C" w:rsidRPr="00233FB9">
              <w:rPr>
                <w:rFonts w:ascii="Arial Narrow" w:hAnsi="Arial Narrow"/>
                <w:bCs/>
              </w:rPr>
              <w:t xml:space="preserve"> bądź też wpływ za pośrednictwem osoby fizycznej na przedsiębiorstwo </w:t>
            </w:r>
            <w:r w:rsidR="003C7E95" w:rsidRPr="00233FB9">
              <w:rPr>
                <w:rFonts w:ascii="Arial Narrow" w:hAnsi="Arial Narrow"/>
                <w:bCs/>
              </w:rPr>
              <w:t>Wnioskodawc</w:t>
            </w:r>
            <w:r w:rsidR="00445CA0" w:rsidRPr="00233FB9">
              <w:rPr>
                <w:rFonts w:ascii="Arial Narrow" w:hAnsi="Arial Narrow"/>
                <w:bCs/>
              </w:rPr>
              <w:t>y</w:t>
            </w:r>
            <w:r w:rsidR="000D684F" w:rsidRPr="00233FB9">
              <w:rPr>
                <w:rStyle w:val="Odwoanieprzypisukocowego"/>
                <w:rFonts w:ascii="Arial Narrow" w:hAnsi="Arial Narrow"/>
                <w:bCs/>
              </w:rPr>
              <w:endnoteReference w:id="9"/>
            </w:r>
            <w:r w:rsidR="008B7F3D" w:rsidRPr="00233FB9">
              <w:rPr>
                <w:rFonts w:ascii="Arial Narrow" w:hAnsi="Arial Narrow"/>
                <w:bCs/>
              </w:rPr>
              <w:t>?</w:t>
            </w:r>
          </w:p>
        </w:tc>
        <w:tc>
          <w:tcPr>
            <w:tcW w:w="1577" w:type="dxa"/>
            <w:gridSpan w:val="2"/>
            <w:vAlign w:val="center"/>
          </w:tcPr>
          <w:p w14:paraId="1466DAD7"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tak</w:t>
            </w:r>
          </w:p>
        </w:tc>
        <w:tc>
          <w:tcPr>
            <w:tcW w:w="1714" w:type="dxa"/>
            <w:vAlign w:val="center"/>
          </w:tcPr>
          <w:p w14:paraId="48E63230" w14:textId="77777777" w:rsidR="004B0155"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4B0155" w:rsidRPr="00233FB9">
              <w:rPr>
                <w:rFonts w:ascii="Arial Narrow" w:hAnsi="Arial Narrow"/>
                <w:bCs/>
              </w:rPr>
              <w:t xml:space="preserve"> nie</w:t>
            </w:r>
          </w:p>
        </w:tc>
      </w:tr>
      <w:tr w:rsidR="003C4195" w:rsidRPr="00233FB9" w14:paraId="4E00C2D1" w14:textId="77777777" w:rsidTr="00AC27B7">
        <w:trPr>
          <w:trHeight w:val="388"/>
        </w:trPr>
        <w:tc>
          <w:tcPr>
            <w:tcW w:w="1134" w:type="dxa"/>
            <w:shd w:val="clear" w:color="auto" w:fill="FFE9BF"/>
            <w:vAlign w:val="center"/>
          </w:tcPr>
          <w:p w14:paraId="672787CB" w14:textId="77777777" w:rsidR="004B0155" w:rsidRPr="00233FB9" w:rsidRDefault="004B0155" w:rsidP="002609C7">
            <w:pPr>
              <w:autoSpaceDE w:val="0"/>
              <w:autoSpaceDN w:val="0"/>
              <w:adjustRightInd w:val="0"/>
              <w:spacing w:line="276" w:lineRule="auto"/>
              <w:rPr>
                <w:rFonts w:ascii="Arial Narrow" w:hAnsi="Arial Narrow"/>
                <w:b/>
                <w:bCs/>
              </w:rPr>
            </w:pPr>
            <w:r w:rsidRPr="00233FB9">
              <w:rPr>
                <w:rFonts w:ascii="Arial Narrow" w:hAnsi="Arial Narrow"/>
                <w:b/>
                <w:bCs/>
              </w:rPr>
              <w:t>Opis:</w:t>
            </w:r>
          </w:p>
        </w:tc>
        <w:tc>
          <w:tcPr>
            <w:tcW w:w="8536" w:type="dxa"/>
            <w:gridSpan w:val="7"/>
            <w:shd w:val="clear" w:color="auto" w:fill="auto"/>
            <w:vAlign w:val="center"/>
          </w:tcPr>
          <w:p w14:paraId="72915F45" w14:textId="77777777" w:rsidR="004B0155" w:rsidRPr="00233FB9" w:rsidRDefault="004B0155" w:rsidP="00397F9D">
            <w:pPr>
              <w:spacing w:line="276" w:lineRule="auto"/>
              <w:jc w:val="left"/>
              <w:rPr>
                <w:rFonts w:ascii="Arial Narrow" w:hAnsi="Arial Narrow"/>
                <w:b/>
                <w:bCs/>
              </w:rPr>
            </w:pPr>
          </w:p>
        </w:tc>
      </w:tr>
      <w:tr w:rsidR="003C4195" w:rsidRPr="00233FB9" w14:paraId="75E991F0" w14:textId="77777777" w:rsidTr="00AC27B7">
        <w:trPr>
          <w:trHeight w:val="1001"/>
        </w:trPr>
        <w:tc>
          <w:tcPr>
            <w:tcW w:w="6379" w:type="dxa"/>
            <w:gridSpan w:val="5"/>
            <w:shd w:val="clear" w:color="auto" w:fill="FFE9BF"/>
            <w:vAlign w:val="center"/>
          </w:tcPr>
          <w:p w14:paraId="0E3EA35F" w14:textId="77777777" w:rsidR="008C48EE" w:rsidRPr="00233FB9" w:rsidRDefault="00704C97" w:rsidP="00684F9D">
            <w:pPr>
              <w:numPr>
                <w:ilvl w:val="0"/>
                <w:numId w:val="3"/>
              </w:numPr>
              <w:autoSpaceDE w:val="0"/>
              <w:autoSpaceDN w:val="0"/>
              <w:adjustRightInd w:val="0"/>
              <w:spacing w:line="276" w:lineRule="auto"/>
              <w:ind w:left="214" w:hanging="214"/>
              <w:rPr>
                <w:rFonts w:ascii="Arial Narrow" w:hAnsi="Arial Narrow" w:cs="Calibri"/>
              </w:rPr>
            </w:pPr>
            <w:r w:rsidRPr="00233FB9">
              <w:rPr>
                <w:rFonts w:ascii="Arial Narrow" w:hAnsi="Arial Narrow" w:cs="Calibri"/>
              </w:rPr>
              <w:t>Czy przedsiębiorstwo sporządza skonsolidowane sprawozdania finansowe albo jest ujęte w sprawozdaniach finansowych przedsiębiorstwa, które sporządza sprawozdania skonsolidowane?</w:t>
            </w:r>
            <w:r w:rsidR="0093538A" w:rsidRPr="00233FB9">
              <w:rPr>
                <w:rStyle w:val="Odwoanieprzypisukocowego"/>
                <w:rFonts w:ascii="Arial Narrow" w:hAnsi="Arial Narrow"/>
              </w:rPr>
              <w:endnoteReference w:id="10"/>
            </w:r>
          </w:p>
        </w:tc>
        <w:tc>
          <w:tcPr>
            <w:tcW w:w="1577" w:type="dxa"/>
            <w:gridSpan w:val="2"/>
            <w:vAlign w:val="center"/>
          </w:tcPr>
          <w:p w14:paraId="140E2604" w14:textId="77777777" w:rsidR="00704C97" w:rsidRPr="00233FB9" w:rsidRDefault="00605A4A" w:rsidP="009972F1">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04C97" w:rsidRPr="00233FB9">
              <w:rPr>
                <w:rFonts w:ascii="Arial Narrow" w:hAnsi="Arial Narrow"/>
                <w:bCs/>
              </w:rPr>
              <w:t>tak</w:t>
            </w:r>
          </w:p>
        </w:tc>
        <w:tc>
          <w:tcPr>
            <w:tcW w:w="1714" w:type="dxa"/>
            <w:vAlign w:val="center"/>
          </w:tcPr>
          <w:p w14:paraId="7DD52B43" w14:textId="77777777" w:rsidR="00704C97" w:rsidRPr="00233FB9" w:rsidRDefault="00605A4A" w:rsidP="009972F1">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9972F1"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04C97" w:rsidRPr="00233FB9">
              <w:rPr>
                <w:rFonts w:ascii="Arial Narrow" w:hAnsi="Arial Narrow"/>
                <w:bCs/>
              </w:rPr>
              <w:t xml:space="preserve"> nie</w:t>
            </w:r>
          </w:p>
        </w:tc>
      </w:tr>
      <w:tr w:rsidR="003C4195" w:rsidRPr="00233FB9" w14:paraId="7186FE86" w14:textId="77777777" w:rsidTr="00AC27B7">
        <w:trPr>
          <w:trHeight w:val="301"/>
        </w:trPr>
        <w:tc>
          <w:tcPr>
            <w:tcW w:w="9670" w:type="dxa"/>
            <w:gridSpan w:val="8"/>
            <w:shd w:val="clear" w:color="auto" w:fill="F6B500"/>
            <w:vAlign w:val="center"/>
          </w:tcPr>
          <w:p w14:paraId="1C9093E8" w14:textId="416066D5" w:rsidR="0027555E" w:rsidRPr="00233FB9" w:rsidRDefault="004A7DD7" w:rsidP="00684F9D">
            <w:pPr>
              <w:pStyle w:val="Tekstpodstawowy3"/>
              <w:numPr>
                <w:ilvl w:val="0"/>
                <w:numId w:val="3"/>
              </w:numPr>
              <w:spacing w:after="0" w:line="276" w:lineRule="auto"/>
              <w:ind w:left="214" w:hanging="214"/>
              <w:jc w:val="left"/>
              <w:rPr>
                <w:rFonts w:ascii="Arial Narrow" w:hAnsi="Arial Narrow" w:cs="Calibri"/>
                <w:b/>
                <w:bCs/>
                <w:sz w:val="22"/>
                <w:szCs w:val="22"/>
              </w:rPr>
            </w:pPr>
            <w:r w:rsidRPr="00233FB9">
              <w:rPr>
                <w:rFonts w:ascii="Arial Narrow" w:hAnsi="Arial Narrow" w:cs="Calibri"/>
                <w:b/>
                <w:bCs/>
                <w:sz w:val="22"/>
                <w:szCs w:val="22"/>
              </w:rPr>
              <w:t xml:space="preserve">Dane dot. </w:t>
            </w:r>
            <w:r w:rsidR="005C0CF2" w:rsidRPr="00233FB9">
              <w:rPr>
                <w:rFonts w:ascii="Arial Narrow" w:hAnsi="Arial Narrow" w:cs="Calibri"/>
                <w:b/>
                <w:bCs/>
                <w:sz w:val="22"/>
                <w:szCs w:val="22"/>
              </w:rPr>
              <w:t>przedsiębiorcy</w:t>
            </w:r>
            <w:r w:rsidR="0027555E" w:rsidRPr="00233FB9">
              <w:rPr>
                <w:rFonts w:ascii="Arial Narrow" w:hAnsi="Arial Narrow" w:cs="Calibri"/>
                <w:b/>
                <w:bCs/>
                <w:sz w:val="22"/>
                <w:szCs w:val="22"/>
              </w:rPr>
              <w:t xml:space="preserve"> w Projekcie</w:t>
            </w:r>
            <w:r w:rsidRPr="00233FB9">
              <w:rPr>
                <w:rFonts w:ascii="Arial Narrow" w:hAnsi="Arial Narrow" w:cs="Calibri"/>
                <w:b/>
                <w:bCs/>
                <w:sz w:val="22"/>
                <w:szCs w:val="22"/>
              </w:rPr>
              <w:t xml:space="preserve"> stosowane do określenia kategorii  MSP</w:t>
            </w:r>
          </w:p>
        </w:tc>
      </w:tr>
      <w:tr w:rsidR="003C4195" w:rsidRPr="00233FB9" w14:paraId="055164CD" w14:textId="77777777" w:rsidTr="00AC27B7">
        <w:trPr>
          <w:trHeight w:val="1001"/>
        </w:trPr>
        <w:tc>
          <w:tcPr>
            <w:tcW w:w="3124" w:type="dxa"/>
            <w:gridSpan w:val="3"/>
            <w:shd w:val="clear" w:color="auto" w:fill="FFE9BF"/>
            <w:vAlign w:val="center"/>
          </w:tcPr>
          <w:p w14:paraId="62DF5350" w14:textId="77777777" w:rsidR="004A7DD7" w:rsidRPr="00233FB9" w:rsidRDefault="00DB29E4" w:rsidP="002609C7">
            <w:pPr>
              <w:pStyle w:val="Tekstpodstawowy3"/>
              <w:spacing w:after="0" w:line="276" w:lineRule="auto"/>
              <w:jc w:val="center"/>
              <w:rPr>
                <w:rFonts w:ascii="Arial Narrow" w:hAnsi="Arial Narrow" w:cs="Calibri"/>
                <w:b/>
                <w:bCs/>
                <w:sz w:val="22"/>
                <w:szCs w:val="22"/>
              </w:rPr>
            </w:pPr>
            <w:r w:rsidRPr="00233FB9">
              <w:rPr>
                <w:rFonts w:ascii="Arial Narrow" w:hAnsi="Arial Narrow" w:cs="Calibri"/>
                <w:b/>
                <w:bCs/>
                <w:sz w:val="22"/>
                <w:szCs w:val="22"/>
              </w:rPr>
              <w:t>Dane stosowane do określenia kategorii  MSP</w:t>
            </w:r>
          </w:p>
        </w:tc>
        <w:tc>
          <w:tcPr>
            <w:tcW w:w="2257" w:type="dxa"/>
            <w:tcBorders>
              <w:bottom w:val="single" w:sz="4" w:space="0" w:color="auto"/>
            </w:tcBorders>
            <w:shd w:val="clear" w:color="auto" w:fill="FFE9BF"/>
            <w:vAlign w:val="center"/>
          </w:tcPr>
          <w:p w14:paraId="2C8C0EFD" w14:textId="77777777" w:rsidR="004A7DD7" w:rsidRPr="00233FB9" w:rsidRDefault="004A7DD7" w:rsidP="002609C7">
            <w:pPr>
              <w:pStyle w:val="Tekstprzypisudolnego"/>
              <w:spacing w:line="276" w:lineRule="auto"/>
              <w:jc w:val="center"/>
              <w:rPr>
                <w:rFonts w:ascii="Arial Narrow" w:hAnsi="Arial Narrow" w:cs="Calibri"/>
                <w:b/>
                <w:sz w:val="22"/>
                <w:szCs w:val="22"/>
              </w:rPr>
            </w:pPr>
            <w:r w:rsidRPr="00233FB9">
              <w:rPr>
                <w:rFonts w:ascii="Arial Narrow" w:hAnsi="Arial Narrow" w:cs="Calibri"/>
                <w:b/>
                <w:sz w:val="22"/>
                <w:szCs w:val="22"/>
              </w:rPr>
              <w:t>W okresie sprawozdawczym za drugi rok wstecz od ostatniego okresu sprawozdawczego</w:t>
            </w:r>
          </w:p>
          <w:p w14:paraId="1427BB1B" w14:textId="77777777" w:rsidR="004A7DD7" w:rsidRPr="00233FB9" w:rsidRDefault="004A7DD7" w:rsidP="00864487">
            <w:pPr>
              <w:pStyle w:val="Tekstprzypisudolnego"/>
              <w:spacing w:line="276" w:lineRule="auto"/>
              <w:jc w:val="center"/>
              <w:rPr>
                <w:rFonts w:ascii="Arial Narrow" w:hAnsi="Arial Narrow" w:cs="Calibri"/>
                <w:b/>
                <w:sz w:val="22"/>
                <w:szCs w:val="22"/>
              </w:rPr>
            </w:pPr>
          </w:p>
          <w:p w14:paraId="5341C151" w14:textId="77777777" w:rsidR="004A7DD7" w:rsidRPr="00233FB9" w:rsidRDefault="004A7DD7" w:rsidP="002609C7">
            <w:pPr>
              <w:pStyle w:val="Tekstpodstawowy"/>
              <w:spacing w:line="276" w:lineRule="auto"/>
              <w:jc w:val="center"/>
              <w:rPr>
                <w:rFonts w:ascii="Arial Narrow" w:hAnsi="Arial Narrow" w:cs="Calibri"/>
                <w:i/>
                <w:sz w:val="22"/>
                <w:szCs w:val="22"/>
                <w:lang w:val="pl-PL"/>
              </w:rPr>
            </w:pPr>
            <w:r w:rsidRPr="00233FB9">
              <w:rPr>
                <w:rFonts w:ascii="Arial Narrow" w:hAnsi="Arial Narrow" w:cs="Calibri"/>
                <w:i/>
                <w:sz w:val="22"/>
                <w:szCs w:val="22"/>
                <w:lang w:val="pl-PL"/>
              </w:rPr>
              <w:t xml:space="preserve">(od </w:t>
            </w:r>
            <w:proofErr w:type="spellStart"/>
            <w:r w:rsidRPr="00233FB9">
              <w:rPr>
                <w:rFonts w:ascii="Arial Narrow" w:hAnsi="Arial Narrow" w:cs="Calibri"/>
                <w:i/>
                <w:sz w:val="22"/>
                <w:szCs w:val="22"/>
                <w:lang w:val="pl-PL"/>
              </w:rPr>
              <w:t>dd.mm.rr</w:t>
            </w:r>
            <w:proofErr w:type="spellEnd"/>
            <w:r w:rsidRPr="00233FB9">
              <w:rPr>
                <w:rFonts w:ascii="Arial Narrow" w:hAnsi="Arial Narrow" w:cs="Calibri"/>
                <w:i/>
                <w:sz w:val="22"/>
                <w:szCs w:val="22"/>
                <w:lang w:val="pl-PL"/>
              </w:rPr>
              <w:t xml:space="preserve"> </w:t>
            </w:r>
          </w:p>
          <w:p w14:paraId="1CA21758" w14:textId="77777777" w:rsidR="004A7DD7" w:rsidRPr="00233FB9" w:rsidRDefault="004A7DD7" w:rsidP="002609C7">
            <w:pPr>
              <w:pStyle w:val="Tekstpodstawowy"/>
              <w:spacing w:line="276" w:lineRule="auto"/>
              <w:jc w:val="center"/>
              <w:rPr>
                <w:rFonts w:ascii="Arial Narrow" w:hAnsi="Arial Narrow" w:cs="Calibri"/>
                <w:bCs/>
                <w:sz w:val="22"/>
                <w:szCs w:val="22"/>
                <w:lang w:val="pl-PL"/>
              </w:rPr>
            </w:pPr>
            <w:r w:rsidRPr="00233FB9">
              <w:rPr>
                <w:rFonts w:ascii="Arial Narrow" w:hAnsi="Arial Narrow" w:cs="Calibri"/>
                <w:i/>
                <w:sz w:val="22"/>
                <w:szCs w:val="22"/>
                <w:lang w:val="pl-PL"/>
              </w:rPr>
              <w:t xml:space="preserve">do </w:t>
            </w:r>
            <w:proofErr w:type="spellStart"/>
            <w:r w:rsidRPr="00233FB9">
              <w:rPr>
                <w:rFonts w:ascii="Arial Narrow" w:hAnsi="Arial Narrow" w:cs="Calibri"/>
                <w:i/>
                <w:sz w:val="22"/>
                <w:szCs w:val="22"/>
                <w:lang w:val="pl-PL"/>
              </w:rPr>
              <w:t>dd.mm.rr</w:t>
            </w:r>
            <w:proofErr w:type="spellEnd"/>
            <w:r w:rsidRPr="00233FB9">
              <w:rPr>
                <w:rFonts w:ascii="Arial Narrow" w:hAnsi="Arial Narrow" w:cs="Calibri"/>
                <w:i/>
                <w:sz w:val="22"/>
                <w:szCs w:val="22"/>
                <w:lang w:val="pl-PL"/>
              </w:rPr>
              <w:t>)</w:t>
            </w:r>
          </w:p>
        </w:tc>
        <w:tc>
          <w:tcPr>
            <w:tcW w:w="2267" w:type="dxa"/>
            <w:gridSpan w:val="2"/>
            <w:shd w:val="clear" w:color="auto" w:fill="FFE9BF"/>
            <w:vAlign w:val="center"/>
          </w:tcPr>
          <w:p w14:paraId="1166596C" w14:textId="77777777" w:rsidR="004A7DD7" w:rsidRPr="00233FB9" w:rsidRDefault="004A7DD7" w:rsidP="002609C7">
            <w:pPr>
              <w:spacing w:line="276" w:lineRule="auto"/>
              <w:jc w:val="center"/>
              <w:rPr>
                <w:rFonts w:ascii="Arial Narrow" w:hAnsi="Arial Narrow" w:cs="Calibri"/>
              </w:rPr>
            </w:pPr>
            <w:r w:rsidRPr="00233FB9">
              <w:rPr>
                <w:rFonts w:ascii="Arial Narrow" w:hAnsi="Arial Narrow" w:cs="Calibri"/>
                <w:b/>
              </w:rPr>
              <w:t xml:space="preserve">W okresie sprawozdawczym </w:t>
            </w:r>
            <w:r w:rsidRPr="00233FB9">
              <w:rPr>
                <w:rFonts w:ascii="Arial Narrow" w:hAnsi="Arial Narrow" w:cs="Calibri"/>
                <w:bCs/>
              </w:rPr>
              <w:t xml:space="preserve"> </w:t>
            </w:r>
            <w:r w:rsidRPr="00233FB9">
              <w:rPr>
                <w:rFonts w:ascii="Arial Narrow" w:hAnsi="Arial Narrow" w:cs="Calibri"/>
                <w:b/>
              </w:rPr>
              <w:t xml:space="preserve"> </w:t>
            </w:r>
            <w:r w:rsidRPr="00233FB9">
              <w:rPr>
                <w:rFonts w:ascii="Arial Narrow" w:hAnsi="Arial Narrow" w:cs="Calibri"/>
                <w:b/>
              </w:rPr>
              <w:br/>
              <w:t>za 1 rok wstecz od ostatniego okresu  sprawozdawczego</w:t>
            </w:r>
          </w:p>
          <w:p w14:paraId="1E813E88" w14:textId="77777777" w:rsidR="004A7DD7" w:rsidRPr="00233FB9" w:rsidRDefault="004A7DD7" w:rsidP="00864487">
            <w:pPr>
              <w:pStyle w:val="Tekstpodstawowy2"/>
              <w:spacing w:after="0" w:line="276" w:lineRule="auto"/>
              <w:jc w:val="center"/>
              <w:rPr>
                <w:rFonts w:ascii="Arial Narrow" w:hAnsi="Arial Narrow" w:cs="Calibri"/>
              </w:rPr>
            </w:pPr>
          </w:p>
          <w:p w14:paraId="5F48A705" w14:textId="77777777" w:rsidR="004A7DD7" w:rsidRPr="00233FB9" w:rsidRDefault="004A7DD7" w:rsidP="002609C7">
            <w:pPr>
              <w:pStyle w:val="Tekstpodstawowy2"/>
              <w:spacing w:after="0" w:line="276" w:lineRule="auto"/>
              <w:jc w:val="center"/>
              <w:rPr>
                <w:rFonts w:ascii="Arial Narrow" w:hAnsi="Arial Narrow" w:cs="Calibri"/>
                <w:i/>
              </w:rPr>
            </w:pPr>
            <w:r w:rsidRPr="00233FB9">
              <w:rPr>
                <w:rFonts w:ascii="Arial Narrow" w:hAnsi="Arial Narrow" w:cs="Calibri"/>
                <w:i/>
              </w:rPr>
              <w:t xml:space="preserve">(od </w:t>
            </w:r>
            <w:proofErr w:type="spellStart"/>
            <w:r w:rsidRPr="00233FB9">
              <w:rPr>
                <w:rFonts w:ascii="Arial Narrow" w:hAnsi="Arial Narrow" w:cs="Calibri"/>
                <w:i/>
              </w:rPr>
              <w:t>dd.mm.rr</w:t>
            </w:r>
            <w:proofErr w:type="spellEnd"/>
          </w:p>
          <w:p w14:paraId="013C4CD4" w14:textId="77777777" w:rsidR="004A7DD7" w:rsidRPr="00233FB9" w:rsidRDefault="004A7DD7" w:rsidP="002609C7">
            <w:pPr>
              <w:pStyle w:val="Tekstpodstawowy2"/>
              <w:spacing w:after="0" w:line="276" w:lineRule="auto"/>
              <w:jc w:val="center"/>
              <w:rPr>
                <w:rFonts w:ascii="Arial Narrow" w:hAnsi="Arial Narrow" w:cs="Calibri"/>
                <w:bCs/>
              </w:rPr>
            </w:pPr>
            <w:r w:rsidRPr="00233FB9">
              <w:rPr>
                <w:rFonts w:ascii="Arial Narrow" w:hAnsi="Arial Narrow" w:cs="Calibri"/>
                <w:i/>
              </w:rPr>
              <w:t xml:space="preserve">do </w:t>
            </w:r>
            <w:proofErr w:type="spellStart"/>
            <w:r w:rsidRPr="00233FB9">
              <w:rPr>
                <w:rFonts w:ascii="Arial Narrow" w:hAnsi="Arial Narrow" w:cs="Calibri"/>
                <w:i/>
              </w:rPr>
              <w:t>dd.mm.rr</w:t>
            </w:r>
            <w:proofErr w:type="spellEnd"/>
            <w:r w:rsidRPr="00233FB9">
              <w:rPr>
                <w:rFonts w:ascii="Arial Narrow" w:hAnsi="Arial Narrow" w:cs="Calibri"/>
                <w:i/>
              </w:rPr>
              <w:t>)</w:t>
            </w:r>
          </w:p>
        </w:tc>
        <w:tc>
          <w:tcPr>
            <w:tcW w:w="2022" w:type="dxa"/>
            <w:gridSpan w:val="2"/>
            <w:shd w:val="clear" w:color="auto" w:fill="FFE9BF"/>
            <w:vAlign w:val="center"/>
          </w:tcPr>
          <w:p w14:paraId="015C049C" w14:textId="77777777" w:rsidR="004A7DD7" w:rsidRPr="00233FB9" w:rsidRDefault="004A7DD7" w:rsidP="002609C7">
            <w:pPr>
              <w:pStyle w:val="Tekstpodstawowy2"/>
              <w:spacing w:after="0" w:line="276" w:lineRule="auto"/>
              <w:jc w:val="center"/>
              <w:rPr>
                <w:rFonts w:ascii="Arial Narrow" w:hAnsi="Arial Narrow" w:cs="Calibri"/>
                <w:b/>
                <w:bCs/>
              </w:rPr>
            </w:pPr>
            <w:r w:rsidRPr="00233FB9">
              <w:rPr>
                <w:rFonts w:ascii="Arial Narrow" w:hAnsi="Arial Narrow" w:cs="Calibri"/>
                <w:b/>
                <w:bCs/>
              </w:rPr>
              <w:t>W ostatnim okresie sprawozdawczym</w:t>
            </w:r>
            <w:r w:rsidR="00DE3EAD" w:rsidRPr="00233FB9">
              <w:rPr>
                <w:rStyle w:val="Odwoanieprzypisukocowego"/>
                <w:rFonts w:ascii="Arial Narrow" w:hAnsi="Arial Narrow"/>
                <w:b/>
                <w:bCs/>
              </w:rPr>
              <w:endnoteReference w:id="11"/>
            </w:r>
          </w:p>
          <w:p w14:paraId="422992DD" w14:textId="77777777" w:rsidR="004A7DD7" w:rsidRPr="00233FB9" w:rsidRDefault="004A7DD7" w:rsidP="00864487">
            <w:pPr>
              <w:pStyle w:val="Tekstpodstawowy2"/>
              <w:spacing w:after="0" w:line="276" w:lineRule="auto"/>
              <w:jc w:val="center"/>
              <w:rPr>
                <w:rFonts w:ascii="Arial Narrow" w:hAnsi="Arial Narrow" w:cs="Calibri"/>
                <w:b/>
              </w:rPr>
            </w:pPr>
          </w:p>
          <w:p w14:paraId="4FF4047B" w14:textId="77777777" w:rsidR="004A7DD7" w:rsidRPr="00233FB9" w:rsidRDefault="004A7DD7" w:rsidP="00864487">
            <w:pPr>
              <w:pStyle w:val="Tekstpodstawowy2"/>
              <w:spacing w:after="0" w:line="276" w:lineRule="auto"/>
              <w:jc w:val="center"/>
              <w:rPr>
                <w:rFonts w:ascii="Arial Narrow" w:hAnsi="Arial Narrow" w:cs="Calibri"/>
                <w:b/>
              </w:rPr>
            </w:pPr>
          </w:p>
          <w:p w14:paraId="5F5CCC42" w14:textId="77777777" w:rsidR="004A7DD7" w:rsidRPr="00233FB9" w:rsidRDefault="004A7DD7" w:rsidP="00864487">
            <w:pPr>
              <w:pStyle w:val="Tekstpodstawowy2"/>
              <w:spacing w:after="0" w:line="276" w:lineRule="auto"/>
              <w:jc w:val="center"/>
              <w:rPr>
                <w:rFonts w:ascii="Arial Narrow" w:hAnsi="Arial Narrow" w:cs="Calibri"/>
                <w:b/>
              </w:rPr>
            </w:pPr>
          </w:p>
          <w:p w14:paraId="0614D732" w14:textId="77777777" w:rsidR="004A7DD7" w:rsidRPr="00233FB9" w:rsidRDefault="004A7DD7" w:rsidP="00864487">
            <w:pPr>
              <w:pStyle w:val="Tekstpodstawowy2"/>
              <w:spacing w:after="0" w:line="276" w:lineRule="auto"/>
              <w:jc w:val="center"/>
              <w:rPr>
                <w:rFonts w:ascii="Arial Narrow" w:hAnsi="Arial Narrow" w:cs="Calibri"/>
                <w:b/>
              </w:rPr>
            </w:pPr>
          </w:p>
          <w:p w14:paraId="68905D1F" w14:textId="77777777" w:rsidR="004A7DD7" w:rsidRPr="00233FB9" w:rsidRDefault="004A7DD7" w:rsidP="002609C7">
            <w:pPr>
              <w:pStyle w:val="Tekstpodstawowy2"/>
              <w:spacing w:after="0" w:line="276" w:lineRule="auto"/>
              <w:jc w:val="center"/>
              <w:rPr>
                <w:rFonts w:ascii="Arial Narrow" w:hAnsi="Arial Narrow" w:cs="Calibri"/>
                <w:bCs/>
                <w:i/>
              </w:rPr>
            </w:pPr>
            <w:r w:rsidRPr="00233FB9">
              <w:rPr>
                <w:rFonts w:ascii="Arial Narrow" w:hAnsi="Arial Narrow" w:cs="Calibri"/>
                <w:i/>
              </w:rPr>
              <w:t xml:space="preserve">(od </w:t>
            </w:r>
            <w:proofErr w:type="spellStart"/>
            <w:r w:rsidRPr="00233FB9">
              <w:rPr>
                <w:rFonts w:ascii="Arial Narrow" w:hAnsi="Arial Narrow" w:cs="Calibri"/>
                <w:i/>
              </w:rPr>
              <w:t>dd.mm.rr</w:t>
            </w:r>
            <w:proofErr w:type="spellEnd"/>
            <w:r w:rsidRPr="00233FB9">
              <w:rPr>
                <w:rFonts w:ascii="Arial Narrow" w:hAnsi="Arial Narrow" w:cs="Calibri"/>
                <w:i/>
              </w:rPr>
              <w:t xml:space="preserve"> do </w:t>
            </w:r>
            <w:proofErr w:type="spellStart"/>
            <w:r w:rsidRPr="00233FB9">
              <w:rPr>
                <w:rFonts w:ascii="Arial Narrow" w:hAnsi="Arial Narrow" w:cs="Calibri"/>
                <w:i/>
              </w:rPr>
              <w:t>dd.mm.rr</w:t>
            </w:r>
            <w:proofErr w:type="spellEnd"/>
            <w:r w:rsidRPr="00233FB9">
              <w:rPr>
                <w:rFonts w:ascii="Arial Narrow" w:hAnsi="Arial Narrow" w:cs="Calibri"/>
                <w:i/>
              </w:rPr>
              <w:t>)</w:t>
            </w:r>
          </w:p>
        </w:tc>
      </w:tr>
      <w:tr w:rsidR="003C4195" w:rsidRPr="00233FB9" w14:paraId="6738E63D" w14:textId="77777777" w:rsidTr="00AC27B7">
        <w:trPr>
          <w:trHeight w:val="917"/>
        </w:trPr>
        <w:tc>
          <w:tcPr>
            <w:tcW w:w="3124" w:type="dxa"/>
            <w:gridSpan w:val="3"/>
            <w:shd w:val="clear" w:color="auto" w:fill="FFE9BF"/>
            <w:vAlign w:val="center"/>
          </w:tcPr>
          <w:p w14:paraId="1E94CD96" w14:textId="77777777" w:rsidR="004A7DD7" w:rsidRPr="00233FB9" w:rsidRDefault="004A7DD7" w:rsidP="002609C7">
            <w:pPr>
              <w:spacing w:line="276" w:lineRule="auto"/>
              <w:rPr>
                <w:rFonts w:ascii="Arial Narrow" w:hAnsi="Arial Narrow"/>
              </w:rPr>
            </w:pPr>
            <w:r w:rsidRPr="00233FB9">
              <w:rPr>
                <w:rFonts w:ascii="Arial Narrow" w:hAnsi="Arial Narrow"/>
              </w:rPr>
              <w:t xml:space="preserve"> </w:t>
            </w:r>
            <w:r w:rsidRPr="00233FB9">
              <w:rPr>
                <w:rFonts w:ascii="Arial Narrow" w:hAnsi="Arial Narrow"/>
                <w:b/>
              </w:rPr>
              <w:t>3a.</w:t>
            </w:r>
            <w:r w:rsidRPr="00233FB9">
              <w:rPr>
                <w:rFonts w:ascii="Arial Narrow" w:hAnsi="Arial Narrow"/>
              </w:rPr>
              <w:t xml:space="preserve"> </w:t>
            </w:r>
            <w:r w:rsidRPr="00233FB9">
              <w:rPr>
                <w:rFonts w:ascii="Arial Narrow" w:hAnsi="Arial Narrow"/>
                <w:b/>
                <w:bCs/>
              </w:rPr>
              <w:t>Wielkość zatrudnienia</w:t>
            </w:r>
            <w:r w:rsidR="004F4B00" w:rsidRPr="00233FB9">
              <w:rPr>
                <w:rStyle w:val="Odwoanieprzypisukocowego"/>
                <w:rFonts w:ascii="Arial Narrow" w:hAnsi="Arial Narrow"/>
                <w:b/>
                <w:bCs/>
              </w:rPr>
              <w:endnoteReference w:id="12"/>
            </w:r>
          </w:p>
        </w:tc>
        <w:tc>
          <w:tcPr>
            <w:tcW w:w="2257" w:type="dxa"/>
            <w:shd w:val="clear" w:color="auto" w:fill="FFFFFF"/>
            <w:vAlign w:val="center"/>
          </w:tcPr>
          <w:p w14:paraId="4D9FC769" w14:textId="77777777" w:rsidR="004A7DD7" w:rsidRPr="00233FB9" w:rsidRDefault="004A7DD7" w:rsidP="00687C35">
            <w:pPr>
              <w:pStyle w:val="Tekstpodstawowy"/>
              <w:spacing w:line="276" w:lineRule="auto"/>
              <w:jc w:val="center"/>
              <w:rPr>
                <w:rFonts w:ascii="Arial Narrow" w:hAnsi="Arial Narrow"/>
                <w:bCs/>
                <w:sz w:val="22"/>
                <w:szCs w:val="22"/>
                <w:lang w:val="pl-PL"/>
              </w:rPr>
            </w:pPr>
          </w:p>
        </w:tc>
        <w:tc>
          <w:tcPr>
            <w:tcW w:w="2267" w:type="dxa"/>
            <w:gridSpan w:val="2"/>
            <w:vAlign w:val="center"/>
          </w:tcPr>
          <w:p w14:paraId="05B1F1C5" w14:textId="77777777" w:rsidR="004A7DD7" w:rsidRPr="00233FB9" w:rsidRDefault="004A7DD7" w:rsidP="00687C35">
            <w:pPr>
              <w:spacing w:line="276" w:lineRule="auto"/>
              <w:jc w:val="center"/>
              <w:rPr>
                <w:rFonts w:ascii="Arial Narrow" w:hAnsi="Arial Narrow"/>
                <w:bCs/>
              </w:rPr>
            </w:pPr>
          </w:p>
        </w:tc>
        <w:tc>
          <w:tcPr>
            <w:tcW w:w="2022" w:type="dxa"/>
            <w:gridSpan w:val="2"/>
            <w:vAlign w:val="center"/>
          </w:tcPr>
          <w:p w14:paraId="1694D841" w14:textId="77777777" w:rsidR="004A7DD7" w:rsidRPr="00233FB9" w:rsidRDefault="004A7DD7" w:rsidP="00687C35">
            <w:pPr>
              <w:spacing w:line="276" w:lineRule="auto"/>
              <w:jc w:val="center"/>
              <w:rPr>
                <w:rFonts w:ascii="Arial Narrow" w:hAnsi="Arial Narrow"/>
                <w:bCs/>
              </w:rPr>
            </w:pPr>
          </w:p>
        </w:tc>
      </w:tr>
      <w:tr w:rsidR="003C4195" w:rsidRPr="00233FB9" w14:paraId="77B5BA36" w14:textId="77777777" w:rsidTr="00AC27B7">
        <w:trPr>
          <w:trHeight w:val="1001"/>
        </w:trPr>
        <w:tc>
          <w:tcPr>
            <w:tcW w:w="3124" w:type="dxa"/>
            <w:gridSpan w:val="3"/>
            <w:shd w:val="clear" w:color="auto" w:fill="FFE9BF"/>
            <w:vAlign w:val="center"/>
          </w:tcPr>
          <w:p w14:paraId="0CE5ADF2" w14:textId="77777777" w:rsidR="004A7DD7" w:rsidRPr="00233FB9" w:rsidRDefault="004A7DD7" w:rsidP="002609C7">
            <w:pPr>
              <w:spacing w:line="276" w:lineRule="auto"/>
              <w:rPr>
                <w:rFonts w:ascii="Arial Narrow" w:hAnsi="Arial Narrow"/>
              </w:rPr>
            </w:pPr>
            <w:r w:rsidRPr="00233FB9">
              <w:rPr>
                <w:rFonts w:ascii="Arial Narrow" w:hAnsi="Arial Narrow"/>
                <w:b/>
                <w:bCs/>
              </w:rPr>
              <w:t xml:space="preserve"> 3b. Obroty ze sprzedaży netto</w:t>
            </w:r>
            <w:r w:rsidR="004F4B00" w:rsidRPr="00233FB9">
              <w:rPr>
                <w:rStyle w:val="Odwoanieprzypisukocowego"/>
                <w:rFonts w:ascii="Arial Narrow" w:hAnsi="Arial Narrow"/>
                <w:b/>
                <w:bCs/>
              </w:rPr>
              <w:endnoteReference w:id="13"/>
            </w:r>
            <w:r w:rsidRPr="00233FB9">
              <w:rPr>
                <w:rFonts w:ascii="Arial Narrow" w:hAnsi="Arial Narrow"/>
                <w:b/>
                <w:bCs/>
              </w:rPr>
              <w:t xml:space="preserve"> </w:t>
            </w:r>
          </w:p>
          <w:p w14:paraId="624ED316" w14:textId="77777777" w:rsidR="004A7DD7" w:rsidRPr="00233FB9" w:rsidRDefault="004A7DD7" w:rsidP="002609C7">
            <w:pPr>
              <w:spacing w:line="276" w:lineRule="auto"/>
              <w:jc w:val="left"/>
              <w:rPr>
                <w:rFonts w:ascii="Arial Narrow" w:hAnsi="Arial Narrow"/>
                <w:i/>
                <w:iCs/>
              </w:rPr>
            </w:pPr>
            <w:r w:rsidRPr="00233FB9">
              <w:rPr>
                <w:rFonts w:ascii="Arial Narrow" w:hAnsi="Arial Narrow"/>
                <w:i/>
                <w:iCs/>
              </w:rPr>
              <w:t>(w tys. EUR na koniec roku obrotowego)</w:t>
            </w:r>
          </w:p>
          <w:p w14:paraId="0504D959" w14:textId="77777777" w:rsidR="004A7DD7" w:rsidRPr="00233FB9" w:rsidRDefault="004A7DD7" w:rsidP="002609C7">
            <w:pPr>
              <w:spacing w:line="276" w:lineRule="auto"/>
              <w:rPr>
                <w:rFonts w:ascii="Arial Narrow" w:hAnsi="Arial Narrow"/>
                <w:b/>
                <w:bCs/>
              </w:rPr>
            </w:pPr>
          </w:p>
        </w:tc>
        <w:tc>
          <w:tcPr>
            <w:tcW w:w="2257" w:type="dxa"/>
            <w:shd w:val="clear" w:color="auto" w:fill="FFFFFF"/>
            <w:vAlign w:val="center"/>
          </w:tcPr>
          <w:p w14:paraId="2612E375" w14:textId="77777777" w:rsidR="004A7DD7" w:rsidRPr="00233FB9" w:rsidRDefault="004A7DD7" w:rsidP="00687C35">
            <w:pPr>
              <w:pStyle w:val="Tekstpodstawowy"/>
              <w:spacing w:line="276" w:lineRule="auto"/>
              <w:jc w:val="center"/>
              <w:rPr>
                <w:rFonts w:ascii="Arial Narrow" w:hAnsi="Arial Narrow"/>
                <w:bCs/>
                <w:sz w:val="22"/>
                <w:szCs w:val="22"/>
                <w:lang w:val="pl-PL"/>
              </w:rPr>
            </w:pPr>
          </w:p>
        </w:tc>
        <w:tc>
          <w:tcPr>
            <w:tcW w:w="2267" w:type="dxa"/>
            <w:gridSpan w:val="2"/>
            <w:vAlign w:val="center"/>
          </w:tcPr>
          <w:p w14:paraId="3DACB4DA" w14:textId="77777777" w:rsidR="004A7DD7" w:rsidRPr="00233FB9" w:rsidRDefault="004A7DD7" w:rsidP="00687C35">
            <w:pPr>
              <w:spacing w:line="276" w:lineRule="auto"/>
              <w:jc w:val="center"/>
              <w:rPr>
                <w:rFonts w:ascii="Arial Narrow" w:hAnsi="Arial Narrow"/>
                <w:bCs/>
              </w:rPr>
            </w:pPr>
          </w:p>
        </w:tc>
        <w:tc>
          <w:tcPr>
            <w:tcW w:w="2022" w:type="dxa"/>
            <w:gridSpan w:val="2"/>
            <w:vAlign w:val="center"/>
          </w:tcPr>
          <w:p w14:paraId="25A2F5A0" w14:textId="77777777" w:rsidR="004A7DD7" w:rsidRPr="00233FB9" w:rsidRDefault="004A7DD7" w:rsidP="00687C35">
            <w:pPr>
              <w:spacing w:line="276" w:lineRule="auto"/>
              <w:jc w:val="center"/>
              <w:rPr>
                <w:rFonts w:ascii="Arial Narrow" w:hAnsi="Arial Narrow"/>
                <w:bCs/>
              </w:rPr>
            </w:pPr>
          </w:p>
        </w:tc>
      </w:tr>
      <w:tr w:rsidR="003C4195" w:rsidRPr="00233FB9" w14:paraId="765930E1" w14:textId="77777777" w:rsidTr="00AC27B7">
        <w:trPr>
          <w:trHeight w:val="937"/>
        </w:trPr>
        <w:tc>
          <w:tcPr>
            <w:tcW w:w="3124" w:type="dxa"/>
            <w:gridSpan w:val="3"/>
            <w:shd w:val="clear" w:color="auto" w:fill="FFE9BF"/>
            <w:vAlign w:val="center"/>
          </w:tcPr>
          <w:p w14:paraId="11B5A793" w14:textId="77777777" w:rsidR="004A7DD7" w:rsidRPr="00233FB9" w:rsidRDefault="004A7DD7" w:rsidP="002609C7">
            <w:pPr>
              <w:spacing w:line="276" w:lineRule="auto"/>
              <w:rPr>
                <w:rFonts w:ascii="Arial Narrow" w:hAnsi="Arial Narrow"/>
              </w:rPr>
            </w:pPr>
            <w:r w:rsidRPr="00233FB9">
              <w:rPr>
                <w:rFonts w:ascii="Arial Narrow" w:hAnsi="Arial Narrow"/>
                <w:b/>
                <w:bCs/>
              </w:rPr>
              <w:t>3c. Suma aktywów bilansu</w:t>
            </w:r>
            <w:r w:rsidRPr="00233FB9">
              <w:rPr>
                <w:rFonts w:ascii="Arial Narrow" w:hAnsi="Arial Narrow"/>
              </w:rPr>
              <w:t xml:space="preserve"> </w:t>
            </w:r>
            <w:r w:rsidR="004F4B00" w:rsidRPr="00233FB9">
              <w:rPr>
                <w:rStyle w:val="Odwoanieprzypisukocowego"/>
                <w:rFonts w:ascii="Arial Narrow" w:hAnsi="Arial Narrow"/>
              </w:rPr>
              <w:endnoteReference w:id="14"/>
            </w:r>
          </w:p>
          <w:p w14:paraId="00EA72EB" w14:textId="77777777" w:rsidR="004A7DD7" w:rsidRPr="00233FB9" w:rsidRDefault="004A7DD7" w:rsidP="002609C7">
            <w:pPr>
              <w:spacing w:line="276" w:lineRule="auto"/>
              <w:rPr>
                <w:rFonts w:ascii="Arial Narrow" w:hAnsi="Arial Narrow"/>
                <w:i/>
                <w:iCs/>
              </w:rPr>
            </w:pPr>
            <w:r w:rsidRPr="00233FB9">
              <w:rPr>
                <w:rFonts w:ascii="Arial Narrow" w:hAnsi="Arial Narrow"/>
                <w:i/>
                <w:iCs/>
              </w:rPr>
              <w:t>(w tys. EUR)</w:t>
            </w:r>
          </w:p>
        </w:tc>
        <w:tc>
          <w:tcPr>
            <w:tcW w:w="2257" w:type="dxa"/>
            <w:shd w:val="clear" w:color="auto" w:fill="FFFFFF"/>
            <w:vAlign w:val="center"/>
          </w:tcPr>
          <w:p w14:paraId="3D4763E8" w14:textId="77777777" w:rsidR="004A7DD7" w:rsidRPr="00233FB9" w:rsidRDefault="004A7DD7" w:rsidP="00687C35">
            <w:pPr>
              <w:spacing w:line="276" w:lineRule="auto"/>
              <w:jc w:val="center"/>
              <w:rPr>
                <w:rFonts w:ascii="Arial Narrow" w:hAnsi="Arial Narrow"/>
              </w:rPr>
            </w:pPr>
          </w:p>
        </w:tc>
        <w:tc>
          <w:tcPr>
            <w:tcW w:w="2267" w:type="dxa"/>
            <w:gridSpan w:val="2"/>
            <w:vAlign w:val="center"/>
          </w:tcPr>
          <w:p w14:paraId="76D0A082" w14:textId="77777777" w:rsidR="004A7DD7" w:rsidRPr="00233FB9" w:rsidRDefault="004A7DD7" w:rsidP="00687C35">
            <w:pPr>
              <w:spacing w:line="276" w:lineRule="auto"/>
              <w:jc w:val="center"/>
              <w:rPr>
                <w:rFonts w:ascii="Arial Narrow" w:hAnsi="Arial Narrow"/>
                <w:bCs/>
              </w:rPr>
            </w:pPr>
          </w:p>
        </w:tc>
        <w:tc>
          <w:tcPr>
            <w:tcW w:w="2022" w:type="dxa"/>
            <w:gridSpan w:val="2"/>
            <w:vAlign w:val="center"/>
          </w:tcPr>
          <w:p w14:paraId="3CAA8FBE" w14:textId="77777777" w:rsidR="004A7DD7" w:rsidRPr="00233FB9" w:rsidRDefault="004A7DD7" w:rsidP="00687C35">
            <w:pPr>
              <w:spacing w:line="276" w:lineRule="auto"/>
              <w:jc w:val="center"/>
              <w:rPr>
                <w:rFonts w:ascii="Arial Narrow" w:hAnsi="Arial Narrow"/>
                <w:bCs/>
              </w:rPr>
            </w:pPr>
          </w:p>
        </w:tc>
      </w:tr>
    </w:tbl>
    <w:p w14:paraId="56B5252B" w14:textId="77777777" w:rsidR="00EA7E29" w:rsidRPr="00233FB9" w:rsidRDefault="00EA7E29" w:rsidP="002609C7">
      <w:pPr>
        <w:autoSpaceDE w:val="0"/>
        <w:autoSpaceDN w:val="0"/>
        <w:adjustRightInd w:val="0"/>
        <w:spacing w:line="276" w:lineRule="auto"/>
        <w:rPr>
          <w:rFonts w:ascii="Arial Narrow" w:hAnsi="Arial Narrow" w:cs="Calibri"/>
          <w:b/>
          <w:bCs/>
        </w:rPr>
      </w:pPr>
    </w:p>
    <w:p w14:paraId="7E5FBF27" w14:textId="77777777" w:rsidR="008F478B" w:rsidRPr="00233FB9" w:rsidRDefault="008F478B" w:rsidP="002609C7">
      <w:pPr>
        <w:autoSpaceDE w:val="0"/>
        <w:autoSpaceDN w:val="0"/>
        <w:adjustRightInd w:val="0"/>
        <w:spacing w:line="276" w:lineRule="auto"/>
        <w:rPr>
          <w:rFonts w:ascii="Arial Narrow" w:hAnsi="Arial Narrow" w:cs="Calibri"/>
          <w:b/>
          <w:bCs/>
        </w:rPr>
      </w:pPr>
    </w:p>
    <w:p w14:paraId="6D5A3611" w14:textId="77777777" w:rsidR="00C349F2" w:rsidRPr="00233FB9" w:rsidRDefault="00C349F2" w:rsidP="002609C7">
      <w:pPr>
        <w:autoSpaceDE w:val="0"/>
        <w:autoSpaceDN w:val="0"/>
        <w:adjustRightInd w:val="0"/>
        <w:spacing w:line="276" w:lineRule="auto"/>
        <w:rPr>
          <w:rFonts w:ascii="Arial Narrow" w:hAnsi="Arial Narrow" w:cs="Calibri"/>
          <w:b/>
          <w:bCs/>
        </w:rPr>
      </w:pPr>
    </w:p>
    <w:p w14:paraId="3A3547E2" w14:textId="77777777" w:rsidR="009C5FC9" w:rsidRPr="00233FB9" w:rsidRDefault="009C5FC9" w:rsidP="009C5FC9">
      <w:pPr>
        <w:pStyle w:val="Akapitzlist"/>
        <w:autoSpaceDE w:val="0"/>
        <w:autoSpaceDN w:val="0"/>
        <w:adjustRightInd w:val="0"/>
        <w:spacing w:line="276" w:lineRule="auto"/>
        <w:ind w:left="5664" w:firstLine="708"/>
        <w:jc w:val="right"/>
        <w:rPr>
          <w:rFonts w:ascii="Arial Narrow" w:hAnsi="Arial Narrow" w:cs="Calibri"/>
          <w:bCs/>
        </w:rPr>
      </w:pPr>
      <w:r w:rsidRPr="00233FB9">
        <w:rPr>
          <w:rFonts w:ascii="Arial Narrow" w:hAnsi="Arial Narrow" w:cs="Calibri"/>
          <w:bCs/>
        </w:rPr>
        <w:t>…………………………………….</w:t>
      </w:r>
    </w:p>
    <w:p w14:paraId="291387BD" w14:textId="63CB44AC" w:rsidR="00424C9C" w:rsidRPr="00233FB9" w:rsidRDefault="009C5FC9" w:rsidP="00575CB9">
      <w:pPr>
        <w:pStyle w:val="Tekstpodstawowy"/>
        <w:spacing w:line="276" w:lineRule="auto"/>
        <w:jc w:val="right"/>
        <w:rPr>
          <w:rFonts w:ascii="Arial Narrow" w:hAnsi="Arial Narrow" w:cs="Calibri"/>
          <w:i/>
          <w:iCs/>
          <w:sz w:val="22"/>
          <w:szCs w:val="22"/>
          <w:vertAlign w:val="superscript"/>
          <w:lang w:val="pl-PL"/>
        </w:rPr>
      </w:pPr>
      <w:r w:rsidRPr="00233FB9">
        <w:rPr>
          <w:rFonts w:ascii="Arial Narrow" w:hAnsi="Arial Narrow" w:cs="Calibri"/>
          <w:i/>
          <w:iCs/>
          <w:sz w:val="22"/>
          <w:szCs w:val="22"/>
          <w:vertAlign w:val="superscript"/>
          <w:lang w:val="pl-PL"/>
        </w:rPr>
        <w:t>(data i podpis</w:t>
      </w:r>
      <w:r w:rsidR="007A7ECD" w:rsidRPr="00233FB9">
        <w:rPr>
          <w:rFonts w:ascii="Arial Narrow" w:hAnsi="Arial Narrow" w:cs="Calibri"/>
          <w:i/>
          <w:iCs/>
          <w:sz w:val="22"/>
          <w:szCs w:val="22"/>
          <w:vertAlign w:val="superscript"/>
          <w:lang w:val="pl-PL"/>
        </w:rPr>
        <w:t xml:space="preserve"> Wnioskodawcy</w:t>
      </w:r>
      <w:r w:rsidRPr="00233FB9">
        <w:rPr>
          <w:rFonts w:ascii="Arial Narrow" w:hAnsi="Arial Narrow" w:cs="Calibri"/>
          <w:i/>
          <w:iCs/>
          <w:sz w:val="22"/>
          <w:szCs w:val="22"/>
          <w:vertAlign w:val="superscript"/>
          <w:lang w:val="pl-PL"/>
        </w:rPr>
        <w:t xml:space="preserve">) </w:t>
      </w:r>
      <w:r w:rsidR="00424C9C" w:rsidRPr="00233FB9">
        <w:rPr>
          <w:rFonts w:ascii="Arial Narrow" w:hAnsi="Arial Narrow" w:cs="Calibri"/>
          <w:b/>
          <w:bCs/>
        </w:rPr>
        <w:br w:type="page"/>
      </w:r>
    </w:p>
    <w:p w14:paraId="6D4B20F1" w14:textId="1DB53D76" w:rsidR="005F25C1" w:rsidRPr="00233FB9" w:rsidRDefault="005F25C1" w:rsidP="002609C7">
      <w:pPr>
        <w:pStyle w:val="Akapitzlist"/>
        <w:autoSpaceDE w:val="0"/>
        <w:autoSpaceDN w:val="0"/>
        <w:adjustRightInd w:val="0"/>
        <w:spacing w:line="276" w:lineRule="auto"/>
        <w:ind w:left="0"/>
        <w:jc w:val="center"/>
        <w:rPr>
          <w:rFonts w:ascii="Arial Narrow" w:hAnsi="Arial Narrow" w:cs="Calibri"/>
          <w:b/>
          <w:bCs/>
        </w:rPr>
      </w:pPr>
      <w:r w:rsidRPr="00233FB9">
        <w:rPr>
          <w:rFonts w:ascii="Arial Narrow" w:hAnsi="Arial Narrow" w:cs="Calibri"/>
          <w:b/>
          <w:bCs/>
        </w:rPr>
        <w:lastRenderedPageBreak/>
        <w:t xml:space="preserve">ZAŁĄCZNIK 2 DO OŚWIADCZENIA O SPEŁNIANIU KRYTERIÓW </w:t>
      </w:r>
      <w:r w:rsidR="0018451C" w:rsidRPr="00233FB9">
        <w:rPr>
          <w:rFonts w:ascii="Arial Narrow" w:hAnsi="Arial Narrow" w:cs="Calibri"/>
          <w:b/>
          <w:bCs/>
        </w:rPr>
        <w:t>MŚP</w:t>
      </w:r>
    </w:p>
    <w:p w14:paraId="763BC219" w14:textId="77777777" w:rsidR="00C66E84" w:rsidRPr="00233FB9" w:rsidRDefault="00C66E84" w:rsidP="002609C7">
      <w:pPr>
        <w:pStyle w:val="Akapitzlist"/>
        <w:autoSpaceDE w:val="0"/>
        <w:autoSpaceDN w:val="0"/>
        <w:adjustRightInd w:val="0"/>
        <w:spacing w:line="276" w:lineRule="auto"/>
        <w:ind w:left="0"/>
        <w:jc w:val="center"/>
        <w:rPr>
          <w:rFonts w:ascii="Arial Narrow" w:hAnsi="Arial Narrow" w:cs="Calibri"/>
          <w:b/>
          <w:bCs/>
        </w:rPr>
      </w:pPr>
      <w:r w:rsidRPr="00233FB9">
        <w:rPr>
          <w:rFonts w:ascii="Arial Narrow" w:hAnsi="Arial Narrow" w:cs="Calibri"/>
          <w:b/>
          <w:bCs/>
        </w:rPr>
        <w:t>INFORMACJE PRZEDSTAWIANE PRZEZ PRZEDSIĘBIORSTWO PARTNERSKIE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402"/>
        <w:gridCol w:w="2127"/>
        <w:gridCol w:w="708"/>
        <w:gridCol w:w="993"/>
        <w:gridCol w:w="1701"/>
      </w:tblGrid>
      <w:tr w:rsidR="003C4195" w:rsidRPr="00233FB9" w14:paraId="19C9E404" w14:textId="77777777" w:rsidTr="00AC27B7">
        <w:trPr>
          <w:trHeight w:val="601"/>
        </w:trPr>
        <w:tc>
          <w:tcPr>
            <w:tcW w:w="9640" w:type="dxa"/>
            <w:gridSpan w:val="6"/>
            <w:shd w:val="clear" w:color="auto" w:fill="F6B500"/>
            <w:vAlign w:val="center"/>
          </w:tcPr>
          <w:p w14:paraId="6D921F5B" w14:textId="77777777" w:rsidR="000F4C60" w:rsidRPr="00233FB9" w:rsidRDefault="00D15224" w:rsidP="00684F9D">
            <w:pPr>
              <w:numPr>
                <w:ilvl w:val="0"/>
                <w:numId w:val="6"/>
              </w:numPr>
              <w:spacing w:line="276" w:lineRule="auto"/>
              <w:ind w:left="356" w:hanging="356"/>
              <w:rPr>
                <w:rFonts w:ascii="Arial Narrow" w:hAnsi="Arial Narrow"/>
                <w:b/>
                <w:bCs/>
              </w:rPr>
            </w:pPr>
            <w:r w:rsidRPr="00233FB9">
              <w:rPr>
                <w:rFonts w:ascii="Arial Narrow" w:hAnsi="Arial Narrow"/>
                <w:b/>
                <w:bCs/>
              </w:rPr>
              <w:t>Czy któraś z poniższych relacji zachodzi pomiędzy</w:t>
            </w:r>
            <w:r w:rsidR="000F4C60" w:rsidRPr="00233FB9">
              <w:rPr>
                <w:rFonts w:ascii="Arial Narrow" w:hAnsi="Arial Narrow"/>
                <w:b/>
                <w:bCs/>
              </w:rPr>
              <w:t xml:space="preserve"> przedsiębiorstwem </w:t>
            </w:r>
            <w:r w:rsidR="00EA1D4D" w:rsidRPr="00233FB9">
              <w:rPr>
                <w:rFonts w:ascii="Arial Narrow" w:hAnsi="Arial Narrow"/>
                <w:b/>
                <w:bCs/>
              </w:rPr>
              <w:t xml:space="preserve"> </w:t>
            </w:r>
            <w:r w:rsidR="005C0CF2" w:rsidRPr="00233FB9">
              <w:rPr>
                <w:rFonts w:ascii="Arial Narrow" w:hAnsi="Arial Narrow"/>
                <w:b/>
                <w:bCs/>
              </w:rPr>
              <w:t>Wnioskodawcy</w:t>
            </w:r>
            <w:r w:rsidR="00EA1D4D" w:rsidRPr="00233FB9">
              <w:rPr>
                <w:rFonts w:ascii="Arial Narrow" w:hAnsi="Arial Narrow"/>
                <w:b/>
                <w:bCs/>
              </w:rPr>
              <w:br/>
            </w:r>
            <w:r w:rsidR="000F4C60" w:rsidRPr="00233FB9">
              <w:rPr>
                <w:rFonts w:ascii="Arial Narrow" w:hAnsi="Arial Narrow"/>
                <w:b/>
                <w:bCs/>
              </w:rPr>
              <w:t xml:space="preserve">w Projekcie, </w:t>
            </w:r>
            <w:r w:rsidRPr="00233FB9">
              <w:rPr>
                <w:rFonts w:ascii="Arial Narrow" w:hAnsi="Arial Narrow"/>
                <w:b/>
                <w:bCs/>
              </w:rPr>
              <w:t xml:space="preserve">a innym podmiotem na podstawie umowy, porozumienia lub uzgodnienia </w:t>
            </w:r>
            <w:r w:rsidR="00025235" w:rsidRPr="00233FB9">
              <w:rPr>
                <w:rFonts w:ascii="Arial Narrow" w:hAnsi="Arial Narrow"/>
                <w:b/>
                <w:bCs/>
              </w:rPr>
              <w:br/>
            </w:r>
            <w:r w:rsidRPr="00233FB9">
              <w:rPr>
                <w:rFonts w:ascii="Arial Narrow" w:hAnsi="Arial Narrow"/>
                <w:b/>
                <w:bCs/>
              </w:rPr>
              <w:t>z podmiotami trzecimi?</w:t>
            </w:r>
            <w:r w:rsidR="00E97B7B" w:rsidRPr="00233FB9">
              <w:rPr>
                <w:rStyle w:val="Odwoanieprzypisukocowego"/>
                <w:rFonts w:ascii="Arial Narrow" w:hAnsi="Arial Narrow"/>
                <w:b/>
                <w:bCs/>
              </w:rPr>
              <w:endnoteReference w:id="15"/>
            </w:r>
          </w:p>
        </w:tc>
      </w:tr>
      <w:tr w:rsidR="003C4195" w:rsidRPr="00233FB9" w14:paraId="58215387" w14:textId="77777777" w:rsidTr="00AC27B7">
        <w:trPr>
          <w:trHeight w:val="987"/>
        </w:trPr>
        <w:tc>
          <w:tcPr>
            <w:tcW w:w="6238" w:type="dxa"/>
            <w:gridSpan w:val="3"/>
            <w:shd w:val="clear" w:color="auto" w:fill="FFE9BF"/>
            <w:vAlign w:val="center"/>
          </w:tcPr>
          <w:p w14:paraId="713D2DF7" w14:textId="77777777" w:rsidR="00EC51A8" w:rsidRPr="00233FB9" w:rsidRDefault="00D15224" w:rsidP="00C248DE">
            <w:pPr>
              <w:spacing w:line="276" w:lineRule="auto"/>
              <w:ind w:left="356" w:hanging="356"/>
              <w:rPr>
                <w:rFonts w:ascii="Arial Narrow" w:hAnsi="Arial Narrow"/>
                <w:bCs/>
              </w:rPr>
            </w:pPr>
            <w:r w:rsidRPr="00233FB9">
              <w:rPr>
                <w:rFonts w:ascii="Arial Narrow" w:hAnsi="Arial Narrow"/>
                <w:b/>
                <w:bCs/>
              </w:rPr>
              <w:t>1</w:t>
            </w:r>
            <w:r w:rsidR="00412D80" w:rsidRPr="00233FB9">
              <w:rPr>
                <w:rFonts w:ascii="Arial Narrow" w:hAnsi="Arial Narrow"/>
                <w:b/>
                <w:bCs/>
              </w:rPr>
              <w:t>a</w:t>
            </w:r>
            <w:r w:rsidRPr="00233FB9">
              <w:rPr>
                <w:rFonts w:ascii="Arial Narrow" w:hAnsi="Arial Narrow"/>
                <w:b/>
                <w:bCs/>
              </w:rPr>
              <w:t>.</w:t>
            </w:r>
            <w:r w:rsidRPr="00233FB9">
              <w:rPr>
                <w:rFonts w:ascii="Arial Narrow" w:hAnsi="Arial Narrow"/>
                <w:bCs/>
              </w:rPr>
              <w:t xml:space="preserve"> posiadane udziały/akcje w innym podmiocie</w:t>
            </w:r>
            <w:r w:rsidR="008F558C" w:rsidRPr="00233FB9">
              <w:rPr>
                <w:rFonts w:ascii="Arial Narrow" w:hAnsi="Arial Narrow"/>
                <w:bCs/>
              </w:rPr>
              <w:t xml:space="preserve"> bądź też inny podmiot posiada udziały/akcje w przedsiębiorstwie </w:t>
            </w:r>
            <w:r w:rsidR="005C0CF2" w:rsidRPr="00233FB9">
              <w:rPr>
                <w:rFonts w:ascii="Arial Narrow" w:hAnsi="Arial Narrow"/>
                <w:bCs/>
              </w:rPr>
              <w:t>Wnioskodawcy</w:t>
            </w:r>
            <w:r w:rsidR="008B7F3D" w:rsidRPr="00233FB9">
              <w:rPr>
                <w:rFonts w:ascii="Arial Narrow" w:hAnsi="Arial Narrow"/>
                <w:bCs/>
              </w:rPr>
              <w:t>?</w:t>
            </w:r>
          </w:p>
        </w:tc>
        <w:tc>
          <w:tcPr>
            <w:tcW w:w="1701" w:type="dxa"/>
            <w:gridSpan w:val="2"/>
            <w:vAlign w:val="center"/>
          </w:tcPr>
          <w:p w14:paraId="531945A1" w14:textId="77777777" w:rsidR="00D15224"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tak</w:t>
            </w:r>
          </w:p>
        </w:tc>
        <w:tc>
          <w:tcPr>
            <w:tcW w:w="1701" w:type="dxa"/>
            <w:vAlign w:val="center"/>
          </w:tcPr>
          <w:p w14:paraId="0B9116B8" w14:textId="77777777" w:rsidR="000D078B"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nie</w:t>
            </w:r>
          </w:p>
        </w:tc>
      </w:tr>
      <w:tr w:rsidR="003C4195" w:rsidRPr="00233FB9" w14:paraId="514D3A5D" w14:textId="77777777" w:rsidTr="00AC27B7">
        <w:trPr>
          <w:trHeight w:val="373"/>
        </w:trPr>
        <w:tc>
          <w:tcPr>
            <w:tcW w:w="709" w:type="dxa"/>
            <w:shd w:val="clear" w:color="auto" w:fill="FFE9BF"/>
            <w:vAlign w:val="center"/>
          </w:tcPr>
          <w:p w14:paraId="118E5536" w14:textId="77777777" w:rsidR="005F25C1" w:rsidRPr="00233FB9" w:rsidRDefault="005F25C1" w:rsidP="002609C7">
            <w:pPr>
              <w:spacing w:line="276" w:lineRule="auto"/>
              <w:rPr>
                <w:rFonts w:ascii="Arial Narrow" w:hAnsi="Arial Narrow"/>
                <w:b/>
                <w:bCs/>
              </w:rPr>
            </w:pPr>
            <w:r w:rsidRPr="00233FB9">
              <w:rPr>
                <w:rFonts w:ascii="Arial Narrow" w:hAnsi="Arial Narrow"/>
                <w:b/>
                <w:bCs/>
              </w:rPr>
              <w:t>Opis:</w:t>
            </w:r>
          </w:p>
        </w:tc>
        <w:tc>
          <w:tcPr>
            <w:tcW w:w="8931" w:type="dxa"/>
            <w:gridSpan w:val="5"/>
            <w:shd w:val="clear" w:color="auto" w:fill="auto"/>
            <w:vAlign w:val="center"/>
          </w:tcPr>
          <w:p w14:paraId="1C67B310" w14:textId="77777777" w:rsidR="005F25C1" w:rsidRPr="00233FB9" w:rsidRDefault="005F25C1" w:rsidP="00C248DE">
            <w:pPr>
              <w:spacing w:line="276" w:lineRule="auto"/>
              <w:jc w:val="left"/>
              <w:rPr>
                <w:rFonts w:ascii="Arial Narrow" w:hAnsi="Arial Narrow"/>
                <w:b/>
                <w:bCs/>
              </w:rPr>
            </w:pPr>
          </w:p>
        </w:tc>
      </w:tr>
      <w:tr w:rsidR="003C4195" w:rsidRPr="00233FB9" w14:paraId="292E3586" w14:textId="77777777" w:rsidTr="00AC27B7">
        <w:trPr>
          <w:trHeight w:val="567"/>
        </w:trPr>
        <w:tc>
          <w:tcPr>
            <w:tcW w:w="6238" w:type="dxa"/>
            <w:gridSpan w:val="3"/>
            <w:shd w:val="clear" w:color="auto" w:fill="FFE9BF"/>
            <w:vAlign w:val="center"/>
          </w:tcPr>
          <w:p w14:paraId="1AC4DB8D" w14:textId="77777777" w:rsidR="00EC51A8" w:rsidRPr="00233FB9" w:rsidRDefault="00D15224" w:rsidP="00C248DE">
            <w:pPr>
              <w:spacing w:line="276" w:lineRule="auto"/>
              <w:ind w:left="356" w:hanging="356"/>
              <w:rPr>
                <w:rFonts w:ascii="Arial Narrow" w:hAnsi="Arial Narrow"/>
                <w:bCs/>
              </w:rPr>
            </w:pPr>
            <w:r w:rsidRPr="00233FB9">
              <w:rPr>
                <w:rFonts w:ascii="Arial Narrow" w:hAnsi="Arial Narrow"/>
                <w:b/>
                <w:bCs/>
              </w:rPr>
              <w:t>1b.</w:t>
            </w:r>
            <w:r w:rsidRPr="00233FB9">
              <w:rPr>
                <w:rFonts w:ascii="Arial Narrow" w:hAnsi="Arial Narrow"/>
                <w:bCs/>
              </w:rPr>
              <w:t xml:space="preserve"> korzystanie z prawa głosu jako udziałowiec/ </w:t>
            </w:r>
            <w:r w:rsidR="000D078B" w:rsidRPr="00233FB9">
              <w:rPr>
                <w:rFonts w:ascii="Arial Narrow" w:hAnsi="Arial Narrow"/>
                <w:bCs/>
              </w:rPr>
              <w:t>akcjonariusz</w:t>
            </w:r>
            <w:r w:rsidRPr="00233FB9">
              <w:rPr>
                <w:rFonts w:ascii="Arial Narrow" w:hAnsi="Arial Narrow"/>
                <w:bCs/>
              </w:rPr>
              <w:t xml:space="preserve">/ członek </w:t>
            </w:r>
            <w:r w:rsidR="00195FB9" w:rsidRPr="00233FB9">
              <w:rPr>
                <w:rFonts w:ascii="Arial Narrow" w:hAnsi="Arial Narrow"/>
                <w:bCs/>
              </w:rPr>
              <w:br/>
            </w:r>
            <w:r w:rsidRPr="00233FB9">
              <w:rPr>
                <w:rFonts w:ascii="Arial Narrow" w:hAnsi="Arial Narrow"/>
                <w:bCs/>
              </w:rPr>
              <w:t>w innym podmiocie</w:t>
            </w:r>
            <w:r w:rsidR="00195FB9" w:rsidRPr="00233FB9">
              <w:rPr>
                <w:rFonts w:ascii="Arial Narrow" w:hAnsi="Arial Narrow"/>
                <w:bCs/>
              </w:rPr>
              <w:t xml:space="preserve"> bądź też inny podmiot korzysta</w:t>
            </w:r>
            <w:r w:rsidR="008F558C" w:rsidRPr="00233FB9">
              <w:rPr>
                <w:rFonts w:ascii="Arial Narrow" w:hAnsi="Arial Narrow"/>
                <w:bCs/>
              </w:rPr>
              <w:t xml:space="preserve"> z prawa głosu jako ud</w:t>
            </w:r>
            <w:r w:rsidR="00195FB9" w:rsidRPr="00233FB9">
              <w:rPr>
                <w:rFonts w:ascii="Arial Narrow" w:hAnsi="Arial Narrow"/>
                <w:bCs/>
              </w:rPr>
              <w:t xml:space="preserve">ziałowiec/akcjonariusz/członek </w:t>
            </w:r>
            <w:r w:rsidR="008F558C" w:rsidRPr="00233FB9">
              <w:rPr>
                <w:rFonts w:ascii="Arial Narrow" w:hAnsi="Arial Narrow"/>
                <w:bCs/>
              </w:rPr>
              <w:t xml:space="preserve">w przedsiębiorstwie </w:t>
            </w:r>
            <w:r w:rsidR="005C0CF2" w:rsidRPr="00233FB9">
              <w:rPr>
                <w:rFonts w:ascii="Arial Narrow" w:hAnsi="Arial Narrow"/>
                <w:bCs/>
              </w:rPr>
              <w:t>Wnioskodawcy</w:t>
            </w:r>
            <w:r w:rsidR="00EA1D4D" w:rsidRPr="00233FB9">
              <w:rPr>
                <w:rFonts w:ascii="Arial Narrow" w:hAnsi="Arial Narrow"/>
                <w:bCs/>
              </w:rPr>
              <w:t xml:space="preserve"> </w:t>
            </w:r>
            <w:r w:rsidR="00EC51A8" w:rsidRPr="00233FB9">
              <w:rPr>
                <w:rFonts w:ascii="Arial Narrow" w:hAnsi="Arial Narrow"/>
                <w:bCs/>
              </w:rPr>
              <w:t xml:space="preserve"> w P</w:t>
            </w:r>
            <w:r w:rsidR="008F558C" w:rsidRPr="00233FB9">
              <w:rPr>
                <w:rFonts w:ascii="Arial Narrow" w:hAnsi="Arial Narrow"/>
                <w:bCs/>
              </w:rPr>
              <w:t>rojekcie</w:t>
            </w:r>
            <w:r w:rsidR="008B7F3D" w:rsidRPr="00233FB9">
              <w:rPr>
                <w:rFonts w:ascii="Arial Narrow" w:hAnsi="Arial Narrow"/>
                <w:bCs/>
              </w:rPr>
              <w:t>?</w:t>
            </w:r>
          </w:p>
        </w:tc>
        <w:tc>
          <w:tcPr>
            <w:tcW w:w="1701" w:type="dxa"/>
            <w:gridSpan w:val="2"/>
            <w:vAlign w:val="center"/>
          </w:tcPr>
          <w:p w14:paraId="0D277AEE" w14:textId="77777777" w:rsidR="00D15224"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tak</w:t>
            </w:r>
          </w:p>
        </w:tc>
        <w:tc>
          <w:tcPr>
            <w:tcW w:w="1701" w:type="dxa"/>
            <w:vAlign w:val="center"/>
          </w:tcPr>
          <w:p w14:paraId="3EA3B39C" w14:textId="77777777" w:rsidR="00D15224"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nie</w:t>
            </w:r>
          </w:p>
        </w:tc>
      </w:tr>
      <w:tr w:rsidR="003C4195" w:rsidRPr="00233FB9" w14:paraId="5A89BACA" w14:textId="77777777" w:rsidTr="00AC27B7">
        <w:trPr>
          <w:trHeight w:val="334"/>
        </w:trPr>
        <w:tc>
          <w:tcPr>
            <w:tcW w:w="709" w:type="dxa"/>
            <w:shd w:val="clear" w:color="auto" w:fill="FFE9BF"/>
            <w:vAlign w:val="center"/>
          </w:tcPr>
          <w:p w14:paraId="6CC824F4" w14:textId="77777777" w:rsidR="005F25C1" w:rsidRPr="00233FB9" w:rsidRDefault="005F25C1" w:rsidP="002609C7">
            <w:pPr>
              <w:spacing w:line="276" w:lineRule="auto"/>
              <w:ind w:left="356" w:hanging="356"/>
              <w:rPr>
                <w:rFonts w:ascii="Arial Narrow" w:hAnsi="Arial Narrow"/>
                <w:b/>
                <w:bCs/>
              </w:rPr>
            </w:pPr>
            <w:r w:rsidRPr="00233FB9">
              <w:rPr>
                <w:rFonts w:ascii="Arial Narrow" w:hAnsi="Arial Narrow"/>
                <w:b/>
                <w:bCs/>
              </w:rPr>
              <w:t>Opis:</w:t>
            </w:r>
          </w:p>
        </w:tc>
        <w:tc>
          <w:tcPr>
            <w:tcW w:w="8931" w:type="dxa"/>
            <w:gridSpan w:val="5"/>
            <w:shd w:val="clear" w:color="auto" w:fill="auto"/>
            <w:vAlign w:val="center"/>
          </w:tcPr>
          <w:p w14:paraId="553E8539" w14:textId="77777777" w:rsidR="005F25C1" w:rsidRPr="00233FB9" w:rsidRDefault="005F25C1" w:rsidP="00C248DE">
            <w:pPr>
              <w:spacing w:line="276" w:lineRule="auto"/>
              <w:jc w:val="left"/>
              <w:rPr>
                <w:rFonts w:ascii="Arial Narrow" w:hAnsi="Arial Narrow"/>
                <w:b/>
                <w:bCs/>
              </w:rPr>
            </w:pPr>
          </w:p>
        </w:tc>
      </w:tr>
      <w:tr w:rsidR="003C4195" w:rsidRPr="00233FB9" w14:paraId="5A4A9DC5" w14:textId="77777777" w:rsidTr="00AC27B7">
        <w:trPr>
          <w:trHeight w:val="567"/>
        </w:trPr>
        <w:tc>
          <w:tcPr>
            <w:tcW w:w="6238" w:type="dxa"/>
            <w:gridSpan w:val="3"/>
            <w:shd w:val="clear" w:color="auto" w:fill="FFE9BF"/>
            <w:vAlign w:val="center"/>
          </w:tcPr>
          <w:p w14:paraId="70CFC47A" w14:textId="77777777" w:rsidR="008F558C" w:rsidRPr="00233FB9" w:rsidRDefault="00D15224" w:rsidP="00C248DE">
            <w:pPr>
              <w:spacing w:line="276" w:lineRule="auto"/>
              <w:ind w:left="356" w:hanging="356"/>
              <w:rPr>
                <w:rFonts w:ascii="Arial Narrow" w:hAnsi="Arial Narrow"/>
                <w:i/>
              </w:rPr>
            </w:pPr>
            <w:r w:rsidRPr="00233FB9">
              <w:rPr>
                <w:rFonts w:ascii="Arial Narrow" w:hAnsi="Arial Narrow"/>
                <w:b/>
                <w:bCs/>
              </w:rPr>
              <w:t>1c.</w:t>
            </w:r>
            <w:r w:rsidR="00AF6515" w:rsidRPr="00233FB9">
              <w:rPr>
                <w:rFonts w:ascii="Arial Narrow" w:hAnsi="Arial Narrow"/>
                <w:b/>
                <w:bCs/>
              </w:rPr>
              <w:t xml:space="preserve"> </w:t>
            </w:r>
            <w:r w:rsidR="004A7DD7" w:rsidRPr="00233FB9">
              <w:rPr>
                <w:rFonts w:ascii="Arial Narrow" w:hAnsi="Arial Narrow"/>
                <w:bCs/>
              </w:rPr>
              <w:t>Jeśli w 1</w:t>
            </w:r>
            <w:r w:rsidRPr="00233FB9">
              <w:rPr>
                <w:rFonts w:ascii="Arial Narrow" w:hAnsi="Arial Narrow"/>
                <w:bCs/>
              </w:rPr>
              <w:t xml:space="preserve">a) lub b) zaznaczono opcję  </w:t>
            </w:r>
            <w:r w:rsidRPr="00233FB9">
              <w:rPr>
                <w:rFonts w:ascii="Arial Narrow" w:hAnsi="Arial Narrow"/>
                <w:b/>
                <w:bCs/>
              </w:rPr>
              <w:t>„tak”</w:t>
            </w:r>
            <w:r w:rsidRPr="00233FB9">
              <w:rPr>
                <w:rFonts w:ascii="Arial Narrow" w:hAnsi="Arial Narrow"/>
                <w:bCs/>
              </w:rPr>
              <w:t xml:space="preserve">, czy przedsiębiorstwo </w:t>
            </w:r>
            <w:r w:rsidR="005C0CF2" w:rsidRPr="00233FB9">
              <w:rPr>
                <w:rFonts w:ascii="Arial Narrow" w:hAnsi="Arial Narrow"/>
                <w:bCs/>
              </w:rPr>
              <w:t>Wnioskodawcy</w:t>
            </w:r>
            <w:r w:rsidR="00445CA0" w:rsidRPr="00233FB9">
              <w:rPr>
                <w:rFonts w:ascii="Arial Narrow" w:hAnsi="Arial Narrow"/>
                <w:bCs/>
              </w:rPr>
              <w:t xml:space="preserve"> </w:t>
            </w:r>
            <w:r w:rsidRPr="00233FB9">
              <w:rPr>
                <w:rFonts w:ascii="Arial Narrow" w:hAnsi="Arial Narrow"/>
                <w:bCs/>
              </w:rPr>
              <w:t>posiada 25% lub więcej udziałów lub głosów w innym</w:t>
            </w:r>
            <w:r w:rsidR="008B7F3D" w:rsidRPr="00233FB9">
              <w:rPr>
                <w:rFonts w:ascii="Arial Narrow" w:hAnsi="Arial Narrow"/>
                <w:bCs/>
              </w:rPr>
              <w:t>?</w:t>
            </w:r>
            <w:r w:rsidRPr="00233FB9">
              <w:rPr>
                <w:rFonts w:ascii="Arial Narrow" w:hAnsi="Arial Narrow"/>
                <w:bCs/>
              </w:rPr>
              <w:t xml:space="preserve"> </w:t>
            </w:r>
          </w:p>
        </w:tc>
        <w:tc>
          <w:tcPr>
            <w:tcW w:w="1701" w:type="dxa"/>
            <w:gridSpan w:val="2"/>
            <w:vAlign w:val="center"/>
          </w:tcPr>
          <w:p w14:paraId="6DB16824" w14:textId="77777777" w:rsidR="00D15224"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tak</w:t>
            </w:r>
          </w:p>
        </w:tc>
        <w:tc>
          <w:tcPr>
            <w:tcW w:w="1701" w:type="dxa"/>
            <w:vAlign w:val="center"/>
          </w:tcPr>
          <w:p w14:paraId="49F5159A" w14:textId="77777777" w:rsidR="00D15224" w:rsidRPr="00233FB9" w:rsidRDefault="00605A4A" w:rsidP="00397F9D">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nie</w:t>
            </w:r>
          </w:p>
        </w:tc>
      </w:tr>
      <w:tr w:rsidR="003C4195" w:rsidRPr="00233FB9" w14:paraId="0878B628" w14:textId="77777777" w:rsidTr="00AC27B7">
        <w:trPr>
          <w:trHeight w:val="356"/>
        </w:trPr>
        <w:tc>
          <w:tcPr>
            <w:tcW w:w="709" w:type="dxa"/>
            <w:shd w:val="clear" w:color="auto" w:fill="FFE9BF"/>
            <w:vAlign w:val="center"/>
          </w:tcPr>
          <w:p w14:paraId="7B936CD3" w14:textId="77777777" w:rsidR="00704C97" w:rsidRPr="00233FB9" w:rsidRDefault="00704C97" w:rsidP="002609C7">
            <w:pPr>
              <w:spacing w:line="276" w:lineRule="auto"/>
              <w:jc w:val="left"/>
              <w:rPr>
                <w:rFonts w:ascii="Arial Narrow" w:hAnsi="Arial Narrow"/>
                <w:b/>
                <w:bCs/>
              </w:rPr>
            </w:pPr>
            <w:r w:rsidRPr="00233FB9">
              <w:rPr>
                <w:rFonts w:ascii="Arial Narrow" w:hAnsi="Arial Narrow"/>
                <w:b/>
                <w:bCs/>
              </w:rPr>
              <w:t>Opis:</w:t>
            </w:r>
          </w:p>
        </w:tc>
        <w:tc>
          <w:tcPr>
            <w:tcW w:w="8931" w:type="dxa"/>
            <w:gridSpan w:val="5"/>
            <w:shd w:val="clear" w:color="auto" w:fill="FFFFFF"/>
            <w:vAlign w:val="center"/>
          </w:tcPr>
          <w:p w14:paraId="61C2C7D2" w14:textId="77777777" w:rsidR="00704C97" w:rsidRPr="00233FB9" w:rsidRDefault="00704C97" w:rsidP="002609C7">
            <w:pPr>
              <w:spacing w:line="276" w:lineRule="auto"/>
              <w:rPr>
                <w:rFonts w:ascii="Arial Narrow" w:hAnsi="Arial Narrow"/>
                <w:b/>
                <w:bCs/>
              </w:rPr>
            </w:pPr>
          </w:p>
        </w:tc>
      </w:tr>
      <w:tr w:rsidR="003C4195" w:rsidRPr="00233FB9" w14:paraId="047DDAE3" w14:textId="77777777" w:rsidTr="00AC27B7">
        <w:trPr>
          <w:trHeight w:val="567"/>
        </w:trPr>
        <w:tc>
          <w:tcPr>
            <w:tcW w:w="6238" w:type="dxa"/>
            <w:gridSpan w:val="3"/>
            <w:shd w:val="clear" w:color="auto" w:fill="FFE9BF"/>
            <w:vAlign w:val="center"/>
          </w:tcPr>
          <w:p w14:paraId="19F0E178" w14:textId="77777777" w:rsidR="008F558C" w:rsidRPr="00233FB9" w:rsidRDefault="00D15224" w:rsidP="00C248DE">
            <w:pPr>
              <w:spacing w:line="276" w:lineRule="auto"/>
              <w:ind w:left="356" w:hanging="356"/>
              <w:rPr>
                <w:rFonts w:ascii="Arial Narrow" w:hAnsi="Arial Narrow"/>
                <w:bCs/>
              </w:rPr>
            </w:pPr>
            <w:r w:rsidRPr="00233FB9">
              <w:rPr>
                <w:rFonts w:ascii="Arial Narrow" w:hAnsi="Arial Narrow"/>
                <w:b/>
                <w:bCs/>
              </w:rPr>
              <w:t xml:space="preserve"> 1d.</w:t>
            </w:r>
            <w:r w:rsidRPr="00233FB9">
              <w:rPr>
                <w:rFonts w:ascii="Arial Narrow" w:hAnsi="Arial Narrow"/>
                <w:bCs/>
              </w:rPr>
              <w:t xml:space="preserve"> Jeśli w 1 a) lub b) zaznaczono opcję  </w:t>
            </w:r>
            <w:r w:rsidRPr="00233FB9">
              <w:rPr>
                <w:rFonts w:ascii="Arial Narrow" w:hAnsi="Arial Narrow"/>
                <w:b/>
                <w:bCs/>
              </w:rPr>
              <w:t>„tak”,</w:t>
            </w:r>
            <w:r w:rsidRPr="00233FB9">
              <w:rPr>
                <w:rFonts w:ascii="Arial Narrow" w:hAnsi="Arial Narrow"/>
                <w:bCs/>
              </w:rPr>
              <w:t xml:space="preserve"> czy</w:t>
            </w:r>
            <w:r w:rsidRPr="00233FB9">
              <w:rPr>
                <w:rFonts w:ascii="Arial Narrow" w:hAnsi="Arial Narrow"/>
              </w:rPr>
              <w:t xml:space="preserve"> </w:t>
            </w:r>
            <w:r w:rsidRPr="00233FB9">
              <w:rPr>
                <w:rFonts w:ascii="Arial Narrow" w:hAnsi="Arial Narrow"/>
                <w:bCs/>
              </w:rPr>
              <w:t xml:space="preserve">inne przedsiębiorstwa lub podmioty publiczne posiadają, samodzielnie lub wspólnie z jednym lub kilkoma przedsiębiorstwami </w:t>
            </w:r>
            <w:r w:rsidR="0039111C" w:rsidRPr="00233FB9">
              <w:rPr>
                <w:rFonts w:ascii="Arial Narrow" w:hAnsi="Arial Narrow"/>
                <w:bCs/>
              </w:rPr>
              <w:t>po</w:t>
            </w:r>
            <w:r w:rsidRPr="00233FB9">
              <w:rPr>
                <w:rFonts w:ascii="Arial Narrow" w:hAnsi="Arial Narrow"/>
                <w:bCs/>
              </w:rPr>
              <w:t xml:space="preserve">wiązanymi lub podmiotami publicznymi </w:t>
            </w:r>
            <w:r w:rsidRPr="00233FB9">
              <w:rPr>
                <w:rFonts w:ascii="Arial Narrow" w:hAnsi="Arial Narrow"/>
                <w:b/>
                <w:bCs/>
              </w:rPr>
              <w:t>25% lub więcej</w:t>
            </w:r>
            <w:r w:rsidRPr="00233FB9">
              <w:rPr>
                <w:rFonts w:ascii="Arial Narrow" w:hAnsi="Arial Narrow"/>
                <w:bCs/>
              </w:rPr>
              <w:t xml:space="preserve"> udziałów lub głosów </w:t>
            </w:r>
            <w:r w:rsidR="004A7DD7" w:rsidRPr="00233FB9">
              <w:rPr>
                <w:rFonts w:ascii="Arial Narrow" w:hAnsi="Arial Narrow"/>
                <w:bCs/>
              </w:rPr>
              <w:t xml:space="preserve">w przedsiębiorstwie </w:t>
            </w:r>
            <w:r w:rsidR="005C0CF2" w:rsidRPr="00233FB9">
              <w:rPr>
                <w:rFonts w:ascii="Arial Narrow" w:hAnsi="Arial Narrow"/>
                <w:bCs/>
              </w:rPr>
              <w:t>Wnioskodawcy</w:t>
            </w:r>
            <w:r w:rsidR="008B7F3D" w:rsidRPr="00233FB9">
              <w:rPr>
                <w:rFonts w:ascii="Arial Narrow" w:hAnsi="Arial Narrow"/>
                <w:bCs/>
              </w:rPr>
              <w:t>?</w:t>
            </w:r>
            <w:r w:rsidR="008F558C" w:rsidRPr="00233FB9">
              <w:rPr>
                <w:rFonts w:ascii="Arial Narrow" w:hAnsi="Arial Narrow"/>
                <w:bCs/>
              </w:rPr>
              <w:t xml:space="preserve"> </w:t>
            </w:r>
          </w:p>
        </w:tc>
        <w:tc>
          <w:tcPr>
            <w:tcW w:w="1701" w:type="dxa"/>
            <w:gridSpan w:val="2"/>
            <w:vAlign w:val="center"/>
          </w:tcPr>
          <w:p w14:paraId="49067044" w14:textId="77777777" w:rsidR="00D15224"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tak</w:t>
            </w:r>
          </w:p>
        </w:tc>
        <w:tc>
          <w:tcPr>
            <w:tcW w:w="1701" w:type="dxa"/>
            <w:vAlign w:val="center"/>
          </w:tcPr>
          <w:p w14:paraId="170DB8F9" w14:textId="77777777" w:rsidR="00D15224" w:rsidRPr="00233FB9" w:rsidRDefault="00605A4A" w:rsidP="00397F9D">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nie</w:t>
            </w:r>
          </w:p>
        </w:tc>
      </w:tr>
      <w:tr w:rsidR="003C4195" w:rsidRPr="00233FB9" w14:paraId="0C45DC82" w14:textId="77777777" w:rsidTr="00AC27B7">
        <w:trPr>
          <w:trHeight w:val="450"/>
        </w:trPr>
        <w:tc>
          <w:tcPr>
            <w:tcW w:w="709" w:type="dxa"/>
            <w:shd w:val="clear" w:color="auto" w:fill="FFE9BF"/>
            <w:vAlign w:val="center"/>
          </w:tcPr>
          <w:p w14:paraId="6B42F34E" w14:textId="77777777" w:rsidR="00D15224" w:rsidRPr="00233FB9" w:rsidRDefault="00D15224" w:rsidP="002609C7">
            <w:pPr>
              <w:spacing w:line="276" w:lineRule="auto"/>
              <w:rPr>
                <w:rFonts w:ascii="Arial Narrow" w:hAnsi="Arial Narrow"/>
                <w:b/>
                <w:bCs/>
              </w:rPr>
            </w:pPr>
            <w:r w:rsidRPr="00233FB9">
              <w:rPr>
                <w:rFonts w:ascii="Arial Narrow" w:hAnsi="Arial Narrow"/>
                <w:b/>
                <w:bCs/>
              </w:rPr>
              <w:t>Opis:</w:t>
            </w:r>
          </w:p>
        </w:tc>
        <w:tc>
          <w:tcPr>
            <w:tcW w:w="8931" w:type="dxa"/>
            <w:gridSpan w:val="5"/>
            <w:shd w:val="clear" w:color="auto" w:fill="auto"/>
            <w:vAlign w:val="center"/>
          </w:tcPr>
          <w:p w14:paraId="027CE410" w14:textId="77777777" w:rsidR="00D15224" w:rsidRPr="00233FB9" w:rsidRDefault="00D15224" w:rsidP="002609C7">
            <w:pPr>
              <w:spacing w:line="276" w:lineRule="auto"/>
              <w:rPr>
                <w:rFonts w:ascii="Arial Narrow" w:hAnsi="Arial Narrow"/>
                <w:b/>
                <w:bCs/>
              </w:rPr>
            </w:pPr>
          </w:p>
        </w:tc>
      </w:tr>
      <w:tr w:rsidR="003C4195" w:rsidRPr="00233FB9" w14:paraId="6A143671" w14:textId="77777777" w:rsidTr="00AC27B7">
        <w:trPr>
          <w:trHeight w:val="821"/>
        </w:trPr>
        <w:tc>
          <w:tcPr>
            <w:tcW w:w="6238" w:type="dxa"/>
            <w:gridSpan w:val="3"/>
            <w:shd w:val="clear" w:color="auto" w:fill="FFE9BF"/>
            <w:vAlign w:val="center"/>
          </w:tcPr>
          <w:p w14:paraId="6F291E86" w14:textId="77777777" w:rsidR="00674A1D" w:rsidRPr="00233FB9" w:rsidRDefault="00825D84" w:rsidP="00B01AB9">
            <w:pPr>
              <w:spacing w:line="276" w:lineRule="auto"/>
              <w:ind w:left="356" w:hanging="356"/>
              <w:rPr>
                <w:rFonts w:ascii="Arial Narrow" w:hAnsi="Arial Narrow"/>
                <w:bCs/>
              </w:rPr>
            </w:pPr>
            <w:r w:rsidRPr="00233FB9">
              <w:rPr>
                <w:rFonts w:ascii="Arial Narrow" w:hAnsi="Arial Narrow"/>
                <w:b/>
                <w:bCs/>
              </w:rPr>
              <w:t>1e</w:t>
            </w:r>
            <w:r w:rsidR="00D15224" w:rsidRPr="00233FB9">
              <w:rPr>
                <w:rFonts w:ascii="Arial Narrow" w:hAnsi="Arial Narrow"/>
                <w:b/>
                <w:bCs/>
              </w:rPr>
              <w:t>.</w:t>
            </w:r>
            <w:r w:rsidR="00B01AB9" w:rsidRPr="00233FB9">
              <w:rPr>
                <w:rFonts w:ascii="Arial Narrow" w:hAnsi="Arial Narrow"/>
                <w:b/>
                <w:bCs/>
              </w:rPr>
              <w:t xml:space="preserve"> </w:t>
            </w:r>
            <w:r w:rsidR="00D15224" w:rsidRPr="00233FB9">
              <w:rPr>
                <w:rFonts w:ascii="Arial Narrow" w:hAnsi="Arial Narrow"/>
                <w:bCs/>
              </w:rPr>
              <w:t>możliwość wyznaczania lub odwoływania członków organu administracyjnego, zarządzającego lub nadzorczego innego podmiotu</w:t>
            </w:r>
            <w:r w:rsidRPr="00233FB9">
              <w:rPr>
                <w:rFonts w:ascii="Arial Narrow" w:hAnsi="Arial Narrow"/>
                <w:bCs/>
              </w:rPr>
              <w:t xml:space="preserve"> bądź też przez inny podmiot w odniesieniu do przedsiębiorstwa </w:t>
            </w:r>
            <w:r w:rsidR="005C0CF2" w:rsidRPr="00233FB9">
              <w:rPr>
                <w:rFonts w:ascii="Arial Narrow" w:hAnsi="Arial Narrow"/>
                <w:bCs/>
              </w:rPr>
              <w:t>Wnioskodawcy</w:t>
            </w:r>
            <w:r w:rsidR="008B7F3D" w:rsidRPr="00233FB9">
              <w:rPr>
                <w:rFonts w:ascii="Arial Narrow" w:hAnsi="Arial Narrow"/>
                <w:bCs/>
              </w:rPr>
              <w:t>?</w:t>
            </w:r>
          </w:p>
        </w:tc>
        <w:tc>
          <w:tcPr>
            <w:tcW w:w="1701" w:type="dxa"/>
            <w:gridSpan w:val="2"/>
            <w:vAlign w:val="center"/>
          </w:tcPr>
          <w:p w14:paraId="1784ED77" w14:textId="77777777" w:rsidR="00D15224"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tak</w:t>
            </w:r>
          </w:p>
        </w:tc>
        <w:tc>
          <w:tcPr>
            <w:tcW w:w="1701" w:type="dxa"/>
            <w:vAlign w:val="center"/>
          </w:tcPr>
          <w:p w14:paraId="61969D0F" w14:textId="77777777" w:rsidR="00D15224"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nie</w:t>
            </w:r>
          </w:p>
        </w:tc>
      </w:tr>
      <w:tr w:rsidR="003C4195" w:rsidRPr="00233FB9" w14:paraId="5589FD97" w14:textId="77777777" w:rsidTr="00AC27B7">
        <w:trPr>
          <w:trHeight w:val="360"/>
        </w:trPr>
        <w:tc>
          <w:tcPr>
            <w:tcW w:w="709" w:type="dxa"/>
            <w:shd w:val="clear" w:color="auto" w:fill="FFE9BF"/>
            <w:vAlign w:val="center"/>
          </w:tcPr>
          <w:p w14:paraId="24797FC5" w14:textId="77777777" w:rsidR="00D15224" w:rsidRPr="00233FB9" w:rsidRDefault="00D15224" w:rsidP="002609C7">
            <w:pPr>
              <w:spacing w:line="276" w:lineRule="auto"/>
              <w:rPr>
                <w:rFonts w:ascii="Arial Narrow" w:hAnsi="Arial Narrow"/>
                <w:b/>
                <w:bCs/>
              </w:rPr>
            </w:pPr>
            <w:r w:rsidRPr="00233FB9">
              <w:rPr>
                <w:rFonts w:ascii="Arial Narrow" w:hAnsi="Arial Narrow"/>
                <w:b/>
                <w:bCs/>
              </w:rPr>
              <w:t>Opis:</w:t>
            </w:r>
          </w:p>
        </w:tc>
        <w:tc>
          <w:tcPr>
            <w:tcW w:w="8931" w:type="dxa"/>
            <w:gridSpan w:val="5"/>
            <w:shd w:val="clear" w:color="auto" w:fill="auto"/>
            <w:vAlign w:val="center"/>
          </w:tcPr>
          <w:p w14:paraId="64275F90" w14:textId="77777777" w:rsidR="00D15224" w:rsidRPr="00233FB9" w:rsidRDefault="00D15224" w:rsidP="002609C7">
            <w:pPr>
              <w:spacing w:line="276" w:lineRule="auto"/>
              <w:rPr>
                <w:rFonts w:ascii="Arial Narrow" w:hAnsi="Arial Narrow"/>
                <w:b/>
                <w:bCs/>
              </w:rPr>
            </w:pPr>
          </w:p>
        </w:tc>
      </w:tr>
      <w:tr w:rsidR="003C4195" w:rsidRPr="00233FB9" w14:paraId="22A487CB" w14:textId="77777777" w:rsidTr="00AC27B7">
        <w:trPr>
          <w:trHeight w:val="538"/>
        </w:trPr>
        <w:tc>
          <w:tcPr>
            <w:tcW w:w="6238" w:type="dxa"/>
            <w:gridSpan w:val="3"/>
            <w:shd w:val="clear" w:color="auto" w:fill="FFE9BF"/>
            <w:vAlign w:val="center"/>
          </w:tcPr>
          <w:p w14:paraId="29D26160" w14:textId="77777777" w:rsidR="00674A1D" w:rsidRPr="00233FB9" w:rsidRDefault="00825D84" w:rsidP="00C248DE">
            <w:pPr>
              <w:spacing w:line="276" w:lineRule="auto"/>
              <w:rPr>
                <w:rFonts w:ascii="Arial Narrow" w:hAnsi="Arial Narrow"/>
                <w:bCs/>
              </w:rPr>
            </w:pPr>
            <w:r w:rsidRPr="00233FB9">
              <w:rPr>
                <w:rFonts w:ascii="Arial Narrow" w:hAnsi="Arial Narrow"/>
                <w:b/>
                <w:bCs/>
              </w:rPr>
              <w:t>1f</w:t>
            </w:r>
            <w:r w:rsidR="00D15224" w:rsidRPr="00233FB9">
              <w:rPr>
                <w:rFonts w:ascii="Arial Narrow" w:hAnsi="Arial Narrow"/>
                <w:b/>
                <w:bCs/>
              </w:rPr>
              <w:t>.</w:t>
            </w:r>
            <w:r w:rsidR="00D15224" w:rsidRPr="00233FB9">
              <w:rPr>
                <w:rFonts w:ascii="Arial Narrow" w:hAnsi="Arial Narrow"/>
                <w:bCs/>
              </w:rPr>
              <w:t xml:space="preserve"> wpływ na inny podmiot, wynikający np. z umowy z tym podmiotem lub zgodnie z postanowieniami jego statutu lub umowy spółki itp.</w:t>
            </w:r>
            <w:r w:rsidR="00C909DD" w:rsidRPr="00233FB9">
              <w:rPr>
                <w:rFonts w:ascii="Arial Narrow" w:hAnsi="Arial Narrow"/>
                <w:bCs/>
              </w:rPr>
              <w:t xml:space="preserve"> bądź też wpływ </w:t>
            </w:r>
            <w:r w:rsidR="00BD2A64" w:rsidRPr="00233FB9">
              <w:rPr>
                <w:rFonts w:ascii="Arial Narrow" w:hAnsi="Arial Narrow"/>
                <w:bCs/>
              </w:rPr>
              <w:t xml:space="preserve">innego podmiotu </w:t>
            </w:r>
            <w:r w:rsidR="00C909DD" w:rsidRPr="00233FB9">
              <w:rPr>
                <w:rFonts w:ascii="Arial Narrow" w:hAnsi="Arial Narrow"/>
                <w:bCs/>
              </w:rPr>
              <w:t xml:space="preserve">na przedsiębiorstwo </w:t>
            </w:r>
            <w:r w:rsidR="005C0CF2" w:rsidRPr="00233FB9">
              <w:rPr>
                <w:rFonts w:ascii="Arial Narrow" w:hAnsi="Arial Narrow"/>
                <w:bCs/>
              </w:rPr>
              <w:t>Wnioskodawcy</w:t>
            </w:r>
            <w:r w:rsidR="00715F43" w:rsidRPr="00233FB9">
              <w:rPr>
                <w:rFonts w:ascii="Arial Narrow" w:hAnsi="Arial Narrow"/>
                <w:bCs/>
              </w:rPr>
              <w:t xml:space="preserve"> </w:t>
            </w:r>
            <w:r w:rsidR="00C909DD" w:rsidRPr="00233FB9">
              <w:rPr>
                <w:rFonts w:ascii="Arial Narrow" w:hAnsi="Arial Narrow"/>
                <w:bCs/>
              </w:rPr>
              <w:t>wynikający np. z umowy</w:t>
            </w:r>
            <w:r w:rsidR="00BD2A64" w:rsidRPr="00233FB9">
              <w:rPr>
                <w:rFonts w:ascii="Arial Narrow" w:hAnsi="Arial Narrow"/>
                <w:bCs/>
              </w:rPr>
              <w:t xml:space="preserve"> </w:t>
            </w:r>
            <w:r w:rsidR="00C909DD" w:rsidRPr="00233FB9">
              <w:rPr>
                <w:rFonts w:ascii="Arial Narrow" w:hAnsi="Arial Narrow"/>
                <w:bCs/>
              </w:rPr>
              <w:t>lub zgodnie z postanowieniami jego statutu lub umowy spółki itp.</w:t>
            </w:r>
            <w:r w:rsidR="008B7F3D" w:rsidRPr="00233FB9">
              <w:rPr>
                <w:rFonts w:ascii="Arial Narrow" w:hAnsi="Arial Narrow"/>
                <w:bCs/>
              </w:rPr>
              <w:t>?</w:t>
            </w:r>
          </w:p>
        </w:tc>
        <w:tc>
          <w:tcPr>
            <w:tcW w:w="1701" w:type="dxa"/>
            <w:gridSpan w:val="2"/>
            <w:vAlign w:val="center"/>
          </w:tcPr>
          <w:p w14:paraId="06EE5959" w14:textId="77777777" w:rsidR="00D15224"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tak</w:t>
            </w:r>
          </w:p>
        </w:tc>
        <w:tc>
          <w:tcPr>
            <w:tcW w:w="1701" w:type="dxa"/>
            <w:vAlign w:val="center"/>
          </w:tcPr>
          <w:p w14:paraId="00E66B06" w14:textId="77777777" w:rsidR="00D15224" w:rsidRPr="00233FB9" w:rsidRDefault="00605A4A" w:rsidP="00397F9D">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nie</w:t>
            </w:r>
          </w:p>
        </w:tc>
      </w:tr>
      <w:tr w:rsidR="003C4195" w:rsidRPr="00233FB9" w14:paraId="700F5BFC" w14:textId="77777777" w:rsidTr="00AC27B7">
        <w:trPr>
          <w:trHeight w:val="384"/>
        </w:trPr>
        <w:tc>
          <w:tcPr>
            <w:tcW w:w="709" w:type="dxa"/>
            <w:shd w:val="clear" w:color="auto" w:fill="FFE9BF"/>
            <w:vAlign w:val="center"/>
          </w:tcPr>
          <w:p w14:paraId="1CFA3C95" w14:textId="77777777" w:rsidR="00D15224" w:rsidRPr="00233FB9" w:rsidRDefault="00D15224" w:rsidP="002609C7">
            <w:pPr>
              <w:spacing w:line="276" w:lineRule="auto"/>
              <w:rPr>
                <w:rFonts w:ascii="Arial Narrow" w:hAnsi="Arial Narrow"/>
                <w:b/>
                <w:bCs/>
              </w:rPr>
            </w:pPr>
            <w:r w:rsidRPr="00233FB9">
              <w:rPr>
                <w:rFonts w:ascii="Arial Narrow" w:hAnsi="Arial Narrow"/>
                <w:b/>
                <w:bCs/>
              </w:rPr>
              <w:t>Opis:</w:t>
            </w:r>
          </w:p>
        </w:tc>
        <w:tc>
          <w:tcPr>
            <w:tcW w:w="8931" w:type="dxa"/>
            <w:gridSpan w:val="5"/>
            <w:shd w:val="clear" w:color="auto" w:fill="auto"/>
            <w:vAlign w:val="center"/>
          </w:tcPr>
          <w:p w14:paraId="46F2EA32" w14:textId="77777777" w:rsidR="00D15224" w:rsidRPr="00233FB9" w:rsidRDefault="00D15224" w:rsidP="002609C7">
            <w:pPr>
              <w:spacing w:line="276" w:lineRule="auto"/>
              <w:rPr>
                <w:rFonts w:ascii="Arial Narrow" w:hAnsi="Arial Narrow"/>
                <w:b/>
                <w:bCs/>
              </w:rPr>
            </w:pPr>
          </w:p>
        </w:tc>
      </w:tr>
      <w:tr w:rsidR="003C4195" w:rsidRPr="00233FB9" w14:paraId="6D402778" w14:textId="77777777" w:rsidTr="00AC27B7">
        <w:trPr>
          <w:trHeight w:val="496"/>
        </w:trPr>
        <w:tc>
          <w:tcPr>
            <w:tcW w:w="6238" w:type="dxa"/>
            <w:gridSpan w:val="3"/>
            <w:shd w:val="clear" w:color="auto" w:fill="FFE9BF"/>
            <w:vAlign w:val="center"/>
          </w:tcPr>
          <w:p w14:paraId="1848D693" w14:textId="77777777" w:rsidR="00D15224" w:rsidRPr="00233FB9" w:rsidRDefault="00825D84" w:rsidP="00C248DE">
            <w:pPr>
              <w:autoSpaceDE w:val="0"/>
              <w:autoSpaceDN w:val="0"/>
              <w:adjustRightInd w:val="0"/>
              <w:spacing w:line="276" w:lineRule="auto"/>
              <w:rPr>
                <w:rFonts w:ascii="Arial Narrow" w:hAnsi="Arial Narrow"/>
                <w:bCs/>
              </w:rPr>
            </w:pPr>
            <w:r w:rsidRPr="00233FB9">
              <w:rPr>
                <w:rFonts w:ascii="Arial Narrow" w:hAnsi="Arial Narrow"/>
                <w:b/>
                <w:bCs/>
              </w:rPr>
              <w:t>1g</w:t>
            </w:r>
            <w:r w:rsidR="001C6829" w:rsidRPr="00233FB9">
              <w:rPr>
                <w:rFonts w:ascii="Arial Narrow" w:hAnsi="Arial Narrow"/>
                <w:b/>
                <w:bCs/>
              </w:rPr>
              <w:t>.</w:t>
            </w:r>
            <w:r w:rsidR="001C6829" w:rsidRPr="00233FB9">
              <w:rPr>
                <w:rFonts w:ascii="Arial Narrow" w:hAnsi="Arial Narrow"/>
                <w:bCs/>
              </w:rPr>
              <w:t xml:space="preserve"> </w:t>
            </w:r>
            <w:r w:rsidR="00746C7E" w:rsidRPr="00233FB9">
              <w:rPr>
                <w:rFonts w:ascii="Arial Narrow" w:hAnsi="Arial Narrow"/>
                <w:b/>
                <w:bCs/>
              </w:rPr>
              <w:t>dominujący</w:t>
            </w:r>
            <w:r w:rsidR="00746C7E" w:rsidRPr="00233FB9">
              <w:rPr>
                <w:rFonts w:ascii="Arial Narrow" w:hAnsi="Arial Narrow"/>
                <w:bCs/>
              </w:rPr>
              <w:t xml:space="preserve"> </w:t>
            </w:r>
            <w:r w:rsidR="00D15224" w:rsidRPr="00233FB9">
              <w:rPr>
                <w:rFonts w:ascii="Arial Narrow" w:hAnsi="Arial Narrow"/>
                <w:bCs/>
              </w:rPr>
              <w:t>wpływ na inny podmiot za pośrednictwem osoby fizycznej</w:t>
            </w:r>
            <w:r w:rsidR="008F558C" w:rsidRPr="00233FB9">
              <w:rPr>
                <w:rFonts w:ascii="Arial Narrow" w:hAnsi="Arial Narrow"/>
                <w:bCs/>
              </w:rPr>
              <w:t xml:space="preserve"> bądź też wpływ za pośrednictwem osoby fizycznej na przedsiębiorstwo </w:t>
            </w:r>
            <w:r w:rsidR="005C0CF2" w:rsidRPr="00233FB9">
              <w:rPr>
                <w:rFonts w:ascii="Arial Narrow" w:hAnsi="Arial Narrow"/>
                <w:bCs/>
              </w:rPr>
              <w:t>Wnioskodawcy</w:t>
            </w:r>
            <w:r w:rsidR="00445CA0" w:rsidRPr="00233FB9">
              <w:rPr>
                <w:rFonts w:ascii="Arial Narrow" w:hAnsi="Arial Narrow"/>
                <w:bCs/>
              </w:rPr>
              <w:t>?</w:t>
            </w:r>
          </w:p>
        </w:tc>
        <w:tc>
          <w:tcPr>
            <w:tcW w:w="1701" w:type="dxa"/>
            <w:gridSpan w:val="2"/>
            <w:vAlign w:val="center"/>
          </w:tcPr>
          <w:p w14:paraId="3D5C7AFA" w14:textId="77777777" w:rsidR="00D15224" w:rsidRPr="00233FB9" w:rsidRDefault="00605A4A" w:rsidP="00397F9D">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tak</w:t>
            </w:r>
          </w:p>
        </w:tc>
        <w:tc>
          <w:tcPr>
            <w:tcW w:w="1701" w:type="dxa"/>
            <w:vAlign w:val="center"/>
          </w:tcPr>
          <w:p w14:paraId="1FE69DCB" w14:textId="77777777" w:rsidR="00D15224" w:rsidRPr="00233FB9" w:rsidRDefault="00605A4A" w:rsidP="00397F9D">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nie</w:t>
            </w:r>
          </w:p>
        </w:tc>
      </w:tr>
      <w:tr w:rsidR="003C4195" w:rsidRPr="00233FB9" w14:paraId="49DA6AAF" w14:textId="77777777" w:rsidTr="00AC27B7">
        <w:trPr>
          <w:trHeight w:val="382"/>
        </w:trPr>
        <w:tc>
          <w:tcPr>
            <w:tcW w:w="709" w:type="dxa"/>
            <w:shd w:val="clear" w:color="auto" w:fill="FFE9BF"/>
            <w:vAlign w:val="center"/>
          </w:tcPr>
          <w:p w14:paraId="513725AC" w14:textId="77777777" w:rsidR="00D15224" w:rsidRPr="00233FB9" w:rsidRDefault="00D15224" w:rsidP="002609C7">
            <w:pPr>
              <w:autoSpaceDE w:val="0"/>
              <w:autoSpaceDN w:val="0"/>
              <w:adjustRightInd w:val="0"/>
              <w:spacing w:line="276" w:lineRule="auto"/>
              <w:jc w:val="left"/>
              <w:rPr>
                <w:rFonts w:ascii="Arial Narrow" w:hAnsi="Arial Narrow"/>
                <w:b/>
                <w:bCs/>
              </w:rPr>
            </w:pPr>
            <w:r w:rsidRPr="00233FB9">
              <w:rPr>
                <w:rFonts w:ascii="Arial Narrow" w:hAnsi="Arial Narrow"/>
                <w:b/>
                <w:bCs/>
              </w:rPr>
              <w:t>Opis:</w:t>
            </w:r>
          </w:p>
        </w:tc>
        <w:tc>
          <w:tcPr>
            <w:tcW w:w="8931" w:type="dxa"/>
            <w:gridSpan w:val="5"/>
            <w:shd w:val="clear" w:color="auto" w:fill="auto"/>
            <w:vAlign w:val="center"/>
          </w:tcPr>
          <w:p w14:paraId="4BAD13B9" w14:textId="77777777" w:rsidR="004E2D1A" w:rsidRPr="00233FB9" w:rsidRDefault="004E2D1A" w:rsidP="002609C7">
            <w:pPr>
              <w:spacing w:line="276" w:lineRule="auto"/>
              <w:rPr>
                <w:rFonts w:ascii="Arial Narrow" w:hAnsi="Arial Narrow"/>
                <w:b/>
                <w:bCs/>
              </w:rPr>
            </w:pPr>
          </w:p>
        </w:tc>
      </w:tr>
      <w:tr w:rsidR="003C4195" w:rsidRPr="00233FB9" w14:paraId="1B0A70B6" w14:textId="77777777" w:rsidTr="00AC27B7">
        <w:trPr>
          <w:trHeight w:val="382"/>
        </w:trPr>
        <w:tc>
          <w:tcPr>
            <w:tcW w:w="9640" w:type="dxa"/>
            <w:gridSpan w:val="6"/>
            <w:shd w:val="clear" w:color="auto" w:fill="F6B500"/>
            <w:vAlign w:val="center"/>
          </w:tcPr>
          <w:p w14:paraId="5B3BAA8B" w14:textId="77777777" w:rsidR="00704C97" w:rsidRPr="00233FB9" w:rsidRDefault="008C48EE" w:rsidP="00684F9D">
            <w:pPr>
              <w:numPr>
                <w:ilvl w:val="0"/>
                <w:numId w:val="6"/>
              </w:numPr>
              <w:tabs>
                <w:tab w:val="left" w:pos="214"/>
                <w:tab w:val="left" w:pos="356"/>
              </w:tabs>
              <w:spacing w:line="276" w:lineRule="auto"/>
              <w:ind w:left="214" w:hanging="142"/>
              <w:rPr>
                <w:rFonts w:ascii="Arial Narrow" w:hAnsi="Arial Narrow"/>
                <w:b/>
                <w:bCs/>
              </w:rPr>
            </w:pPr>
            <w:r w:rsidRPr="00233FB9">
              <w:rPr>
                <w:rFonts w:ascii="Arial Narrow" w:hAnsi="Arial Narrow"/>
                <w:b/>
                <w:bCs/>
              </w:rPr>
              <w:t>Dane dot. podmiotów partnerskich</w:t>
            </w:r>
          </w:p>
        </w:tc>
      </w:tr>
      <w:tr w:rsidR="003C4195" w:rsidRPr="00233FB9" w14:paraId="40F70043" w14:textId="77777777" w:rsidTr="00AC27B7">
        <w:trPr>
          <w:trHeight w:val="2852"/>
        </w:trPr>
        <w:tc>
          <w:tcPr>
            <w:tcW w:w="4111" w:type="dxa"/>
            <w:gridSpan w:val="2"/>
            <w:shd w:val="clear" w:color="auto" w:fill="FFE9BF"/>
            <w:vAlign w:val="center"/>
          </w:tcPr>
          <w:p w14:paraId="7A92C444" w14:textId="77777777" w:rsidR="00C909DD" w:rsidRPr="00233FB9" w:rsidRDefault="00DB29E4" w:rsidP="00864487">
            <w:pPr>
              <w:spacing w:line="276" w:lineRule="auto"/>
              <w:jc w:val="center"/>
              <w:rPr>
                <w:rFonts w:ascii="Arial Narrow" w:hAnsi="Arial Narrow"/>
                <w:b/>
                <w:bCs/>
              </w:rPr>
            </w:pPr>
            <w:r w:rsidRPr="00233FB9">
              <w:rPr>
                <w:rFonts w:ascii="Arial Narrow" w:hAnsi="Arial Narrow"/>
                <w:b/>
                <w:bCs/>
              </w:rPr>
              <w:lastRenderedPageBreak/>
              <w:t xml:space="preserve">Nazwa i siedziba przedsiębiorstwa/przedsiębiorstw </w:t>
            </w:r>
            <w:r w:rsidR="00704C97" w:rsidRPr="00233FB9">
              <w:rPr>
                <w:rFonts w:ascii="Arial Narrow" w:hAnsi="Arial Narrow"/>
                <w:b/>
                <w:bCs/>
              </w:rPr>
              <w:t>pozostających z</w:t>
            </w:r>
            <w:r w:rsidR="00EA1D4D" w:rsidRPr="00233FB9">
              <w:rPr>
                <w:rFonts w:ascii="Arial Narrow" w:hAnsi="Arial Narrow"/>
                <w:b/>
                <w:bCs/>
              </w:rPr>
              <w:t xml:space="preserve"> </w:t>
            </w:r>
            <w:r w:rsidR="005C0CF2" w:rsidRPr="00233FB9">
              <w:rPr>
                <w:rFonts w:ascii="Arial Narrow" w:hAnsi="Arial Narrow"/>
                <w:b/>
                <w:bCs/>
              </w:rPr>
              <w:t>Wnioskodawcą</w:t>
            </w:r>
            <w:r w:rsidR="00445CA0" w:rsidRPr="00233FB9">
              <w:rPr>
                <w:rFonts w:ascii="Arial Narrow" w:hAnsi="Arial Narrow"/>
                <w:b/>
                <w:bCs/>
              </w:rPr>
              <w:t xml:space="preserve"> </w:t>
            </w:r>
            <w:r w:rsidR="00704C97" w:rsidRPr="00233FB9">
              <w:rPr>
                <w:rFonts w:ascii="Arial Narrow" w:hAnsi="Arial Narrow"/>
                <w:b/>
                <w:bCs/>
              </w:rPr>
              <w:t>w relacji przedsiębiorstw partnerskich</w:t>
            </w:r>
          </w:p>
        </w:tc>
        <w:tc>
          <w:tcPr>
            <w:tcW w:w="2835" w:type="dxa"/>
            <w:gridSpan w:val="2"/>
            <w:shd w:val="clear" w:color="auto" w:fill="FFE9BF"/>
          </w:tcPr>
          <w:p w14:paraId="6B804FD9" w14:textId="77777777" w:rsidR="00704C97" w:rsidRPr="00233FB9" w:rsidRDefault="00704C97" w:rsidP="002609C7">
            <w:pPr>
              <w:autoSpaceDE w:val="0"/>
              <w:autoSpaceDN w:val="0"/>
              <w:adjustRightInd w:val="0"/>
              <w:spacing w:line="276" w:lineRule="auto"/>
              <w:jc w:val="center"/>
              <w:rPr>
                <w:rFonts w:ascii="Arial Narrow" w:hAnsi="Arial Narrow"/>
                <w:bCs/>
                <w:i/>
              </w:rPr>
            </w:pPr>
            <w:r w:rsidRPr="00233FB9">
              <w:rPr>
                <w:rFonts w:ascii="Arial Narrow" w:hAnsi="Arial Narrow"/>
                <w:b/>
                <w:bCs/>
              </w:rPr>
              <w:t xml:space="preserve">Udział % </w:t>
            </w:r>
            <w:r w:rsidR="005C0CF2" w:rsidRPr="00233FB9">
              <w:rPr>
                <w:rFonts w:ascii="Arial Narrow" w:hAnsi="Arial Narrow"/>
                <w:b/>
                <w:bCs/>
              </w:rPr>
              <w:t>Wnioskodawcy</w:t>
            </w:r>
            <w:r w:rsidR="00C248DE" w:rsidRPr="00233FB9">
              <w:rPr>
                <w:rFonts w:ascii="Arial Narrow" w:hAnsi="Arial Narrow"/>
                <w:b/>
                <w:bCs/>
              </w:rPr>
              <w:br/>
            </w:r>
            <w:r w:rsidRPr="00233FB9">
              <w:rPr>
                <w:rFonts w:ascii="Arial Narrow" w:hAnsi="Arial Narrow" w:cs="Calibri"/>
                <w:b/>
              </w:rPr>
              <w:t>w kapitale</w:t>
            </w:r>
            <w:r w:rsidRPr="00233FB9">
              <w:rPr>
                <w:rFonts w:ascii="Arial Narrow" w:hAnsi="Arial Narrow" w:cs="Calibri"/>
              </w:rPr>
              <w:t xml:space="preserve"> lub </w:t>
            </w:r>
            <w:r w:rsidRPr="00233FB9">
              <w:rPr>
                <w:rFonts w:ascii="Arial Narrow" w:hAnsi="Arial Narrow" w:cs="Calibri"/>
                <w:b/>
              </w:rPr>
              <w:t xml:space="preserve">prawach głosu </w:t>
            </w:r>
            <w:r w:rsidRPr="00233FB9">
              <w:rPr>
                <w:rFonts w:ascii="Arial Narrow" w:hAnsi="Arial Narrow" w:cs="Calibri"/>
              </w:rPr>
              <w:t>przedsiębiorstwa partnerskiego</w:t>
            </w:r>
            <w:r w:rsidRPr="00233FB9">
              <w:rPr>
                <w:rFonts w:ascii="Arial Narrow" w:hAnsi="Arial Narrow"/>
                <w:b/>
                <w:bCs/>
              </w:rPr>
              <w:t xml:space="preserve"> </w:t>
            </w:r>
            <w:r w:rsidRPr="00233FB9">
              <w:rPr>
                <w:rFonts w:ascii="Arial Narrow" w:hAnsi="Arial Narrow"/>
                <w:b/>
                <w:bCs/>
              </w:rPr>
              <w:br/>
            </w:r>
            <w:r w:rsidRPr="00233FB9">
              <w:rPr>
                <w:rFonts w:ascii="Arial Narrow" w:hAnsi="Arial Narrow"/>
                <w:bCs/>
                <w:i/>
              </w:rPr>
              <w:t xml:space="preserve"> (jeśli dotyczy)</w:t>
            </w:r>
          </w:p>
          <w:p w14:paraId="34842E72" w14:textId="77777777" w:rsidR="00EA1D4D" w:rsidRPr="00233FB9" w:rsidRDefault="00EA1D4D" w:rsidP="002609C7">
            <w:pPr>
              <w:autoSpaceDE w:val="0"/>
              <w:autoSpaceDN w:val="0"/>
              <w:adjustRightInd w:val="0"/>
              <w:spacing w:line="276" w:lineRule="auto"/>
              <w:jc w:val="center"/>
              <w:rPr>
                <w:rFonts w:ascii="Arial Narrow" w:hAnsi="Arial Narrow" w:cs="Calibri"/>
              </w:rPr>
            </w:pPr>
          </w:p>
          <w:p w14:paraId="4DF69392" w14:textId="77777777" w:rsidR="00C909DD" w:rsidRPr="00233FB9" w:rsidRDefault="00C909DD" w:rsidP="00B330ED">
            <w:pPr>
              <w:autoSpaceDE w:val="0"/>
              <w:autoSpaceDN w:val="0"/>
              <w:adjustRightInd w:val="0"/>
              <w:spacing w:line="276" w:lineRule="auto"/>
              <w:jc w:val="center"/>
              <w:rPr>
                <w:rFonts w:ascii="Arial Narrow" w:hAnsi="Arial Narrow" w:cs="Calibri"/>
              </w:rPr>
            </w:pPr>
            <w:r w:rsidRPr="00233FB9">
              <w:rPr>
                <w:rFonts w:ascii="Arial Narrow" w:hAnsi="Arial Narrow" w:cs="Calibri"/>
              </w:rPr>
              <w:t>(</w:t>
            </w:r>
            <w:r w:rsidR="00E86AFB" w:rsidRPr="00233FB9">
              <w:rPr>
                <w:rFonts w:ascii="Arial Narrow" w:hAnsi="Arial Narrow" w:cs="Calibri"/>
              </w:rPr>
              <w:t>do proporcjonalnego obliczenia danych dot. przedsiębiorstw partnerskich należy zastosować  spośród tych dwóch udziałów ten, którego wartość jest wyższa</w:t>
            </w:r>
            <w:r w:rsidRPr="00233FB9">
              <w:rPr>
                <w:rFonts w:ascii="Arial Narrow" w:hAnsi="Arial Narrow" w:cs="Calibri"/>
              </w:rPr>
              <w:t>)</w:t>
            </w:r>
          </w:p>
        </w:tc>
        <w:tc>
          <w:tcPr>
            <w:tcW w:w="2694" w:type="dxa"/>
            <w:gridSpan w:val="2"/>
            <w:shd w:val="clear" w:color="auto" w:fill="FFE9BF"/>
          </w:tcPr>
          <w:p w14:paraId="07881ECF" w14:textId="77777777" w:rsidR="00704C97" w:rsidRPr="00233FB9" w:rsidRDefault="00704C97" w:rsidP="002609C7">
            <w:pPr>
              <w:spacing w:line="276" w:lineRule="auto"/>
              <w:jc w:val="center"/>
              <w:rPr>
                <w:rFonts w:ascii="Arial Narrow" w:hAnsi="Arial Narrow" w:cs="Calibri"/>
              </w:rPr>
            </w:pPr>
            <w:r w:rsidRPr="00233FB9">
              <w:rPr>
                <w:rFonts w:ascii="Arial Narrow" w:hAnsi="Arial Narrow"/>
                <w:b/>
                <w:bCs/>
              </w:rPr>
              <w:t xml:space="preserve">Udział % przedsiębiorstwa partnerskiego </w:t>
            </w:r>
            <w:r w:rsidRPr="00233FB9">
              <w:rPr>
                <w:rFonts w:ascii="Arial Narrow" w:hAnsi="Arial Narrow" w:cs="Calibri"/>
                <w:b/>
              </w:rPr>
              <w:t>w kapitale</w:t>
            </w:r>
            <w:r w:rsidRPr="00233FB9">
              <w:rPr>
                <w:rFonts w:ascii="Arial Narrow" w:hAnsi="Arial Narrow" w:cs="Calibri"/>
              </w:rPr>
              <w:t xml:space="preserve"> lub </w:t>
            </w:r>
            <w:r w:rsidRPr="00233FB9">
              <w:rPr>
                <w:rFonts w:ascii="Arial Narrow" w:hAnsi="Arial Narrow" w:cs="Calibri"/>
                <w:b/>
              </w:rPr>
              <w:t>prawach głosu</w:t>
            </w:r>
            <w:r w:rsidRPr="00233FB9">
              <w:rPr>
                <w:rFonts w:ascii="Arial Narrow" w:hAnsi="Arial Narrow" w:cs="Calibri"/>
              </w:rPr>
              <w:t xml:space="preserve"> </w:t>
            </w:r>
            <w:r w:rsidR="005C0CF2" w:rsidRPr="00233FB9">
              <w:rPr>
                <w:rFonts w:ascii="Arial Narrow" w:hAnsi="Arial Narrow" w:cs="Calibri"/>
                <w:b/>
              </w:rPr>
              <w:t>Wnioskodawcy</w:t>
            </w:r>
            <w:r w:rsidR="00BD2A64" w:rsidRPr="00233FB9">
              <w:rPr>
                <w:rFonts w:ascii="Arial Narrow" w:hAnsi="Arial Narrow" w:cs="Calibri"/>
              </w:rPr>
              <w:br/>
              <w:t>w P</w:t>
            </w:r>
            <w:r w:rsidR="00C909DD" w:rsidRPr="00233FB9">
              <w:rPr>
                <w:rFonts w:ascii="Arial Narrow" w:hAnsi="Arial Narrow" w:cs="Calibri"/>
              </w:rPr>
              <w:t>rojekcie</w:t>
            </w:r>
          </w:p>
          <w:p w14:paraId="0C12ABB7" w14:textId="77777777" w:rsidR="00704C97" w:rsidRPr="00233FB9" w:rsidRDefault="00704C97" w:rsidP="002609C7">
            <w:pPr>
              <w:autoSpaceDE w:val="0"/>
              <w:autoSpaceDN w:val="0"/>
              <w:adjustRightInd w:val="0"/>
              <w:spacing w:line="276" w:lineRule="auto"/>
              <w:jc w:val="center"/>
              <w:rPr>
                <w:rFonts w:ascii="Arial Narrow" w:hAnsi="Arial Narrow" w:cs="Calibri"/>
              </w:rPr>
            </w:pPr>
            <w:r w:rsidRPr="00233FB9">
              <w:rPr>
                <w:rFonts w:ascii="Arial Narrow" w:hAnsi="Arial Narrow"/>
                <w:bCs/>
                <w:i/>
              </w:rPr>
              <w:t>(jeśli dotyczy)</w:t>
            </w:r>
            <w:r w:rsidRPr="00233FB9">
              <w:rPr>
                <w:rFonts w:ascii="Arial Narrow" w:hAnsi="Arial Narrow" w:cs="Calibri"/>
              </w:rPr>
              <w:t xml:space="preserve"> </w:t>
            </w:r>
          </w:p>
          <w:p w14:paraId="43524E04" w14:textId="77777777" w:rsidR="00C909DD" w:rsidRPr="00233FB9" w:rsidRDefault="00C909DD" w:rsidP="002609C7">
            <w:pPr>
              <w:autoSpaceDE w:val="0"/>
              <w:autoSpaceDN w:val="0"/>
              <w:adjustRightInd w:val="0"/>
              <w:spacing w:line="276" w:lineRule="auto"/>
              <w:jc w:val="center"/>
              <w:rPr>
                <w:rFonts w:ascii="Arial Narrow" w:hAnsi="Arial Narrow" w:cs="Calibri"/>
              </w:rPr>
            </w:pPr>
          </w:p>
          <w:p w14:paraId="4787D4AE" w14:textId="77777777" w:rsidR="00C909DD" w:rsidRPr="00233FB9" w:rsidRDefault="00C909DD" w:rsidP="002609C7">
            <w:pPr>
              <w:autoSpaceDE w:val="0"/>
              <w:autoSpaceDN w:val="0"/>
              <w:adjustRightInd w:val="0"/>
              <w:spacing w:line="276" w:lineRule="auto"/>
              <w:jc w:val="center"/>
              <w:rPr>
                <w:rFonts w:ascii="Arial Narrow" w:hAnsi="Arial Narrow" w:cs="Calibri"/>
              </w:rPr>
            </w:pPr>
            <w:r w:rsidRPr="00233FB9">
              <w:rPr>
                <w:rFonts w:ascii="Arial Narrow" w:hAnsi="Arial Narrow" w:cs="Calibri"/>
              </w:rPr>
              <w:t>(</w:t>
            </w:r>
            <w:r w:rsidR="00E86AFB" w:rsidRPr="00233FB9">
              <w:rPr>
                <w:rFonts w:ascii="Arial Narrow" w:hAnsi="Arial Narrow" w:cs="Calibri"/>
              </w:rPr>
              <w:t>do proporcjonalnego obliczenia danych dot. przedsiębiorstw partnerskich należy zastosować  spośród tych dwóch udziałów ten, którego wartość jest wyższa</w:t>
            </w:r>
          </w:p>
        </w:tc>
      </w:tr>
      <w:tr w:rsidR="003C4195" w:rsidRPr="00233FB9" w14:paraId="26961D38" w14:textId="77777777" w:rsidTr="00AC27B7">
        <w:trPr>
          <w:trHeight w:val="533"/>
        </w:trPr>
        <w:tc>
          <w:tcPr>
            <w:tcW w:w="4111" w:type="dxa"/>
            <w:gridSpan w:val="2"/>
            <w:shd w:val="clear" w:color="auto" w:fill="auto"/>
            <w:vAlign w:val="center"/>
          </w:tcPr>
          <w:p w14:paraId="5ED1D724" w14:textId="77777777" w:rsidR="00704C97" w:rsidRPr="00233FB9" w:rsidRDefault="002D2364" w:rsidP="00730AC8">
            <w:pPr>
              <w:spacing w:line="276" w:lineRule="auto"/>
              <w:jc w:val="left"/>
              <w:rPr>
                <w:rFonts w:ascii="Arial Narrow" w:hAnsi="Arial Narrow"/>
                <w:bCs/>
              </w:rPr>
            </w:pPr>
            <w:r w:rsidRPr="00233FB9">
              <w:rPr>
                <w:rFonts w:ascii="Arial Narrow" w:hAnsi="Arial Narrow"/>
                <w:bCs/>
              </w:rPr>
              <w:t>1)</w:t>
            </w:r>
          </w:p>
        </w:tc>
        <w:tc>
          <w:tcPr>
            <w:tcW w:w="2835" w:type="dxa"/>
            <w:gridSpan w:val="2"/>
            <w:shd w:val="clear" w:color="auto" w:fill="auto"/>
            <w:vAlign w:val="center"/>
          </w:tcPr>
          <w:p w14:paraId="333760E3" w14:textId="77777777" w:rsidR="00704C97" w:rsidRPr="00233FB9" w:rsidRDefault="00704C97" w:rsidP="00B330ED">
            <w:pPr>
              <w:autoSpaceDE w:val="0"/>
              <w:autoSpaceDN w:val="0"/>
              <w:adjustRightInd w:val="0"/>
              <w:spacing w:line="276" w:lineRule="auto"/>
              <w:jc w:val="center"/>
              <w:rPr>
                <w:rFonts w:ascii="Arial Narrow" w:hAnsi="Arial Narrow"/>
                <w:b/>
                <w:bCs/>
              </w:rPr>
            </w:pPr>
          </w:p>
        </w:tc>
        <w:tc>
          <w:tcPr>
            <w:tcW w:w="2694" w:type="dxa"/>
            <w:gridSpan w:val="2"/>
            <w:shd w:val="clear" w:color="auto" w:fill="auto"/>
            <w:vAlign w:val="center"/>
          </w:tcPr>
          <w:p w14:paraId="6E8CB203" w14:textId="77777777" w:rsidR="00704C97" w:rsidRPr="00233FB9" w:rsidRDefault="00704C97" w:rsidP="00B330ED">
            <w:pPr>
              <w:spacing w:line="276" w:lineRule="auto"/>
              <w:jc w:val="center"/>
              <w:rPr>
                <w:rFonts w:ascii="Arial Narrow" w:hAnsi="Arial Narrow"/>
                <w:b/>
                <w:bCs/>
              </w:rPr>
            </w:pPr>
          </w:p>
        </w:tc>
      </w:tr>
      <w:tr w:rsidR="003C4195" w:rsidRPr="00233FB9" w14:paraId="5D832EF7" w14:textId="77777777" w:rsidTr="00AC27B7">
        <w:trPr>
          <w:trHeight w:val="533"/>
        </w:trPr>
        <w:tc>
          <w:tcPr>
            <w:tcW w:w="4111" w:type="dxa"/>
            <w:gridSpan w:val="2"/>
            <w:shd w:val="clear" w:color="auto" w:fill="auto"/>
            <w:vAlign w:val="center"/>
          </w:tcPr>
          <w:p w14:paraId="67EBB832" w14:textId="77777777" w:rsidR="005F25C1" w:rsidRPr="00233FB9" w:rsidRDefault="002D2364" w:rsidP="00730AC8">
            <w:pPr>
              <w:spacing w:line="276" w:lineRule="auto"/>
              <w:jc w:val="left"/>
              <w:rPr>
                <w:rFonts w:ascii="Arial Narrow" w:hAnsi="Arial Narrow"/>
                <w:bCs/>
              </w:rPr>
            </w:pPr>
            <w:r w:rsidRPr="00233FB9">
              <w:rPr>
                <w:rFonts w:ascii="Arial Narrow" w:hAnsi="Arial Narrow"/>
                <w:bCs/>
              </w:rPr>
              <w:t>2)</w:t>
            </w:r>
          </w:p>
        </w:tc>
        <w:tc>
          <w:tcPr>
            <w:tcW w:w="2835" w:type="dxa"/>
            <w:gridSpan w:val="2"/>
            <w:shd w:val="clear" w:color="auto" w:fill="auto"/>
            <w:vAlign w:val="center"/>
          </w:tcPr>
          <w:p w14:paraId="5906419C" w14:textId="77777777" w:rsidR="005F25C1" w:rsidRPr="00233FB9" w:rsidRDefault="005F25C1" w:rsidP="00B330ED">
            <w:pPr>
              <w:autoSpaceDE w:val="0"/>
              <w:autoSpaceDN w:val="0"/>
              <w:adjustRightInd w:val="0"/>
              <w:spacing w:line="276" w:lineRule="auto"/>
              <w:jc w:val="center"/>
              <w:rPr>
                <w:rFonts w:ascii="Arial Narrow" w:hAnsi="Arial Narrow"/>
                <w:b/>
                <w:bCs/>
              </w:rPr>
            </w:pPr>
          </w:p>
        </w:tc>
        <w:tc>
          <w:tcPr>
            <w:tcW w:w="2694" w:type="dxa"/>
            <w:gridSpan w:val="2"/>
            <w:shd w:val="clear" w:color="auto" w:fill="auto"/>
            <w:vAlign w:val="center"/>
          </w:tcPr>
          <w:p w14:paraId="600FE9A4" w14:textId="77777777" w:rsidR="005F25C1" w:rsidRPr="00233FB9" w:rsidRDefault="005F25C1" w:rsidP="00B330ED">
            <w:pPr>
              <w:spacing w:line="276" w:lineRule="auto"/>
              <w:jc w:val="center"/>
              <w:rPr>
                <w:rFonts w:ascii="Arial Narrow" w:hAnsi="Arial Narrow"/>
                <w:b/>
                <w:bCs/>
              </w:rPr>
            </w:pPr>
          </w:p>
        </w:tc>
      </w:tr>
      <w:tr w:rsidR="003C4195" w:rsidRPr="00233FB9" w14:paraId="1CFFECB8" w14:textId="77777777" w:rsidTr="00AC27B7">
        <w:trPr>
          <w:trHeight w:val="898"/>
        </w:trPr>
        <w:tc>
          <w:tcPr>
            <w:tcW w:w="4111" w:type="dxa"/>
            <w:gridSpan w:val="2"/>
            <w:shd w:val="clear" w:color="auto" w:fill="FFE9BF"/>
            <w:vAlign w:val="center"/>
          </w:tcPr>
          <w:p w14:paraId="0CAD9346" w14:textId="77777777" w:rsidR="00C909DD" w:rsidRPr="00233FB9" w:rsidRDefault="00DB29E4" w:rsidP="0078573F">
            <w:pPr>
              <w:spacing w:line="276" w:lineRule="auto"/>
              <w:ind w:left="214" w:hanging="214"/>
              <w:rPr>
                <w:rFonts w:ascii="Arial Narrow" w:hAnsi="Arial Narrow"/>
                <w:bCs/>
              </w:rPr>
            </w:pPr>
            <w:r w:rsidRPr="00233FB9">
              <w:rPr>
                <w:rFonts w:ascii="Arial Narrow" w:hAnsi="Arial Narrow"/>
                <w:b/>
                <w:bCs/>
              </w:rPr>
              <w:t>3.</w:t>
            </w:r>
            <w:r w:rsidRPr="00233FB9">
              <w:rPr>
                <w:rFonts w:ascii="Arial Narrow" w:hAnsi="Arial Narrow"/>
                <w:bCs/>
              </w:rPr>
              <w:t xml:space="preserve"> </w:t>
            </w:r>
            <w:r w:rsidR="005F25C1" w:rsidRPr="00233FB9">
              <w:rPr>
                <w:rFonts w:ascii="Arial Narrow" w:hAnsi="Arial Narrow"/>
                <w:bCs/>
              </w:rPr>
              <w:t xml:space="preserve">Czy </w:t>
            </w:r>
            <w:r w:rsidR="005C0CF2" w:rsidRPr="00233FB9">
              <w:rPr>
                <w:rFonts w:ascii="Arial Narrow" w:hAnsi="Arial Narrow"/>
                <w:bCs/>
              </w:rPr>
              <w:t>Wnioskodawca</w:t>
            </w:r>
            <w:r w:rsidR="00445CA0" w:rsidRPr="00233FB9">
              <w:rPr>
                <w:rFonts w:ascii="Arial Narrow" w:hAnsi="Arial Narrow"/>
                <w:bCs/>
              </w:rPr>
              <w:t xml:space="preserve"> </w:t>
            </w:r>
            <w:r w:rsidR="005F25C1" w:rsidRPr="00233FB9">
              <w:rPr>
                <w:rFonts w:ascii="Arial Narrow" w:hAnsi="Arial Narrow"/>
                <w:bCs/>
              </w:rPr>
              <w:t xml:space="preserve">sporządza </w:t>
            </w:r>
            <w:r w:rsidR="008C48EE" w:rsidRPr="00233FB9">
              <w:rPr>
                <w:rFonts w:ascii="Arial Narrow" w:hAnsi="Arial Narrow"/>
                <w:bCs/>
              </w:rPr>
              <w:t>skonsolidowane sprawozdania finansowe, obejmujące na zasadzie konsolidacji, dane innego przedsiębiorstwa oraz nie jest ujęt</w:t>
            </w:r>
            <w:r w:rsidR="00386B09" w:rsidRPr="00233FB9">
              <w:rPr>
                <w:rFonts w:ascii="Arial Narrow" w:hAnsi="Arial Narrow"/>
                <w:bCs/>
              </w:rPr>
              <w:t>y</w:t>
            </w:r>
            <w:r w:rsidR="008C48EE" w:rsidRPr="00233FB9">
              <w:rPr>
                <w:rFonts w:ascii="Arial Narrow" w:hAnsi="Arial Narrow"/>
                <w:bCs/>
              </w:rPr>
              <w:t>, na zasadzie konsolidacji,</w:t>
            </w:r>
            <w:r w:rsidRPr="00233FB9">
              <w:rPr>
                <w:rFonts w:ascii="Arial Narrow" w:hAnsi="Arial Narrow"/>
                <w:bCs/>
              </w:rPr>
              <w:t xml:space="preserve"> </w:t>
            </w:r>
            <w:r w:rsidR="008C48EE" w:rsidRPr="00233FB9">
              <w:rPr>
                <w:rFonts w:ascii="Arial Narrow" w:hAnsi="Arial Narrow"/>
                <w:bCs/>
              </w:rPr>
              <w:t xml:space="preserve">w sprawozdaniach skonsolidowanych innego przedsiębiorstwa </w:t>
            </w:r>
            <w:r w:rsidR="0078573F" w:rsidRPr="00233FB9">
              <w:rPr>
                <w:rFonts w:ascii="Arial Narrow" w:hAnsi="Arial Narrow"/>
                <w:bCs/>
              </w:rPr>
              <w:br/>
            </w:r>
            <w:r w:rsidR="008C48EE" w:rsidRPr="00233FB9">
              <w:rPr>
                <w:rFonts w:ascii="Arial Narrow" w:hAnsi="Arial Narrow"/>
                <w:bCs/>
              </w:rPr>
              <w:t xml:space="preserve">z nim </w:t>
            </w:r>
            <w:r w:rsidR="0039111C" w:rsidRPr="00233FB9">
              <w:rPr>
                <w:rFonts w:ascii="Arial Narrow" w:hAnsi="Arial Narrow"/>
                <w:bCs/>
              </w:rPr>
              <w:t>po</w:t>
            </w:r>
            <w:r w:rsidR="008C48EE" w:rsidRPr="00233FB9">
              <w:rPr>
                <w:rFonts w:ascii="Arial Narrow" w:hAnsi="Arial Narrow"/>
                <w:bCs/>
              </w:rPr>
              <w:t>wiązanego?</w:t>
            </w:r>
            <w:r w:rsidR="0093538A" w:rsidRPr="00233FB9">
              <w:rPr>
                <w:rStyle w:val="Odwoanieprzypisukocowego"/>
                <w:rFonts w:ascii="Arial Narrow" w:hAnsi="Arial Narrow"/>
                <w:bCs/>
              </w:rPr>
              <w:endnoteReference w:id="16"/>
            </w:r>
          </w:p>
        </w:tc>
        <w:tc>
          <w:tcPr>
            <w:tcW w:w="2835" w:type="dxa"/>
            <w:gridSpan w:val="2"/>
            <w:shd w:val="clear" w:color="auto" w:fill="auto"/>
            <w:vAlign w:val="center"/>
          </w:tcPr>
          <w:p w14:paraId="79F79A3A" w14:textId="77777777" w:rsidR="008C48EE" w:rsidRPr="00233FB9" w:rsidRDefault="00605A4A" w:rsidP="000F542C">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tak</w:t>
            </w:r>
          </w:p>
        </w:tc>
        <w:tc>
          <w:tcPr>
            <w:tcW w:w="2694" w:type="dxa"/>
            <w:gridSpan w:val="2"/>
            <w:shd w:val="clear" w:color="auto" w:fill="auto"/>
            <w:vAlign w:val="center"/>
          </w:tcPr>
          <w:p w14:paraId="2AE48CF2" w14:textId="77777777" w:rsidR="008C48EE" w:rsidRPr="00233FB9" w:rsidRDefault="00605A4A" w:rsidP="000F542C">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nie</w:t>
            </w:r>
          </w:p>
        </w:tc>
      </w:tr>
      <w:tr w:rsidR="003C4195" w:rsidRPr="00233FB9" w14:paraId="3E6C6EF6" w14:textId="77777777" w:rsidTr="00AC27B7">
        <w:trPr>
          <w:trHeight w:val="898"/>
        </w:trPr>
        <w:tc>
          <w:tcPr>
            <w:tcW w:w="4111" w:type="dxa"/>
            <w:gridSpan w:val="2"/>
            <w:shd w:val="clear" w:color="auto" w:fill="FFE9BF"/>
            <w:vAlign w:val="center"/>
          </w:tcPr>
          <w:p w14:paraId="2129094A" w14:textId="77777777" w:rsidR="008C48EE" w:rsidRPr="00233FB9" w:rsidRDefault="00412D80" w:rsidP="0078573F">
            <w:pPr>
              <w:spacing w:line="276" w:lineRule="auto"/>
              <w:ind w:left="214" w:hanging="214"/>
              <w:rPr>
                <w:rFonts w:ascii="Arial Narrow" w:hAnsi="Arial Narrow"/>
                <w:b/>
                <w:bCs/>
              </w:rPr>
            </w:pPr>
            <w:r w:rsidRPr="00233FB9">
              <w:rPr>
                <w:rFonts w:ascii="Arial Narrow" w:hAnsi="Arial Narrow"/>
                <w:b/>
                <w:bCs/>
              </w:rPr>
              <w:t xml:space="preserve">3a. </w:t>
            </w:r>
            <w:r w:rsidR="008C48EE" w:rsidRPr="00233FB9">
              <w:rPr>
                <w:rFonts w:ascii="Arial Narrow" w:hAnsi="Arial Narrow"/>
                <w:b/>
                <w:bCs/>
              </w:rPr>
              <w:t>Jeśli</w:t>
            </w:r>
            <w:r w:rsidR="00DB29E4" w:rsidRPr="00233FB9">
              <w:rPr>
                <w:rFonts w:ascii="Arial Narrow" w:hAnsi="Arial Narrow"/>
                <w:b/>
                <w:bCs/>
              </w:rPr>
              <w:t xml:space="preserve"> w pkt 3 wybrano opcję</w:t>
            </w:r>
            <w:r w:rsidR="008C48EE" w:rsidRPr="00233FB9">
              <w:rPr>
                <w:rFonts w:ascii="Arial Narrow" w:hAnsi="Arial Narrow"/>
                <w:b/>
                <w:bCs/>
              </w:rPr>
              <w:t xml:space="preserve"> „tak”</w:t>
            </w:r>
          </w:p>
          <w:p w14:paraId="3E56296F" w14:textId="77777777" w:rsidR="008C48EE" w:rsidRPr="00233FB9" w:rsidRDefault="008C48EE" w:rsidP="0078573F">
            <w:pPr>
              <w:spacing w:line="276" w:lineRule="auto"/>
              <w:rPr>
                <w:rFonts w:ascii="Arial Narrow" w:hAnsi="Arial Narrow"/>
                <w:bCs/>
              </w:rPr>
            </w:pPr>
            <w:r w:rsidRPr="00233FB9">
              <w:rPr>
                <w:rFonts w:ascii="Arial Narrow" w:hAnsi="Arial Narrow"/>
                <w:bCs/>
              </w:rPr>
              <w:t>Czy przedsiębiorstwo to jest zobowiązane na podstawie obowiązujących regulacji prawnych do sporządzania sprawozdań skonsolidowanych?</w:t>
            </w:r>
          </w:p>
        </w:tc>
        <w:tc>
          <w:tcPr>
            <w:tcW w:w="2835" w:type="dxa"/>
            <w:gridSpan w:val="2"/>
            <w:shd w:val="clear" w:color="auto" w:fill="auto"/>
            <w:vAlign w:val="center"/>
          </w:tcPr>
          <w:p w14:paraId="0A806118" w14:textId="77777777" w:rsidR="008C48EE" w:rsidRPr="00233FB9" w:rsidRDefault="00605A4A" w:rsidP="000F542C">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tak</w:t>
            </w:r>
          </w:p>
        </w:tc>
        <w:tc>
          <w:tcPr>
            <w:tcW w:w="2694" w:type="dxa"/>
            <w:gridSpan w:val="2"/>
            <w:shd w:val="clear" w:color="auto" w:fill="auto"/>
            <w:vAlign w:val="center"/>
          </w:tcPr>
          <w:p w14:paraId="7A197A0E" w14:textId="77777777" w:rsidR="008C48EE" w:rsidRPr="00233FB9" w:rsidRDefault="00605A4A" w:rsidP="000F542C">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195FB9"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95FB9" w:rsidRPr="00233FB9">
              <w:rPr>
                <w:rFonts w:ascii="Arial Narrow" w:hAnsi="Arial Narrow"/>
                <w:bCs/>
              </w:rPr>
              <w:t xml:space="preserve"> nie</w:t>
            </w:r>
          </w:p>
        </w:tc>
      </w:tr>
    </w:tbl>
    <w:p w14:paraId="60E9A137" w14:textId="77777777" w:rsidR="00C66E84" w:rsidRPr="00233FB9" w:rsidRDefault="00C66E84" w:rsidP="002609C7">
      <w:pPr>
        <w:pStyle w:val="Tekstpodstawowy3"/>
        <w:spacing w:after="0" w:line="276" w:lineRule="auto"/>
        <w:jc w:val="left"/>
        <w:rPr>
          <w:rFonts w:ascii="Arial Narrow" w:hAnsi="Arial Narrow" w:cs="Calibri"/>
          <w:b/>
          <w:bCs/>
          <w:sz w:val="22"/>
          <w:szCs w:val="22"/>
        </w:rPr>
      </w:pPr>
    </w:p>
    <w:p w14:paraId="7DDAB09D" w14:textId="77777777" w:rsidR="00DB29E4" w:rsidRPr="00233FB9" w:rsidRDefault="00DB29E4" w:rsidP="002609C7">
      <w:pPr>
        <w:pStyle w:val="Tekstpodstawowy3"/>
        <w:spacing w:after="0" w:line="276" w:lineRule="auto"/>
        <w:jc w:val="left"/>
        <w:rPr>
          <w:rFonts w:ascii="Arial Narrow" w:hAnsi="Arial Narrow" w:cs="Calibri"/>
          <w:b/>
          <w:bCs/>
          <w:sz w:val="22"/>
          <w:szCs w:val="22"/>
        </w:rPr>
      </w:pPr>
    </w:p>
    <w:p w14:paraId="49B67DFB" w14:textId="77777777" w:rsidR="00DB29E4" w:rsidRPr="00233FB9" w:rsidRDefault="00DB29E4" w:rsidP="002609C7">
      <w:pPr>
        <w:pStyle w:val="Tekstpodstawowy3"/>
        <w:spacing w:after="0" w:line="276" w:lineRule="auto"/>
        <w:jc w:val="left"/>
        <w:rPr>
          <w:rFonts w:ascii="Arial Narrow" w:hAnsi="Arial Narrow" w:cs="Calibri"/>
          <w:b/>
          <w:bCs/>
          <w:sz w:val="22"/>
          <w:szCs w:val="22"/>
        </w:rPr>
        <w:sectPr w:rsidR="00DB29E4" w:rsidRPr="00233FB9" w:rsidSect="00575CB9">
          <w:endnotePr>
            <w:numFmt w:val="decimal"/>
          </w:endnotePr>
          <w:pgSz w:w="11906" w:h="16838"/>
          <w:pgMar w:top="1417" w:right="1417" w:bottom="1417" w:left="1417" w:header="708" w:footer="397" w:gutter="0"/>
          <w:cols w:space="708"/>
          <w:titlePg/>
          <w:docGrid w:linePitch="360"/>
        </w:sectPr>
      </w:pPr>
    </w:p>
    <w:p w14:paraId="790BE544" w14:textId="77777777" w:rsidR="00DB29E4" w:rsidRPr="00233FB9" w:rsidRDefault="000F542C" w:rsidP="002609C7">
      <w:pPr>
        <w:autoSpaceDE w:val="0"/>
        <w:autoSpaceDN w:val="0"/>
        <w:adjustRightInd w:val="0"/>
        <w:spacing w:line="276" w:lineRule="auto"/>
        <w:rPr>
          <w:rFonts w:ascii="Arial Narrow" w:hAnsi="Arial Narrow" w:cs="Calibri"/>
          <w:b/>
          <w:bCs/>
        </w:rPr>
      </w:pPr>
      <w:r w:rsidRPr="00233FB9">
        <w:rPr>
          <w:rFonts w:ascii="Arial Narrow" w:hAnsi="Arial Narrow" w:cs="Calibri"/>
          <w:b/>
          <w:bCs/>
        </w:rPr>
        <w:lastRenderedPageBreak/>
        <w:t xml:space="preserve">4. </w:t>
      </w:r>
      <w:r w:rsidR="00DB29E4" w:rsidRPr="00233FB9">
        <w:rPr>
          <w:rFonts w:ascii="Arial Narrow" w:hAnsi="Arial Narrow" w:cs="Calibri"/>
          <w:b/>
          <w:bCs/>
        </w:rPr>
        <w:t xml:space="preserve">Dane stosowane do określenia kategorii MSP </w:t>
      </w:r>
      <w:r w:rsidR="005C0CF2" w:rsidRPr="00233FB9">
        <w:rPr>
          <w:rFonts w:ascii="Arial Narrow" w:hAnsi="Arial Narrow" w:cs="Calibri"/>
          <w:b/>
          <w:bCs/>
        </w:rPr>
        <w:t>Wnioskodawcy</w:t>
      </w:r>
      <w:r w:rsidR="00C909DD" w:rsidRPr="00233FB9">
        <w:rPr>
          <w:rFonts w:ascii="Arial Narrow" w:hAnsi="Arial Narrow" w:cs="Calibri"/>
          <w:b/>
          <w:bCs/>
        </w:rPr>
        <w:t xml:space="preserve"> </w:t>
      </w:r>
      <w:r w:rsidR="006A3A32" w:rsidRPr="00233FB9">
        <w:rPr>
          <w:rFonts w:ascii="Arial Narrow" w:hAnsi="Arial Narrow" w:cs="Calibri"/>
          <w:b/>
          <w:bCs/>
        </w:rPr>
        <w:t xml:space="preserve">pozostającego w relacji </w:t>
      </w:r>
      <w:r w:rsidR="00DB29E4" w:rsidRPr="00233FB9">
        <w:rPr>
          <w:rFonts w:ascii="Arial Narrow" w:hAnsi="Arial Narrow" w:cs="Calibri"/>
          <w:b/>
          <w:bCs/>
        </w:rPr>
        <w:t>przedsię</w:t>
      </w:r>
      <w:r w:rsidR="007908B1" w:rsidRPr="00233FB9">
        <w:rPr>
          <w:rFonts w:ascii="Arial Narrow" w:hAnsi="Arial Narrow" w:cs="Calibri"/>
          <w:b/>
          <w:bCs/>
        </w:rPr>
        <w:t>biorstw p</w:t>
      </w:r>
      <w:r w:rsidR="00DB29E4" w:rsidRPr="00233FB9">
        <w:rPr>
          <w:rFonts w:ascii="Arial Narrow" w:hAnsi="Arial Narrow" w:cs="Calibri"/>
          <w:b/>
          <w:bCs/>
        </w:rPr>
        <w:t>artnerskich</w:t>
      </w:r>
      <w:r w:rsidR="00AB4155" w:rsidRPr="00233FB9">
        <w:rPr>
          <w:rStyle w:val="Odwoanieprzypisukocowego"/>
          <w:rFonts w:ascii="Arial Narrow" w:hAnsi="Arial Narrow"/>
          <w:b/>
          <w:bCs/>
        </w:rPr>
        <w:endnoteReference w:id="17"/>
      </w:r>
      <w:r w:rsidR="002D2364" w:rsidRPr="00233FB9">
        <w:rPr>
          <w:rFonts w:ascii="Arial Narrow" w:hAnsi="Arial Narrow" w:cs="Calibri"/>
          <w:b/>
          <w:bCs/>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203"/>
        <w:gridCol w:w="1418"/>
        <w:gridCol w:w="1490"/>
      </w:tblGrid>
      <w:tr w:rsidR="003C4195" w:rsidRPr="00233FB9" w14:paraId="60F21BE7" w14:textId="77777777" w:rsidTr="00AC27B7">
        <w:trPr>
          <w:trHeight w:val="1118"/>
        </w:trPr>
        <w:tc>
          <w:tcPr>
            <w:tcW w:w="2338" w:type="dxa"/>
            <w:vMerge w:val="restart"/>
            <w:shd w:val="clear" w:color="auto" w:fill="F6B500"/>
            <w:vAlign w:val="center"/>
          </w:tcPr>
          <w:p w14:paraId="58674ECC" w14:textId="77777777" w:rsidR="00DB29E4" w:rsidRPr="00233FB9" w:rsidRDefault="00DB29E4" w:rsidP="002609C7">
            <w:pPr>
              <w:pStyle w:val="Tekstpodstawowy3"/>
              <w:spacing w:after="0" w:line="276" w:lineRule="auto"/>
              <w:jc w:val="center"/>
              <w:rPr>
                <w:rFonts w:ascii="Arial Narrow" w:hAnsi="Arial Narrow" w:cs="Calibri"/>
                <w:b/>
                <w:bCs/>
                <w:sz w:val="22"/>
                <w:szCs w:val="22"/>
              </w:rPr>
            </w:pPr>
            <w:r w:rsidRPr="00233FB9">
              <w:rPr>
                <w:rFonts w:ascii="Arial Narrow" w:hAnsi="Arial Narrow" w:cs="Calibri"/>
                <w:b/>
                <w:bCs/>
                <w:sz w:val="22"/>
                <w:szCs w:val="22"/>
              </w:rPr>
              <w:t xml:space="preserve">Dane stosowane do określenia kategorii MSP </w:t>
            </w:r>
            <w:r w:rsidR="005C0CF2" w:rsidRPr="00233FB9">
              <w:rPr>
                <w:rFonts w:ascii="Arial Narrow" w:hAnsi="Arial Narrow" w:cs="Calibri"/>
                <w:b/>
                <w:bCs/>
                <w:sz w:val="22"/>
                <w:szCs w:val="22"/>
              </w:rPr>
              <w:t>przedsiębiorcy</w:t>
            </w:r>
          </w:p>
        </w:tc>
        <w:tc>
          <w:tcPr>
            <w:tcW w:w="4325" w:type="dxa"/>
            <w:gridSpan w:val="3"/>
            <w:tcBorders>
              <w:bottom w:val="single" w:sz="4" w:space="0" w:color="auto"/>
            </w:tcBorders>
            <w:shd w:val="clear" w:color="auto" w:fill="F6B500"/>
            <w:vAlign w:val="center"/>
          </w:tcPr>
          <w:p w14:paraId="1DE3816E" w14:textId="3E05D201" w:rsidR="000F542C" w:rsidRPr="00233FB9" w:rsidRDefault="00DB29E4" w:rsidP="000940E6">
            <w:pPr>
              <w:pStyle w:val="Tekstprzypisudolnego"/>
              <w:spacing w:line="276" w:lineRule="auto"/>
              <w:jc w:val="center"/>
              <w:rPr>
                <w:rFonts w:ascii="Arial Narrow" w:hAnsi="Arial Narrow" w:cs="Calibri"/>
                <w:b/>
                <w:sz w:val="22"/>
                <w:szCs w:val="22"/>
              </w:rPr>
            </w:pPr>
            <w:r w:rsidRPr="00233FB9">
              <w:rPr>
                <w:rFonts w:ascii="Arial Narrow" w:hAnsi="Arial Narrow" w:cs="Calibri"/>
                <w:b/>
                <w:sz w:val="22"/>
                <w:szCs w:val="22"/>
              </w:rPr>
              <w:t>W okresie sprawozdawczym za drugi rok wstecz od os</w:t>
            </w:r>
            <w:r w:rsidR="000940E6" w:rsidRPr="00233FB9">
              <w:rPr>
                <w:rFonts w:ascii="Arial Narrow" w:hAnsi="Arial Narrow" w:cs="Calibri"/>
                <w:b/>
                <w:sz w:val="22"/>
                <w:szCs w:val="22"/>
              </w:rPr>
              <w:t>tatniego okresu sprawozdawczego</w:t>
            </w:r>
          </w:p>
          <w:p w14:paraId="3BE90E03" w14:textId="77777777" w:rsidR="00DB29E4" w:rsidRPr="00233FB9" w:rsidRDefault="00DB29E4" w:rsidP="002609C7">
            <w:pPr>
              <w:pStyle w:val="Tekstpodstawowy"/>
              <w:spacing w:line="276" w:lineRule="auto"/>
              <w:jc w:val="center"/>
              <w:rPr>
                <w:rFonts w:ascii="Arial Narrow" w:hAnsi="Arial Narrow" w:cs="Calibri"/>
                <w:b/>
                <w:bCs/>
                <w:i/>
                <w:sz w:val="22"/>
                <w:szCs w:val="22"/>
                <w:lang w:val="pl-PL"/>
              </w:rPr>
            </w:pPr>
            <w:r w:rsidRPr="00233FB9">
              <w:rPr>
                <w:rFonts w:ascii="Arial Narrow" w:hAnsi="Arial Narrow" w:cs="Calibri"/>
                <w:b/>
                <w:i/>
                <w:sz w:val="22"/>
                <w:szCs w:val="22"/>
                <w:lang w:val="pl-PL"/>
              </w:rPr>
              <w:t xml:space="preserve">(od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 xml:space="preserve"> do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w:t>
            </w:r>
          </w:p>
        </w:tc>
        <w:tc>
          <w:tcPr>
            <w:tcW w:w="4111" w:type="dxa"/>
            <w:gridSpan w:val="3"/>
            <w:tcBorders>
              <w:bottom w:val="single" w:sz="4" w:space="0" w:color="auto"/>
            </w:tcBorders>
            <w:shd w:val="clear" w:color="auto" w:fill="F6B500"/>
            <w:vAlign w:val="center"/>
          </w:tcPr>
          <w:p w14:paraId="59048E32" w14:textId="09F0987D" w:rsidR="00626357" w:rsidRPr="00233FB9" w:rsidRDefault="00DB29E4" w:rsidP="000940E6">
            <w:pPr>
              <w:spacing w:line="276" w:lineRule="auto"/>
              <w:jc w:val="center"/>
              <w:rPr>
                <w:rFonts w:ascii="Arial Narrow" w:hAnsi="Arial Narrow" w:cs="Calibri"/>
                <w:b/>
              </w:rPr>
            </w:pPr>
            <w:r w:rsidRPr="00233FB9">
              <w:rPr>
                <w:rFonts w:ascii="Arial Narrow" w:hAnsi="Arial Narrow" w:cs="Calibri"/>
                <w:b/>
              </w:rPr>
              <w:t xml:space="preserve">W okresie sprawozdawczym </w:t>
            </w:r>
            <w:r w:rsidRPr="00233FB9">
              <w:rPr>
                <w:rFonts w:ascii="Arial Narrow" w:hAnsi="Arial Narrow" w:cs="Calibri"/>
                <w:bCs/>
              </w:rPr>
              <w:t xml:space="preserve"> </w:t>
            </w:r>
            <w:r w:rsidRPr="00233FB9">
              <w:rPr>
                <w:rFonts w:ascii="Arial Narrow" w:hAnsi="Arial Narrow" w:cs="Calibri"/>
                <w:b/>
              </w:rPr>
              <w:t>za 1 rok wstecz od ost</w:t>
            </w:r>
            <w:r w:rsidR="000940E6" w:rsidRPr="00233FB9">
              <w:rPr>
                <w:rFonts w:ascii="Arial Narrow" w:hAnsi="Arial Narrow" w:cs="Calibri"/>
                <w:b/>
              </w:rPr>
              <w:t>atniego okresu  sprawozdawczego</w:t>
            </w:r>
          </w:p>
          <w:p w14:paraId="1ECFF0B4" w14:textId="77777777" w:rsidR="00DB29E4" w:rsidRPr="00233FB9" w:rsidRDefault="00DB29E4" w:rsidP="00626357">
            <w:pPr>
              <w:pStyle w:val="Tekstpodstawowy2"/>
              <w:spacing w:after="0" w:line="276" w:lineRule="auto"/>
              <w:jc w:val="center"/>
              <w:rPr>
                <w:rFonts w:ascii="Arial Narrow" w:hAnsi="Arial Narrow" w:cs="Calibri"/>
                <w:bCs/>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00626357" w:rsidRPr="00233FB9">
              <w:rPr>
                <w:rFonts w:ascii="Arial Narrow" w:hAnsi="Arial Narrow" w:cs="Calibri"/>
                <w:b/>
                <w:i/>
              </w:rPr>
              <w:t xml:space="preserve"> </w:t>
            </w:r>
            <w:r w:rsidRPr="00233FB9">
              <w:rPr>
                <w:rFonts w:ascii="Arial Narrow" w:hAnsi="Arial Narrow" w:cs="Calibri"/>
                <w:b/>
                <w:i/>
              </w:rPr>
              <w:t xml:space="preserve">do </w:t>
            </w:r>
            <w:proofErr w:type="spellStart"/>
            <w:r w:rsidRPr="00233FB9">
              <w:rPr>
                <w:rFonts w:ascii="Arial Narrow" w:hAnsi="Arial Narrow" w:cs="Calibri"/>
                <w:b/>
                <w:i/>
              </w:rPr>
              <w:t>dd.mm.rr</w:t>
            </w:r>
            <w:proofErr w:type="spellEnd"/>
            <w:r w:rsidRPr="00233FB9">
              <w:rPr>
                <w:rFonts w:ascii="Arial Narrow" w:hAnsi="Arial Narrow" w:cs="Calibri"/>
                <w:b/>
                <w:i/>
              </w:rPr>
              <w:t>)</w:t>
            </w:r>
          </w:p>
        </w:tc>
        <w:tc>
          <w:tcPr>
            <w:tcW w:w="4111" w:type="dxa"/>
            <w:gridSpan w:val="3"/>
            <w:tcBorders>
              <w:bottom w:val="single" w:sz="4" w:space="0" w:color="auto"/>
            </w:tcBorders>
            <w:shd w:val="clear" w:color="auto" w:fill="F6B500"/>
            <w:vAlign w:val="center"/>
          </w:tcPr>
          <w:p w14:paraId="38164DCD" w14:textId="6E16A490" w:rsidR="00DB29E4" w:rsidRPr="00233FB9" w:rsidRDefault="00DB29E4" w:rsidP="000940E6">
            <w:pPr>
              <w:pStyle w:val="Tekstpodstawowy2"/>
              <w:spacing w:after="0" w:line="276" w:lineRule="auto"/>
              <w:jc w:val="center"/>
              <w:rPr>
                <w:rFonts w:ascii="Arial Narrow" w:hAnsi="Arial Narrow" w:cs="Calibri"/>
                <w:b/>
                <w:bCs/>
              </w:rPr>
            </w:pPr>
            <w:r w:rsidRPr="00233FB9">
              <w:rPr>
                <w:rFonts w:ascii="Arial Narrow" w:hAnsi="Arial Narrow" w:cs="Calibri"/>
                <w:b/>
                <w:bCs/>
              </w:rPr>
              <w:t>W ostatnim okresie sprawozdawczym</w:t>
            </w:r>
            <w:r w:rsidR="00DE3EAD" w:rsidRPr="00233FB9">
              <w:rPr>
                <w:rStyle w:val="Odwoanieprzypisukocowego"/>
                <w:rFonts w:ascii="Arial Narrow" w:hAnsi="Arial Narrow"/>
                <w:b/>
                <w:bCs/>
              </w:rPr>
              <w:endnoteReference w:id="18"/>
            </w:r>
          </w:p>
          <w:p w14:paraId="75B41685" w14:textId="77777777" w:rsidR="000940E6" w:rsidRPr="00233FB9" w:rsidRDefault="000940E6" w:rsidP="000940E6">
            <w:pPr>
              <w:pStyle w:val="Tekstpodstawowy2"/>
              <w:spacing w:after="0" w:line="276" w:lineRule="auto"/>
              <w:jc w:val="center"/>
              <w:rPr>
                <w:rFonts w:ascii="Arial Narrow" w:hAnsi="Arial Narrow" w:cs="Calibri"/>
                <w:b/>
                <w:bCs/>
              </w:rPr>
            </w:pPr>
          </w:p>
          <w:p w14:paraId="4AB37090" w14:textId="77777777" w:rsidR="00DB29E4" w:rsidRPr="00233FB9" w:rsidRDefault="00DB29E4" w:rsidP="002609C7">
            <w:pPr>
              <w:pStyle w:val="Tekstpodstawowy2"/>
              <w:spacing w:after="0" w:line="276" w:lineRule="auto"/>
              <w:jc w:val="center"/>
              <w:rPr>
                <w:rFonts w:ascii="Arial Narrow" w:hAnsi="Arial Narrow" w:cs="Calibri"/>
                <w:bCs/>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Pr="00233FB9">
              <w:rPr>
                <w:rFonts w:ascii="Arial Narrow" w:hAnsi="Arial Narrow" w:cs="Calibri"/>
                <w:b/>
                <w:i/>
              </w:rPr>
              <w:t xml:space="preserve"> do </w:t>
            </w:r>
            <w:proofErr w:type="spellStart"/>
            <w:r w:rsidRPr="00233FB9">
              <w:rPr>
                <w:rFonts w:ascii="Arial Narrow" w:hAnsi="Arial Narrow" w:cs="Calibri"/>
                <w:b/>
                <w:i/>
              </w:rPr>
              <w:t>dd.mm.rr</w:t>
            </w:r>
            <w:proofErr w:type="spellEnd"/>
            <w:r w:rsidRPr="00233FB9">
              <w:rPr>
                <w:rFonts w:ascii="Arial Narrow" w:hAnsi="Arial Narrow" w:cs="Calibri"/>
                <w:b/>
                <w:i/>
              </w:rPr>
              <w:t>)</w:t>
            </w:r>
          </w:p>
        </w:tc>
      </w:tr>
      <w:tr w:rsidR="003C4195" w:rsidRPr="00233FB9" w14:paraId="2DBE3F58" w14:textId="77777777" w:rsidTr="00AC27B7">
        <w:trPr>
          <w:trHeight w:val="562"/>
        </w:trPr>
        <w:tc>
          <w:tcPr>
            <w:tcW w:w="2338" w:type="dxa"/>
            <w:vMerge/>
            <w:tcBorders>
              <w:bottom w:val="single" w:sz="4" w:space="0" w:color="auto"/>
            </w:tcBorders>
            <w:shd w:val="clear" w:color="auto" w:fill="548DD4"/>
            <w:vAlign w:val="center"/>
          </w:tcPr>
          <w:p w14:paraId="432553B8" w14:textId="77777777" w:rsidR="00DB29E4" w:rsidRPr="00233FB9" w:rsidRDefault="00DB29E4" w:rsidP="002609C7">
            <w:pPr>
              <w:spacing w:line="276" w:lineRule="auto"/>
              <w:rPr>
                <w:rFonts w:ascii="Arial Narrow" w:hAnsi="Arial Narrow"/>
              </w:rPr>
            </w:pPr>
          </w:p>
        </w:tc>
        <w:tc>
          <w:tcPr>
            <w:tcW w:w="1349" w:type="dxa"/>
            <w:shd w:val="clear" w:color="auto" w:fill="FFE9BF"/>
            <w:vAlign w:val="center"/>
          </w:tcPr>
          <w:p w14:paraId="0A099BC7" w14:textId="77777777" w:rsidR="00DB29E4" w:rsidRPr="00233FB9" w:rsidRDefault="00DB29E4" w:rsidP="000940E6">
            <w:pPr>
              <w:spacing w:line="276" w:lineRule="auto"/>
              <w:jc w:val="center"/>
              <w:rPr>
                <w:rFonts w:ascii="Arial Narrow" w:hAnsi="Arial Narrow"/>
              </w:rPr>
            </w:pPr>
            <w:r w:rsidRPr="00233FB9">
              <w:rPr>
                <w:rFonts w:ascii="Arial Narrow" w:hAnsi="Arial Narrow"/>
                <w:b/>
                <w:bCs/>
              </w:rPr>
              <w:t>Wielkość zatrudnienia</w:t>
            </w:r>
            <w:r w:rsidR="00940DC2" w:rsidRPr="00233FB9">
              <w:rPr>
                <w:rStyle w:val="Odwoanieprzypisukocowego"/>
                <w:rFonts w:ascii="Arial Narrow" w:hAnsi="Arial Narrow"/>
                <w:b/>
                <w:bCs/>
              </w:rPr>
              <w:endnoteReference w:id="19"/>
            </w:r>
          </w:p>
          <w:p w14:paraId="2DA9E448" w14:textId="77777777" w:rsidR="00DB29E4" w:rsidRPr="00233FB9" w:rsidRDefault="00DB29E4" w:rsidP="000940E6">
            <w:pPr>
              <w:pStyle w:val="Tekstprzypisudolnego"/>
              <w:spacing w:line="276" w:lineRule="auto"/>
              <w:jc w:val="center"/>
              <w:rPr>
                <w:rFonts w:ascii="Arial Narrow" w:hAnsi="Arial Narrow" w:cs="Calibri"/>
                <w:b/>
                <w:sz w:val="22"/>
                <w:szCs w:val="22"/>
              </w:rPr>
            </w:pPr>
          </w:p>
        </w:tc>
        <w:tc>
          <w:tcPr>
            <w:tcW w:w="1417" w:type="dxa"/>
            <w:shd w:val="clear" w:color="auto" w:fill="FFE9BF"/>
            <w:vAlign w:val="center"/>
          </w:tcPr>
          <w:p w14:paraId="0BC46BEA" w14:textId="6B9708C7" w:rsidR="002D6A7A" w:rsidRPr="00233FB9" w:rsidRDefault="00DB29E4" w:rsidP="000940E6">
            <w:pPr>
              <w:spacing w:line="276" w:lineRule="auto"/>
              <w:jc w:val="center"/>
              <w:rPr>
                <w:rFonts w:ascii="Arial Narrow" w:hAnsi="Arial Narrow"/>
              </w:rPr>
            </w:pPr>
            <w:r w:rsidRPr="00233FB9">
              <w:rPr>
                <w:rFonts w:ascii="Arial Narrow" w:hAnsi="Arial Narrow"/>
                <w:b/>
                <w:bCs/>
              </w:rPr>
              <w:t>Obroty ze sprzedaży netto</w:t>
            </w:r>
            <w:r w:rsidR="00C86EEA" w:rsidRPr="00233FB9">
              <w:rPr>
                <w:rStyle w:val="Odwoanieprzypisukocowego"/>
                <w:rFonts w:ascii="Arial Narrow" w:hAnsi="Arial Narrow"/>
                <w:b/>
                <w:bCs/>
              </w:rPr>
              <w:endnoteReference w:id="20"/>
            </w:r>
          </w:p>
          <w:p w14:paraId="096CB505" w14:textId="77777777" w:rsidR="00DB29E4" w:rsidRPr="00233FB9" w:rsidRDefault="00DB29E4" w:rsidP="000940E6">
            <w:pPr>
              <w:spacing w:line="276" w:lineRule="auto"/>
              <w:jc w:val="center"/>
              <w:rPr>
                <w:rFonts w:ascii="Arial Narrow" w:hAnsi="Arial Narrow"/>
                <w:i/>
                <w:iCs/>
              </w:rPr>
            </w:pPr>
            <w:r w:rsidRPr="00233FB9">
              <w:rPr>
                <w:rFonts w:ascii="Arial Narrow" w:hAnsi="Arial Narrow"/>
                <w:i/>
                <w:iCs/>
              </w:rPr>
              <w:t>(w tys. EUR na koniec roku obrotowego)</w:t>
            </w:r>
          </w:p>
        </w:tc>
        <w:tc>
          <w:tcPr>
            <w:tcW w:w="1559" w:type="dxa"/>
            <w:shd w:val="clear" w:color="auto" w:fill="FFE9BF"/>
            <w:vAlign w:val="center"/>
          </w:tcPr>
          <w:p w14:paraId="55696DB7" w14:textId="77777777" w:rsidR="00125CAF" w:rsidRPr="00233FB9" w:rsidRDefault="00125CAF" w:rsidP="00125CAF">
            <w:pPr>
              <w:spacing w:line="276" w:lineRule="auto"/>
              <w:rPr>
                <w:rFonts w:ascii="Arial Narrow" w:hAnsi="Arial Narrow"/>
                <w:b/>
                <w:bCs/>
              </w:rPr>
            </w:pPr>
          </w:p>
          <w:p w14:paraId="4AE75479" w14:textId="10954435" w:rsidR="002D6A7A" w:rsidRPr="00233FB9" w:rsidRDefault="00DB29E4" w:rsidP="00125CAF">
            <w:pPr>
              <w:spacing w:line="276" w:lineRule="auto"/>
              <w:jc w:val="center"/>
              <w:rPr>
                <w:rFonts w:ascii="Arial Narrow" w:hAnsi="Arial Narrow"/>
                <w:i/>
                <w:iCs/>
              </w:rPr>
            </w:pPr>
            <w:r w:rsidRPr="00233FB9">
              <w:rPr>
                <w:rFonts w:ascii="Arial Narrow" w:hAnsi="Arial Narrow"/>
                <w:b/>
                <w:bCs/>
              </w:rPr>
              <w:t>Suma aktywów bilansu</w:t>
            </w:r>
            <w:r w:rsidR="00C86EEA" w:rsidRPr="00233FB9">
              <w:rPr>
                <w:rStyle w:val="Odwoanieprzypisukocowego"/>
                <w:rFonts w:ascii="Arial Narrow" w:hAnsi="Arial Narrow"/>
                <w:b/>
                <w:bCs/>
              </w:rPr>
              <w:endnoteReference w:id="21"/>
            </w:r>
            <w:r w:rsidR="0030681B" w:rsidRPr="00233FB9">
              <w:rPr>
                <w:rFonts w:ascii="Arial Narrow" w:hAnsi="Arial Narrow"/>
                <w:i/>
                <w:iCs/>
              </w:rPr>
              <w:t>(w tys. EUR)</w:t>
            </w:r>
          </w:p>
          <w:p w14:paraId="1C389BED" w14:textId="77777777" w:rsidR="0030681B" w:rsidRPr="00233FB9" w:rsidRDefault="0030681B" w:rsidP="00AC27B7">
            <w:pPr>
              <w:spacing w:line="276" w:lineRule="auto"/>
              <w:jc w:val="center"/>
              <w:rPr>
                <w:rFonts w:ascii="Arial Narrow" w:hAnsi="Arial Narrow"/>
                <w:i/>
                <w:iCs/>
              </w:rPr>
            </w:pPr>
          </w:p>
          <w:p w14:paraId="27A0924E" w14:textId="2A3F0445" w:rsidR="00DB29E4" w:rsidRPr="00233FB9" w:rsidRDefault="00DB29E4" w:rsidP="000940E6">
            <w:pPr>
              <w:spacing w:line="276" w:lineRule="auto"/>
              <w:jc w:val="center"/>
              <w:rPr>
                <w:rFonts w:ascii="Arial Narrow" w:hAnsi="Arial Narrow"/>
                <w:i/>
                <w:iCs/>
              </w:rPr>
            </w:pPr>
          </w:p>
        </w:tc>
        <w:tc>
          <w:tcPr>
            <w:tcW w:w="1276" w:type="dxa"/>
            <w:shd w:val="clear" w:color="auto" w:fill="FFE9BF"/>
            <w:vAlign w:val="center"/>
          </w:tcPr>
          <w:p w14:paraId="561986D6" w14:textId="77777777" w:rsidR="00DB29E4" w:rsidRPr="00233FB9" w:rsidRDefault="00DB29E4" w:rsidP="000940E6">
            <w:pPr>
              <w:spacing w:line="276" w:lineRule="auto"/>
              <w:jc w:val="center"/>
              <w:rPr>
                <w:rFonts w:ascii="Arial Narrow" w:hAnsi="Arial Narrow"/>
              </w:rPr>
            </w:pPr>
            <w:r w:rsidRPr="00233FB9">
              <w:rPr>
                <w:rFonts w:ascii="Arial Narrow" w:hAnsi="Arial Narrow"/>
                <w:b/>
                <w:bCs/>
              </w:rPr>
              <w:t>Wielkość zatrudnienia</w:t>
            </w:r>
          </w:p>
          <w:p w14:paraId="2C56AB0B" w14:textId="77777777" w:rsidR="00DB29E4" w:rsidRPr="00233FB9" w:rsidRDefault="00DB29E4" w:rsidP="000940E6">
            <w:pPr>
              <w:pStyle w:val="Tekstprzypisudolnego"/>
              <w:spacing w:line="276" w:lineRule="auto"/>
              <w:jc w:val="center"/>
              <w:rPr>
                <w:rFonts w:ascii="Arial Narrow" w:hAnsi="Arial Narrow" w:cs="Calibri"/>
                <w:b/>
                <w:sz w:val="22"/>
                <w:szCs w:val="22"/>
              </w:rPr>
            </w:pPr>
          </w:p>
        </w:tc>
        <w:tc>
          <w:tcPr>
            <w:tcW w:w="1276" w:type="dxa"/>
            <w:shd w:val="clear" w:color="auto" w:fill="FFE9BF"/>
            <w:vAlign w:val="center"/>
          </w:tcPr>
          <w:p w14:paraId="3B5548FF" w14:textId="77777777" w:rsidR="00AE067B" w:rsidRPr="00233FB9" w:rsidRDefault="00AE067B" w:rsidP="000940E6">
            <w:pPr>
              <w:spacing w:line="276" w:lineRule="auto"/>
              <w:jc w:val="center"/>
              <w:rPr>
                <w:rFonts w:ascii="Arial Narrow" w:hAnsi="Arial Narrow"/>
                <w:b/>
                <w:bCs/>
              </w:rPr>
            </w:pPr>
          </w:p>
          <w:p w14:paraId="6E1EA2C1" w14:textId="6927EA52" w:rsidR="002D6A7A" w:rsidRPr="00233FB9" w:rsidRDefault="00DB29E4" w:rsidP="000940E6">
            <w:pPr>
              <w:spacing w:line="276" w:lineRule="auto"/>
              <w:jc w:val="center"/>
              <w:rPr>
                <w:rFonts w:ascii="Arial Narrow" w:hAnsi="Arial Narrow"/>
              </w:rPr>
            </w:pPr>
            <w:r w:rsidRPr="00233FB9">
              <w:rPr>
                <w:rFonts w:ascii="Arial Narrow" w:hAnsi="Arial Narrow"/>
                <w:b/>
                <w:bCs/>
              </w:rPr>
              <w:t>Obroty ze sprzedaży netto</w:t>
            </w:r>
          </w:p>
          <w:p w14:paraId="2856A965" w14:textId="77777777" w:rsidR="00DB29E4" w:rsidRPr="00233FB9" w:rsidRDefault="00DB29E4" w:rsidP="000940E6">
            <w:pPr>
              <w:spacing w:line="276" w:lineRule="auto"/>
              <w:jc w:val="center"/>
              <w:rPr>
                <w:rFonts w:ascii="Arial Narrow" w:hAnsi="Arial Narrow"/>
                <w:i/>
                <w:iCs/>
              </w:rPr>
            </w:pPr>
            <w:r w:rsidRPr="00233FB9">
              <w:rPr>
                <w:rFonts w:ascii="Arial Narrow" w:hAnsi="Arial Narrow"/>
                <w:i/>
                <w:iCs/>
              </w:rPr>
              <w:t>(w tys. EUR na koniec roku obrotowego)</w:t>
            </w:r>
          </w:p>
        </w:tc>
        <w:tc>
          <w:tcPr>
            <w:tcW w:w="1559" w:type="dxa"/>
            <w:shd w:val="clear" w:color="auto" w:fill="FFE9BF"/>
            <w:vAlign w:val="center"/>
          </w:tcPr>
          <w:p w14:paraId="48A2DC8C" w14:textId="77777777" w:rsidR="00125CAF" w:rsidRPr="00233FB9" w:rsidRDefault="00125CAF" w:rsidP="00125CAF">
            <w:pPr>
              <w:spacing w:line="276" w:lineRule="auto"/>
              <w:jc w:val="center"/>
              <w:rPr>
                <w:rFonts w:ascii="Arial Narrow" w:hAnsi="Arial Narrow"/>
                <w:b/>
                <w:bCs/>
              </w:rPr>
            </w:pPr>
          </w:p>
          <w:p w14:paraId="27D2FF7A" w14:textId="01FB0955" w:rsidR="002D6A7A" w:rsidRPr="00233FB9" w:rsidRDefault="00DB29E4" w:rsidP="00125CAF">
            <w:pPr>
              <w:spacing w:line="276" w:lineRule="auto"/>
              <w:jc w:val="center"/>
              <w:rPr>
                <w:rFonts w:ascii="Arial Narrow" w:hAnsi="Arial Narrow"/>
              </w:rPr>
            </w:pPr>
            <w:r w:rsidRPr="00233FB9">
              <w:rPr>
                <w:rFonts w:ascii="Arial Narrow" w:hAnsi="Arial Narrow"/>
                <w:b/>
                <w:bCs/>
              </w:rPr>
              <w:t>Suma aktywów bilansu</w:t>
            </w:r>
          </w:p>
          <w:p w14:paraId="649FBD71" w14:textId="7356BF75" w:rsidR="002D6A7A" w:rsidRPr="00233FB9" w:rsidRDefault="00AE067B" w:rsidP="000940E6">
            <w:pPr>
              <w:spacing w:line="276" w:lineRule="auto"/>
              <w:jc w:val="center"/>
              <w:rPr>
                <w:rFonts w:ascii="Arial Narrow" w:hAnsi="Arial Narrow"/>
                <w:i/>
                <w:iCs/>
              </w:rPr>
            </w:pPr>
            <w:r w:rsidRPr="00233FB9">
              <w:rPr>
                <w:rFonts w:ascii="Arial Narrow" w:hAnsi="Arial Narrow"/>
                <w:i/>
                <w:iCs/>
              </w:rPr>
              <w:t>(w tys. EUR)</w:t>
            </w:r>
          </w:p>
          <w:p w14:paraId="5F3374E3" w14:textId="77777777" w:rsidR="002D6A7A" w:rsidRPr="00233FB9" w:rsidRDefault="002D6A7A" w:rsidP="000940E6">
            <w:pPr>
              <w:spacing w:line="276" w:lineRule="auto"/>
              <w:jc w:val="center"/>
              <w:rPr>
                <w:rFonts w:ascii="Arial Narrow" w:hAnsi="Arial Narrow"/>
                <w:i/>
                <w:iCs/>
              </w:rPr>
            </w:pPr>
          </w:p>
          <w:p w14:paraId="54180453" w14:textId="08F67E45" w:rsidR="00DB29E4" w:rsidRPr="00233FB9" w:rsidRDefault="00DB29E4" w:rsidP="000940E6">
            <w:pPr>
              <w:spacing w:line="276" w:lineRule="auto"/>
              <w:jc w:val="center"/>
              <w:rPr>
                <w:rFonts w:ascii="Arial Narrow" w:hAnsi="Arial Narrow"/>
                <w:i/>
                <w:iCs/>
              </w:rPr>
            </w:pPr>
          </w:p>
        </w:tc>
        <w:tc>
          <w:tcPr>
            <w:tcW w:w="1203" w:type="dxa"/>
            <w:shd w:val="clear" w:color="auto" w:fill="FFE9BF"/>
            <w:vAlign w:val="center"/>
          </w:tcPr>
          <w:p w14:paraId="386AD884" w14:textId="77777777" w:rsidR="00DB29E4" w:rsidRPr="00233FB9" w:rsidRDefault="00DB29E4" w:rsidP="000940E6">
            <w:pPr>
              <w:spacing w:line="276" w:lineRule="auto"/>
              <w:jc w:val="center"/>
              <w:rPr>
                <w:rFonts w:ascii="Arial Narrow" w:hAnsi="Arial Narrow"/>
              </w:rPr>
            </w:pPr>
            <w:r w:rsidRPr="00233FB9">
              <w:rPr>
                <w:rFonts w:ascii="Arial Narrow" w:hAnsi="Arial Narrow"/>
                <w:b/>
                <w:bCs/>
              </w:rPr>
              <w:t>Wielkość zatrudnienia</w:t>
            </w:r>
          </w:p>
          <w:p w14:paraId="76011D29" w14:textId="77777777" w:rsidR="00DB29E4" w:rsidRPr="00233FB9" w:rsidRDefault="00DB29E4" w:rsidP="000940E6">
            <w:pPr>
              <w:pStyle w:val="Tekstprzypisudolnego"/>
              <w:spacing w:line="276" w:lineRule="auto"/>
              <w:jc w:val="center"/>
              <w:rPr>
                <w:rFonts w:ascii="Arial Narrow" w:hAnsi="Arial Narrow" w:cs="Calibri"/>
                <w:b/>
                <w:sz w:val="22"/>
                <w:szCs w:val="22"/>
              </w:rPr>
            </w:pPr>
          </w:p>
        </w:tc>
        <w:tc>
          <w:tcPr>
            <w:tcW w:w="1418" w:type="dxa"/>
            <w:shd w:val="clear" w:color="auto" w:fill="FFE9BF"/>
            <w:vAlign w:val="center"/>
          </w:tcPr>
          <w:p w14:paraId="5B174D8F" w14:textId="61FBD3A7" w:rsidR="002D6A7A" w:rsidRPr="00233FB9" w:rsidRDefault="00DB29E4" w:rsidP="000940E6">
            <w:pPr>
              <w:spacing w:line="276" w:lineRule="auto"/>
              <w:jc w:val="center"/>
              <w:rPr>
                <w:rFonts w:ascii="Arial Narrow" w:hAnsi="Arial Narrow"/>
              </w:rPr>
            </w:pPr>
            <w:r w:rsidRPr="00233FB9">
              <w:rPr>
                <w:rFonts w:ascii="Arial Narrow" w:hAnsi="Arial Narrow"/>
                <w:b/>
                <w:bCs/>
              </w:rPr>
              <w:t>Obroty ze sprzedaży netto</w:t>
            </w:r>
          </w:p>
          <w:p w14:paraId="28074FED" w14:textId="77777777" w:rsidR="00DB29E4" w:rsidRPr="00233FB9" w:rsidRDefault="00DB29E4" w:rsidP="000940E6">
            <w:pPr>
              <w:spacing w:line="276" w:lineRule="auto"/>
              <w:jc w:val="center"/>
              <w:rPr>
                <w:rFonts w:ascii="Arial Narrow" w:hAnsi="Arial Narrow"/>
                <w:i/>
                <w:iCs/>
              </w:rPr>
            </w:pPr>
            <w:r w:rsidRPr="00233FB9">
              <w:rPr>
                <w:rFonts w:ascii="Arial Narrow" w:hAnsi="Arial Narrow"/>
                <w:i/>
                <w:iCs/>
              </w:rPr>
              <w:t>(w tys. EUR na koniec roku obrotowego)</w:t>
            </w:r>
          </w:p>
        </w:tc>
        <w:tc>
          <w:tcPr>
            <w:tcW w:w="1490" w:type="dxa"/>
            <w:shd w:val="clear" w:color="auto" w:fill="FFE9BF"/>
            <w:vAlign w:val="center"/>
          </w:tcPr>
          <w:p w14:paraId="2AF3C33F" w14:textId="77777777" w:rsidR="00125CAF" w:rsidRPr="00233FB9" w:rsidRDefault="00125CAF" w:rsidP="00125CAF">
            <w:pPr>
              <w:spacing w:line="276" w:lineRule="auto"/>
              <w:jc w:val="center"/>
              <w:rPr>
                <w:rFonts w:ascii="Arial Narrow" w:hAnsi="Arial Narrow"/>
                <w:b/>
                <w:bCs/>
              </w:rPr>
            </w:pPr>
          </w:p>
          <w:p w14:paraId="50F7D388" w14:textId="16A1BA01" w:rsidR="00AE067B" w:rsidRPr="00233FB9" w:rsidRDefault="00DB29E4" w:rsidP="00125CAF">
            <w:pPr>
              <w:spacing w:line="276" w:lineRule="auto"/>
              <w:jc w:val="center"/>
              <w:rPr>
                <w:rFonts w:ascii="Arial Narrow" w:hAnsi="Arial Narrow"/>
                <w:b/>
                <w:bCs/>
              </w:rPr>
            </w:pPr>
            <w:r w:rsidRPr="00233FB9">
              <w:rPr>
                <w:rFonts w:ascii="Arial Narrow" w:hAnsi="Arial Narrow"/>
                <w:b/>
                <w:bCs/>
              </w:rPr>
              <w:t>Suma aktywów bilansu</w:t>
            </w:r>
          </w:p>
          <w:p w14:paraId="6AA11B63" w14:textId="576175FA" w:rsidR="00CE53E7" w:rsidRPr="00233FB9" w:rsidRDefault="00AE067B" w:rsidP="000940E6">
            <w:pPr>
              <w:spacing w:line="276" w:lineRule="auto"/>
              <w:jc w:val="center"/>
              <w:rPr>
                <w:rFonts w:ascii="Arial Narrow" w:hAnsi="Arial Narrow"/>
                <w:i/>
                <w:iCs/>
              </w:rPr>
            </w:pPr>
            <w:r w:rsidRPr="00233FB9">
              <w:rPr>
                <w:rFonts w:ascii="Arial Narrow" w:hAnsi="Arial Narrow"/>
                <w:i/>
                <w:iCs/>
              </w:rPr>
              <w:t>(w tys. EUR)</w:t>
            </w:r>
          </w:p>
          <w:p w14:paraId="58E54671" w14:textId="77777777" w:rsidR="002D6A7A" w:rsidRPr="00233FB9" w:rsidRDefault="002D6A7A" w:rsidP="000940E6">
            <w:pPr>
              <w:spacing w:line="276" w:lineRule="auto"/>
              <w:rPr>
                <w:rFonts w:ascii="Arial Narrow" w:hAnsi="Arial Narrow"/>
                <w:i/>
                <w:iCs/>
              </w:rPr>
            </w:pPr>
          </w:p>
          <w:p w14:paraId="6ECC469F" w14:textId="437AC196" w:rsidR="00DB29E4" w:rsidRPr="00233FB9" w:rsidRDefault="00DB29E4" w:rsidP="000940E6">
            <w:pPr>
              <w:spacing w:line="276" w:lineRule="auto"/>
              <w:jc w:val="center"/>
              <w:rPr>
                <w:rFonts w:ascii="Arial Narrow" w:hAnsi="Arial Narrow"/>
                <w:i/>
                <w:iCs/>
              </w:rPr>
            </w:pPr>
          </w:p>
        </w:tc>
      </w:tr>
      <w:tr w:rsidR="003C4195" w:rsidRPr="00233FB9" w14:paraId="6BF448D0" w14:textId="77777777" w:rsidTr="00AC27B7">
        <w:trPr>
          <w:trHeight w:val="501"/>
        </w:trPr>
        <w:tc>
          <w:tcPr>
            <w:tcW w:w="2338" w:type="dxa"/>
            <w:shd w:val="clear" w:color="auto" w:fill="FFE9BF"/>
            <w:vAlign w:val="center"/>
          </w:tcPr>
          <w:p w14:paraId="7690D6ED" w14:textId="77777777" w:rsidR="00DB29E4" w:rsidRPr="00233FB9" w:rsidRDefault="00DB29E4" w:rsidP="008B295C">
            <w:pPr>
              <w:jc w:val="center"/>
              <w:rPr>
                <w:rFonts w:ascii="Arial Narrow" w:hAnsi="Arial Narrow"/>
                <w:b/>
                <w:bCs/>
              </w:rPr>
            </w:pPr>
            <w:r w:rsidRPr="00233FB9">
              <w:rPr>
                <w:rFonts w:ascii="Arial Narrow" w:hAnsi="Arial Narrow" w:cs="Calibri"/>
                <w:b/>
              </w:rPr>
              <w:t xml:space="preserve">Dane </w:t>
            </w:r>
            <w:r w:rsidR="005C0CF2" w:rsidRPr="00233FB9">
              <w:rPr>
                <w:rFonts w:ascii="Arial Narrow" w:hAnsi="Arial Narrow" w:cs="Calibri"/>
                <w:b/>
              </w:rPr>
              <w:t>Wnioskodawcy</w:t>
            </w:r>
          </w:p>
        </w:tc>
        <w:tc>
          <w:tcPr>
            <w:tcW w:w="1349" w:type="dxa"/>
            <w:shd w:val="clear" w:color="auto" w:fill="FFFFFF"/>
            <w:vAlign w:val="center"/>
          </w:tcPr>
          <w:p w14:paraId="2D9238A3" w14:textId="77777777" w:rsidR="00DB29E4" w:rsidRPr="00233FB9" w:rsidRDefault="00DB29E4" w:rsidP="008B295C">
            <w:pPr>
              <w:pStyle w:val="Tekstprzypisudolnego"/>
              <w:jc w:val="center"/>
              <w:rPr>
                <w:rFonts w:ascii="Arial Narrow" w:hAnsi="Arial Narrow" w:cs="Calibri"/>
                <w:b/>
                <w:sz w:val="22"/>
                <w:szCs w:val="22"/>
              </w:rPr>
            </w:pPr>
          </w:p>
        </w:tc>
        <w:tc>
          <w:tcPr>
            <w:tcW w:w="1417" w:type="dxa"/>
            <w:shd w:val="clear" w:color="auto" w:fill="FFFFFF"/>
            <w:vAlign w:val="center"/>
          </w:tcPr>
          <w:p w14:paraId="5D93867A" w14:textId="77777777" w:rsidR="00DB29E4" w:rsidRPr="00233FB9" w:rsidRDefault="00DB29E4" w:rsidP="008B295C">
            <w:pPr>
              <w:pStyle w:val="Tekstprzypisudolnego"/>
              <w:jc w:val="center"/>
              <w:rPr>
                <w:rFonts w:ascii="Arial Narrow" w:hAnsi="Arial Narrow" w:cs="Calibri"/>
                <w:b/>
                <w:sz w:val="22"/>
                <w:szCs w:val="22"/>
              </w:rPr>
            </w:pPr>
          </w:p>
        </w:tc>
        <w:tc>
          <w:tcPr>
            <w:tcW w:w="1559" w:type="dxa"/>
            <w:shd w:val="clear" w:color="auto" w:fill="FFFFFF"/>
            <w:vAlign w:val="center"/>
          </w:tcPr>
          <w:p w14:paraId="7F9AD82C" w14:textId="77777777" w:rsidR="00DB29E4" w:rsidRPr="00233FB9" w:rsidRDefault="00DB29E4" w:rsidP="008B295C">
            <w:pPr>
              <w:pStyle w:val="Tekstprzypisudolnego"/>
              <w:jc w:val="center"/>
              <w:rPr>
                <w:rFonts w:ascii="Arial Narrow" w:hAnsi="Arial Narrow" w:cs="Calibri"/>
                <w:b/>
                <w:sz w:val="22"/>
                <w:szCs w:val="22"/>
              </w:rPr>
            </w:pPr>
          </w:p>
        </w:tc>
        <w:tc>
          <w:tcPr>
            <w:tcW w:w="1276" w:type="dxa"/>
            <w:shd w:val="clear" w:color="auto" w:fill="FFFFFF"/>
            <w:vAlign w:val="center"/>
          </w:tcPr>
          <w:p w14:paraId="726418BA" w14:textId="77777777" w:rsidR="00DB29E4" w:rsidRPr="00233FB9" w:rsidRDefault="00DB29E4" w:rsidP="008B295C">
            <w:pPr>
              <w:pStyle w:val="Tekstprzypisudolnego"/>
              <w:jc w:val="center"/>
              <w:rPr>
                <w:rFonts w:ascii="Arial Narrow" w:hAnsi="Arial Narrow" w:cs="Calibri"/>
                <w:b/>
                <w:sz w:val="22"/>
                <w:szCs w:val="22"/>
              </w:rPr>
            </w:pPr>
          </w:p>
        </w:tc>
        <w:tc>
          <w:tcPr>
            <w:tcW w:w="1276" w:type="dxa"/>
            <w:shd w:val="clear" w:color="auto" w:fill="FFFFFF"/>
            <w:vAlign w:val="center"/>
          </w:tcPr>
          <w:p w14:paraId="05158472" w14:textId="77777777" w:rsidR="00DB29E4" w:rsidRPr="00233FB9" w:rsidRDefault="00DB29E4" w:rsidP="008B295C">
            <w:pPr>
              <w:pStyle w:val="Tekstprzypisudolnego"/>
              <w:jc w:val="center"/>
              <w:rPr>
                <w:rFonts w:ascii="Arial Narrow" w:hAnsi="Arial Narrow" w:cs="Calibri"/>
                <w:b/>
                <w:sz w:val="22"/>
                <w:szCs w:val="22"/>
              </w:rPr>
            </w:pPr>
          </w:p>
        </w:tc>
        <w:tc>
          <w:tcPr>
            <w:tcW w:w="1559" w:type="dxa"/>
            <w:shd w:val="clear" w:color="auto" w:fill="FFFFFF"/>
            <w:vAlign w:val="center"/>
          </w:tcPr>
          <w:p w14:paraId="2586BA0B" w14:textId="77777777" w:rsidR="00DB29E4" w:rsidRPr="00233FB9" w:rsidRDefault="00DB29E4" w:rsidP="008B295C">
            <w:pPr>
              <w:pStyle w:val="Tekstprzypisudolnego"/>
              <w:jc w:val="center"/>
              <w:rPr>
                <w:rFonts w:ascii="Arial Narrow" w:hAnsi="Arial Narrow" w:cs="Calibri"/>
                <w:b/>
                <w:sz w:val="22"/>
                <w:szCs w:val="22"/>
              </w:rPr>
            </w:pPr>
          </w:p>
        </w:tc>
        <w:tc>
          <w:tcPr>
            <w:tcW w:w="1203" w:type="dxa"/>
            <w:shd w:val="clear" w:color="auto" w:fill="FFFFFF"/>
            <w:vAlign w:val="center"/>
          </w:tcPr>
          <w:p w14:paraId="3C9C0D6A" w14:textId="77777777" w:rsidR="00DB29E4" w:rsidRPr="00233FB9" w:rsidRDefault="00DB29E4" w:rsidP="008B295C">
            <w:pPr>
              <w:pStyle w:val="Tekstprzypisudolnego"/>
              <w:jc w:val="center"/>
              <w:rPr>
                <w:rFonts w:ascii="Arial Narrow" w:hAnsi="Arial Narrow" w:cs="Calibri"/>
                <w:b/>
                <w:bCs/>
                <w:sz w:val="22"/>
                <w:szCs w:val="22"/>
              </w:rPr>
            </w:pPr>
          </w:p>
        </w:tc>
        <w:tc>
          <w:tcPr>
            <w:tcW w:w="1418" w:type="dxa"/>
            <w:shd w:val="clear" w:color="auto" w:fill="FFFFFF"/>
            <w:vAlign w:val="center"/>
          </w:tcPr>
          <w:p w14:paraId="49BB780B" w14:textId="77777777" w:rsidR="00DB29E4" w:rsidRPr="00233FB9" w:rsidRDefault="00DB29E4" w:rsidP="008B295C">
            <w:pPr>
              <w:pStyle w:val="Tekstprzypisudolnego"/>
              <w:jc w:val="center"/>
              <w:rPr>
                <w:rFonts w:ascii="Arial Narrow" w:hAnsi="Arial Narrow" w:cs="Calibri"/>
                <w:b/>
                <w:bCs/>
                <w:sz w:val="22"/>
                <w:szCs w:val="22"/>
              </w:rPr>
            </w:pPr>
          </w:p>
        </w:tc>
        <w:tc>
          <w:tcPr>
            <w:tcW w:w="1490" w:type="dxa"/>
            <w:shd w:val="clear" w:color="auto" w:fill="FFFFFF"/>
            <w:vAlign w:val="center"/>
          </w:tcPr>
          <w:p w14:paraId="37F92459" w14:textId="77777777" w:rsidR="00DB29E4" w:rsidRPr="00233FB9" w:rsidRDefault="00DB29E4" w:rsidP="008B295C">
            <w:pPr>
              <w:pStyle w:val="Tekstprzypisudolnego"/>
              <w:jc w:val="center"/>
              <w:rPr>
                <w:rFonts w:ascii="Arial Narrow" w:hAnsi="Arial Narrow" w:cs="Calibri"/>
                <w:b/>
                <w:bCs/>
                <w:sz w:val="22"/>
                <w:szCs w:val="22"/>
              </w:rPr>
            </w:pPr>
          </w:p>
        </w:tc>
      </w:tr>
      <w:tr w:rsidR="003C4195" w:rsidRPr="00233FB9" w14:paraId="696F03DC" w14:textId="77777777" w:rsidTr="00AC27B7">
        <w:trPr>
          <w:trHeight w:val="693"/>
        </w:trPr>
        <w:tc>
          <w:tcPr>
            <w:tcW w:w="2338" w:type="dxa"/>
            <w:shd w:val="clear" w:color="auto" w:fill="FFE9BF"/>
            <w:vAlign w:val="center"/>
          </w:tcPr>
          <w:p w14:paraId="159A55A4" w14:textId="77777777" w:rsidR="00DB29E4" w:rsidRPr="00233FB9" w:rsidRDefault="00DB29E4" w:rsidP="008B295C">
            <w:pPr>
              <w:jc w:val="center"/>
              <w:rPr>
                <w:rFonts w:ascii="Arial Narrow" w:hAnsi="Arial Narrow"/>
              </w:rPr>
            </w:pPr>
            <w:r w:rsidRPr="00233FB9">
              <w:rPr>
                <w:rFonts w:ascii="Arial Narrow" w:hAnsi="Arial Narrow" w:cs="Calibri"/>
                <w:b/>
              </w:rPr>
              <w:t>Dane przedsiębiorstwa partnerskiego nr</w:t>
            </w:r>
            <w:r w:rsidR="00D522AC" w:rsidRPr="00233FB9">
              <w:rPr>
                <w:rFonts w:ascii="Arial Narrow" w:hAnsi="Arial Narrow" w:cs="Calibri"/>
                <w:b/>
              </w:rPr>
              <w:t xml:space="preserve"> </w:t>
            </w:r>
            <w:r w:rsidRPr="00233FB9">
              <w:rPr>
                <w:rFonts w:ascii="Arial Narrow" w:hAnsi="Arial Narrow" w:cs="Calibri"/>
                <w:b/>
              </w:rPr>
              <w:t>…..</w:t>
            </w:r>
          </w:p>
        </w:tc>
        <w:tc>
          <w:tcPr>
            <w:tcW w:w="1349" w:type="dxa"/>
            <w:shd w:val="clear" w:color="auto" w:fill="FFFFFF"/>
            <w:vAlign w:val="center"/>
          </w:tcPr>
          <w:p w14:paraId="5CD434A4" w14:textId="77777777" w:rsidR="00DB29E4" w:rsidRPr="00233FB9" w:rsidRDefault="00DB29E4" w:rsidP="008B295C">
            <w:pPr>
              <w:pStyle w:val="Tekstprzypisudolnego"/>
              <w:jc w:val="center"/>
              <w:rPr>
                <w:rFonts w:ascii="Arial Narrow" w:hAnsi="Arial Narrow" w:cs="Calibri"/>
                <w:b/>
                <w:sz w:val="22"/>
                <w:szCs w:val="22"/>
              </w:rPr>
            </w:pPr>
          </w:p>
        </w:tc>
        <w:tc>
          <w:tcPr>
            <w:tcW w:w="1417" w:type="dxa"/>
            <w:shd w:val="clear" w:color="auto" w:fill="FFFFFF"/>
            <w:vAlign w:val="center"/>
          </w:tcPr>
          <w:p w14:paraId="53F45D08" w14:textId="77777777" w:rsidR="00DB29E4" w:rsidRPr="00233FB9" w:rsidRDefault="00DB29E4" w:rsidP="008B295C">
            <w:pPr>
              <w:pStyle w:val="Tekstprzypisudolnego"/>
              <w:jc w:val="center"/>
              <w:rPr>
                <w:rFonts w:ascii="Arial Narrow" w:hAnsi="Arial Narrow" w:cs="Calibri"/>
                <w:b/>
                <w:sz w:val="22"/>
                <w:szCs w:val="22"/>
              </w:rPr>
            </w:pPr>
          </w:p>
        </w:tc>
        <w:tc>
          <w:tcPr>
            <w:tcW w:w="1559" w:type="dxa"/>
            <w:shd w:val="clear" w:color="auto" w:fill="FFFFFF"/>
            <w:vAlign w:val="center"/>
          </w:tcPr>
          <w:p w14:paraId="60A1D37F" w14:textId="77777777" w:rsidR="00DB29E4" w:rsidRPr="00233FB9" w:rsidRDefault="00DB29E4" w:rsidP="008B295C">
            <w:pPr>
              <w:pStyle w:val="Tekstprzypisudolnego"/>
              <w:jc w:val="center"/>
              <w:rPr>
                <w:rFonts w:ascii="Arial Narrow" w:hAnsi="Arial Narrow" w:cs="Calibri"/>
                <w:b/>
                <w:sz w:val="22"/>
                <w:szCs w:val="22"/>
              </w:rPr>
            </w:pPr>
          </w:p>
        </w:tc>
        <w:tc>
          <w:tcPr>
            <w:tcW w:w="1276" w:type="dxa"/>
            <w:shd w:val="clear" w:color="auto" w:fill="FFFFFF"/>
            <w:vAlign w:val="center"/>
          </w:tcPr>
          <w:p w14:paraId="3B3B95F0" w14:textId="77777777" w:rsidR="00DB29E4" w:rsidRPr="00233FB9" w:rsidRDefault="00DB29E4" w:rsidP="008B295C">
            <w:pPr>
              <w:pStyle w:val="Tekstprzypisudolnego"/>
              <w:jc w:val="center"/>
              <w:rPr>
                <w:rFonts w:ascii="Arial Narrow" w:hAnsi="Arial Narrow" w:cs="Calibri"/>
                <w:b/>
                <w:sz w:val="22"/>
                <w:szCs w:val="22"/>
              </w:rPr>
            </w:pPr>
          </w:p>
        </w:tc>
        <w:tc>
          <w:tcPr>
            <w:tcW w:w="1276" w:type="dxa"/>
            <w:shd w:val="clear" w:color="auto" w:fill="FFFFFF"/>
            <w:vAlign w:val="center"/>
          </w:tcPr>
          <w:p w14:paraId="77F3FA1E" w14:textId="77777777" w:rsidR="00DB29E4" w:rsidRPr="00233FB9" w:rsidRDefault="00DB29E4" w:rsidP="008B295C">
            <w:pPr>
              <w:pStyle w:val="Tekstprzypisudolnego"/>
              <w:jc w:val="center"/>
              <w:rPr>
                <w:rFonts w:ascii="Arial Narrow" w:hAnsi="Arial Narrow" w:cs="Calibri"/>
                <w:b/>
                <w:sz w:val="22"/>
                <w:szCs w:val="22"/>
              </w:rPr>
            </w:pPr>
          </w:p>
        </w:tc>
        <w:tc>
          <w:tcPr>
            <w:tcW w:w="1559" w:type="dxa"/>
            <w:shd w:val="clear" w:color="auto" w:fill="FFFFFF"/>
            <w:vAlign w:val="center"/>
          </w:tcPr>
          <w:p w14:paraId="65CF3A3F" w14:textId="77777777" w:rsidR="00DB29E4" w:rsidRPr="00233FB9" w:rsidRDefault="00DB29E4" w:rsidP="008B295C">
            <w:pPr>
              <w:pStyle w:val="Tekstprzypisudolnego"/>
              <w:jc w:val="center"/>
              <w:rPr>
                <w:rFonts w:ascii="Arial Narrow" w:hAnsi="Arial Narrow" w:cs="Calibri"/>
                <w:b/>
                <w:sz w:val="22"/>
                <w:szCs w:val="22"/>
              </w:rPr>
            </w:pPr>
          </w:p>
        </w:tc>
        <w:tc>
          <w:tcPr>
            <w:tcW w:w="1203" w:type="dxa"/>
            <w:shd w:val="clear" w:color="auto" w:fill="FFFFFF"/>
            <w:vAlign w:val="center"/>
          </w:tcPr>
          <w:p w14:paraId="59FA6BB6" w14:textId="77777777" w:rsidR="00DB29E4" w:rsidRPr="00233FB9" w:rsidRDefault="00DB29E4" w:rsidP="008B295C">
            <w:pPr>
              <w:pStyle w:val="Tekstprzypisudolnego"/>
              <w:jc w:val="center"/>
              <w:rPr>
                <w:rFonts w:ascii="Arial Narrow" w:hAnsi="Arial Narrow" w:cs="Calibri"/>
                <w:b/>
                <w:bCs/>
                <w:sz w:val="22"/>
                <w:szCs w:val="22"/>
              </w:rPr>
            </w:pPr>
          </w:p>
        </w:tc>
        <w:tc>
          <w:tcPr>
            <w:tcW w:w="1418" w:type="dxa"/>
            <w:shd w:val="clear" w:color="auto" w:fill="FFFFFF"/>
            <w:vAlign w:val="center"/>
          </w:tcPr>
          <w:p w14:paraId="77030360" w14:textId="77777777" w:rsidR="00DB29E4" w:rsidRPr="00233FB9" w:rsidRDefault="00DB29E4" w:rsidP="008B295C">
            <w:pPr>
              <w:pStyle w:val="Tekstprzypisudolnego"/>
              <w:jc w:val="center"/>
              <w:rPr>
                <w:rFonts w:ascii="Arial Narrow" w:hAnsi="Arial Narrow" w:cs="Calibri"/>
                <w:b/>
                <w:bCs/>
                <w:sz w:val="22"/>
                <w:szCs w:val="22"/>
              </w:rPr>
            </w:pPr>
          </w:p>
        </w:tc>
        <w:tc>
          <w:tcPr>
            <w:tcW w:w="1490" w:type="dxa"/>
            <w:shd w:val="clear" w:color="auto" w:fill="FFFFFF"/>
            <w:vAlign w:val="center"/>
          </w:tcPr>
          <w:p w14:paraId="49A5670C" w14:textId="77777777" w:rsidR="00DB29E4" w:rsidRPr="00233FB9" w:rsidRDefault="00DB29E4" w:rsidP="008B295C">
            <w:pPr>
              <w:pStyle w:val="Tekstprzypisudolnego"/>
              <w:jc w:val="center"/>
              <w:rPr>
                <w:rFonts w:ascii="Arial Narrow" w:hAnsi="Arial Narrow" w:cs="Calibri"/>
                <w:b/>
                <w:bCs/>
                <w:sz w:val="22"/>
                <w:szCs w:val="22"/>
              </w:rPr>
            </w:pPr>
          </w:p>
        </w:tc>
      </w:tr>
      <w:tr w:rsidR="003C4195" w:rsidRPr="00233FB9" w14:paraId="3A379E67" w14:textId="77777777" w:rsidTr="00AC27B7">
        <w:trPr>
          <w:trHeight w:val="569"/>
        </w:trPr>
        <w:tc>
          <w:tcPr>
            <w:tcW w:w="2338" w:type="dxa"/>
            <w:shd w:val="clear" w:color="auto" w:fill="FFE9BF"/>
            <w:vAlign w:val="center"/>
          </w:tcPr>
          <w:p w14:paraId="62F3FA38" w14:textId="77777777" w:rsidR="00DB29E4" w:rsidRPr="00233FB9" w:rsidRDefault="00DB29E4" w:rsidP="008B295C">
            <w:pPr>
              <w:jc w:val="center"/>
              <w:rPr>
                <w:rFonts w:ascii="Arial Narrow" w:hAnsi="Arial Narrow" w:cs="Calibri"/>
                <w:b/>
              </w:rPr>
            </w:pPr>
            <w:r w:rsidRPr="00233FB9">
              <w:rPr>
                <w:rFonts w:ascii="Arial Narrow" w:hAnsi="Arial Narrow" w:cs="Calibri"/>
                <w:b/>
              </w:rPr>
              <w:t xml:space="preserve">Dane przedsiębiorstwa partnerskiego </w:t>
            </w:r>
            <w:r w:rsidR="00D522AC" w:rsidRPr="00233FB9">
              <w:rPr>
                <w:rFonts w:ascii="Arial Narrow" w:hAnsi="Arial Narrow" w:cs="Calibri"/>
                <w:b/>
              </w:rPr>
              <w:t xml:space="preserve">nr </w:t>
            </w:r>
            <w:r w:rsidRPr="00233FB9">
              <w:rPr>
                <w:rFonts w:ascii="Arial Narrow" w:hAnsi="Arial Narrow" w:cs="Calibri"/>
                <w:b/>
              </w:rPr>
              <w:t>…..</w:t>
            </w:r>
          </w:p>
        </w:tc>
        <w:tc>
          <w:tcPr>
            <w:tcW w:w="1349" w:type="dxa"/>
            <w:shd w:val="clear" w:color="auto" w:fill="FFFFFF"/>
            <w:vAlign w:val="center"/>
          </w:tcPr>
          <w:p w14:paraId="44D31461" w14:textId="77777777" w:rsidR="00DB29E4" w:rsidRPr="00233FB9" w:rsidRDefault="00DB29E4" w:rsidP="008B295C">
            <w:pPr>
              <w:pStyle w:val="Tekstprzypisudolnego"/>
              <w:jc w:val="center"/>
              <w:rPr>
                <w:rFonts w:ascii="Arial Narrow" w:hAnsi="Arial Narrow" w:cs="Calibri"/>
                <w:b/>
                <w:sz w:val="22"/>
                <w:szCs w:val="22"/>
              </w:rPr>
            </w:pPr>
          </w:p>
        </w:tc>
        <w:tc>
          <w:tcPr>
            <w:tcW w:w="1417" w:type="dxa"/>
            <w:shd w:val="clear" w:color="auto" w:fill="FFFFFF"/>
            <w:vAlign w:val="center"/>
          </w:tcPr>
          <w:p w14:paraId="70C1A580" w14:textId="77777777" w:rsidR="00DB29E4" w:rsidRPr="00233FB9" w:rsidRDefault="00DB29E4" w:rsidP="008B295C">
            <w:pPr>
              <w:pStyle w:val="Tekstprzypisudolnego"/>
              <w:jc w:val="center"/>
              <w:rPr>
                <w:rFonts w:ascii="Arial Narrow" w:hAnsi="Arial Narrow" w:cs="Calibri"/>
                <w:b/>
                <w:sz w:val="22"/>
                <w:szCs w:val="22"/>
              </w:rPr>
            </w:pPr>
          </w:p>
        </w:tc>
        <w:tc>
          <w:tcPr>
            <w:tcW w:w="1559" w:type="dxa"/>
            <w:shd w:val="clear" w:color="auto" w:fill="FFFFFF"/>
            <w:vAlign w:val="center"/>
          </w:tcPr>
          <w:p w14:paraId="4FF71EA7" w14:textId="77777777" w:rsidR="00DB29E4" w:rsidRPr="00233FB9" w:rsidRDefault="00DB29E4" w:rsidP="008B295C">
            <w:pPr>
              <w:pStyle w:val="Tekstprzypisudolnego"/>
              <w:jc w:val="center"/>
              <w:rPr>
                <w:rFonts w:ascii="Arial Narrow" w:hAnsi="Arial Narrow" w:cs="Calibri"/>
                <w:b/>
                <w:sz w:val="22"/>
                <w:szCs w:val="22"/>
              </w:rPr>
            </w:pPr>
          </w:p>
        </w:tc>
        <w:tc>
          <w:tcPr>
            <w:tcW w:w="1276" w:type="dxa"/>
            <w:shd w:val="clear" w:color="auto" w:fill="FFFFFF"/>
            <w:vAlign w:val="center"/>
          </w:tcPr>
          <w:p w14:paraId="565FCFF2" w14:textId="77777777" w:rsidR="00DB29E4" w:rsidRPr="00233FB9" w:rsidRDefault="00DB29E4" w:rsidP="008B295C">
            <w:pPr>
              <w:pStyle w:val="Tekstprzypisudolnego"/>
              <w:jc w:val="center"/>
              <w:rPr>
                <w:rFonts w:ascii="Arial Narrow" w:hAnsi="Arial Narrow" w:cs="Calibri"/>
                <w:b/>
                <w:sz w:val="22"/>
                <w:szCs w:val="22"/>
              </w:rPr>
            </w:pPr>
          </w:p>
        </w:tc>
        <w:tc>
          <w:tcPr>
            <w:tcW w:w="1276" w:type="dxa"/>
            <w:shd w:val="clear" w:color="auto" w:fill="FFFFFF"/>
            <w:vAlign w:val="center"/>
          </w:tcPr>
          <w:p w14:paraId="34B96A9B" w14:textId="77777777" w:rsidR="00DB29E4" w:rsidRPr="00233FB9" w:rsidRDefault="00DB29E4" w:rsidP="008B295C">
            <w:pPr>
              <w:pStyle w:val="Tekstprzypisudolnego"/>
              <w:jc w:val="center"/>
              <w:rPr>
                <w:rFonts w:ascii="Arial Narrow" w:hAnsi="Arial Narrow" w:cs="Calibri"/>
                <w:b/>
                <w:sz w:val="22"/>
                <w:szCs w:val="22"/>
              </w:rPr>
            </w:pPr>
          </w:p>
        </w:tc>
        <w:tc>
          <w:tcPr>
            <w:tcW w:w="1559" w:type="dxa"/>
            <w:shd w:val="clear" w:color="auto" w:fill="FFFFFF"/>
            <w:vAlign w:val="center"/>
          </w:tcPr>
          <w:p w14:paraId="483B812B" w14:textId="77777777" w:rsidR="00DB29E4" w:rsidRPr="00233FB9" w:rsidRDefault="00DB29E4" w:rsidP="008B295C">
            <w:pPr>
              <w:pStyle w:val="Tekstprzypisudolnego"/>
              <w:jc w:val="center"/>
              <w:rPr>
                <w:rFonts w:ascii="Arial Narrow" w:hAnsi="Arial Narrow" w:cs="Calibri"/>
                <w:b/>
                <w:sz w:val="22"/>
                <w:szCs w:val="22"/>
              </w:rPr>
            </w:pPr>
          </w:p>
        </w:tc>
        <w:tc>
          <w:tcPr>
            <w:tcW w:w="1203" w:type="dxa"/>
            <w:shd w:val="clear" w:color="auto" w:fill="FFFFFF"/>
            <w:vAlign w:val="center"/>
          </w:tcPr>
          <w:p w14:paraId="2DD725B0" w14:textId="77777777" w:rsidR="00DB29E4" w:rsidRPr="00233FB9" w:rsidRDefault="00DB29E4" w:rsidP="008B295C">
            <w:pPr>
              <w:pStyle w:val="Tekstprzypisudolnego"/>
              <w:jc w:val="center"/>
              <w:rPr>
                <w:rFonts w:ascii="Arial Narrow" w:hAnsi="Arial Narrow" w:cs="Calibri"/>
                <w:b/>
                <w:bCs/>
                <w:sz w:val="22"/>
                <w:szCs w:val="22"/>
              </w:rPr>
            </w:pPr>
          </w:p>
        </w:tc>
        <w:tc>
          <w:tcPr>
            <w:tcW w:w="1418" w:type="dxa"/>
            <w:shd w:val="clear" w:color="auto" w:fill="FFFFFF"/>
            <w:vAlign w:val="center"/>
          </w:tcPr>
          <w:p w14:paraId="31CDAD53" w14:textId="77777777" w:rsidR="00DB29E4" w:rsidRPr="00233FB9" w:rsidRDefault="00DB29E4" w:rsidP="008B295C">
            <w:pPr>
              <w:pStyle w:val="Tekstprzypisudolnego"/>
              <w:jc w:val="center"/>
              <w:rPr>
                <w:rFonts w:ascii="Arial Narrow" w:hAnsi="Arial Narrow" w:cs="Calibri"/>
                <w:b/>
                <w:bCs/>
                <w:sz w:val="22"/>
                <w:szCs w:val="22"/>
              </w:rPr>
            </w:pPr>
          </w:p>
        </w:tc>
        <w:tc>
          <w:tcPr>
            <w:tcW w:w="1490" w:type="dxa"/>
            <w:shd w:val="clear" w:color="auto" w:fill="FFFFFF"/>
            <w:vAlign w:val="center"/>
          </w:tcPr>
          <w:p w14:paraId="3A7F2192" w14:textId="77777777" w:rsidR="00DB29E4" w:rsidRPr="00233FB9" w:rsidRDefault="00DB29E4" w:rsidP="008B295C">
            <w:pPr>
              <w:pStyle w:val="Tekstprzypisudolnego"/>
              <w:jc w:val="center"/>
              <w:rPr>
                <w:rFonts w:ascii="Arial Narrow" w:hAnsi="Arial Narrow" w:cs="Calibri"/>
                <w:b/>
                <w:bCs/>
                <w:sz w:val="22"/>
                <w:szCs w:val="22"/>
              </w:rPr>
            </w:pPr>
          </w:p>
        </w:tc>
      </w:tr>
      <w:tr w:rsidR="003C4195" w:rsidRPr="00233FB9" w14:paraId="043D0596" w14:textId="77777777" w:rsidTr="00AC27B7">
        <w:trPr>
          <w:trHeight w:val="1233"/>
        </w:trPr>
        <w:tc>
          <w:tcPr>
            <w:tcW w:w="2338" w:type="dxa"/>
            <w:shd w:val="clear" w:color="auto" w:fill="BFBFBF"/>
            <w:vAlign w:val="center"/>
          </w:tcPr>
          <w:p w14:paraId="02C4B063" w14:textId="77777777" w:rsidR="00DB29E4" w:rsidRPr="00233FB9" w:rsidRDefault="00DB29E4" w:rsidP="008B295C">
            <w:pPr>
              <w:jc w:val="center"/>
              <w:rPr>
                <w:rFonts w:ascii="Arial Narrow" w:hAnsi="Arial Narrow" w:cs="Calibri"/>
                <w:b/>
                <w:sz w:val="20"/>
                <w:szCs w:val="20"/>
              </w:rPr>
            </w:pPr>
            <w:r w:rsidRPr="00233FB9">
              <w:rPr>
                <w:rFonts w:ascii="Arial Narrow" w:hAnsi="Arial Narrow" w:cs="Calibri"/>
                <w:b/>
                <w:sz w:val="20"/>
                <w:szCs w:val="20"/>
              </w:rPr>
              <w:t>Proporcjonalnie skumulowane</w:t>
            </w:r>
          </w:p>
          <w:p w14:paraId="4EAF66B5" w14:textId="77777777" w:rsidR="00DB29E4" w:rsidRPr="00233FB9" w:rsidRDefault="00DB29E4" w:rsidP="008B295C">
            <w:pPr>
              <w:jc w:val="center"/>
              <w:rPr>
                <w:rFonts w:ascii="Arial Narrow" w:hAnsi="Arial Narrow" w:cs="Calibri"/>
                <w:b/>
              </w:rPr>
            </w:pPr>
            <w:r w:rsidRPr="00233FB9">
              <w:rPr>
                <w:rFonts w:ascii="Arial Narrow" w:hAnsi="Arial Narrow" w:cs="Calibri"/>
                <w:b/>
                <w:sz w:val="20"/>
                <w:szCs w:val="20"/>
              </w:rPr>
              <w:t>dane wszystkich przedsiębiorstw partnerskich</w:t>
            </w:r>
            <w:r w:rsidR="00014A27" w:rsidRPr="00233FB9">
              <w:rPr>
                <w:rStyle w:val="Odwoanieprzypisukocowego"/>
                <w:rFonts w:ascii="Arial Narrow" w:hAnsi="Arial Narrow"/>
                <w:b/>
                <w:sz w:val="20"/>
                <w:szCs w:val="20"/>
              </w:rPr>
              <w:endnoteReference w:id="22"/>
            </w:r>
          </w:p>
        </w:tc>
        <w:tc>
          <w:tcPr>
            <w:tcW w:w="1349" w:type="dxa"/>
            <w:shd w:val="clear" w:color="auto" w:fill="F2F2F2"/>
            <w:vAlign w:val="center"/>
          </w:tcPr>
          <w:p w14:paraId="3A04160F" w14:textId="77777777" w:rsidR="00DB29E4" w:rsidRPr="00233FB9" w:rsidRDefault="00DB29E4" w:rsidP="008B295C">
            <w:pPr>
              <w:pStyle w:val="Tekstprzypisudolnego"/>
              <w:jc w:val="center"/>
              <w:rPr>
                <w:rFonts w:ascii="Arial Narrow" w:hAnsi="Arial Narrow" w:cs="Calibri"/>
                <w:b/>
                <w:sz w:val="22"/>
                <w:szCs w:val="22"/>
              </w:rPr>
            </w:pPr>
          </w:p>
        </w:tc>
        <w:tc>
          <w:tcPr>
            <w:tcW w:w="1417" w:type="dxa"/>
            <w:shd w:val="clear" w:color="auto" w:fill="F2F2F2"/>
            <w:vAlign w:val="center"/>
          </w:tcPr>
          <w:p w14:paraId="49CF01EF" w14:textId="77777777" w:rsidR="00DB29E4" w:rsidRPr="00233FB9" w:rsidRDefault="00DB29E4" w:rsidP="008B295C">
            <w:pPr>
              <w:pStyle w:val="Tekstprzypisudolnego"/>
              <w:jc w:val="center"/>
              <w:rPr>
                <w:rFonts w:ascii="Arial Narrow" w:hAnsi="Arial Narrow" w:cs="Calibri"/>
                <w:b/>
                <w:sz w:val="22"/>
                <w:szCs w:val="22"/>
              </w:rPr>
            </w:pPr>
          </w:p>
        </w:tc>
        <w:tc>
          <w:tcPr>
            <w:tcW w:w="1559" w:type="dxa"/>
            <w:shd w:val="clear" w:color="auto" w:fill="F2F2F2"/>
            <w:vAlign w:val="center"/>
          </w:tcPr>
          <w:p w14:paraId="258A086A" w14:textId="77777777" w:rsidR="00DB29E4" w:rsidRPr="00233FB9" w:rsidRDefault="00DB29E4" w:rsidP="008B295C">
            <w:pPr>
              <w:pStyle w:val="Tekstprzypisudolnego"/>
              <w:jc w:val="center"/>
              <w:rPr>
                <w:rFonts w:ascii="Arial Narrow" w:hAnsi="Arial Narrow" w:cs="Calibri"/>
                <w:b/>
                <w:sz w:val="22"/>
                <w:szCs w:val="22"/>
              </w:rPr>
            </w:pPr>
          </w:p>
        </w:tc>
        <w:tc>
          <w:tcPr>
            <w:tcW w:w="1276" w:type="dxa"/>
            <w:shd w:val="clear" w:color="auto" w:fill="F2F2F2"/>
            <w:vAlign w:val="center"/>
          </w:tcPr>
          <w:p w14:paraId="3B719523" w14:textId="77777777" w:rsidR="00DB29E4" w:rsidRPr="00233FB9" w:rsidRDefault="00DB29E4" w:rsidP="008B295C">
            <w:pPr>
              <w:pStyle w:val="Tekstprzypisudolnego"/>
              <w:jc w:val="center"/>
              <w:rPr>
                <w:rFonts w:ascii="Arial Narrow" w:hAnsi="Arial Narrow" w:cs="Calibri"/>
                <w:b/>
                <w:sz w:val="22"/>
                <w:szCs w:val="22"/>
              </w:rPr>
            </w:pPr>
          </w:p>
        </w:tc>
        <w:tc>
          <w:tcPr>
            <w:tcW w:w="1276" w:type="dxa"/>
            <w:shd w:val="clear" w:color="auto" w:fill="F2F2F2"/>
            <w:vAlign w:val="center"/>
          </w:tcPr>
          <w:p w14:paraId="0F733643" w14:textId="77777777" w:rsidR="00DB29E4" w:rsidRPr="00233FB9" w:rsidRDefault="00DB29E4" w:rsidP="008B295C">
            <w:pPr>
              <w:pStyle w:val="Tekstprzypisudolnego"/>
              <w:jc w:val="center"/>
              <w:rPr>
                <w:rFonts w:ascii="Arial Narrow" w:hAnsi="Arial Narrow" w:cs="Calibri"/>
                <w:b/>
                <w:sz w:val="22"/>
                <w:szCs w:val="22"/>
              </w:rPr>
            </w:pPr>
          </w:p>
        </w:tc>
        <w:tc>
          <w:tcPr>
            <w:tcW w:w="1559" w:type="dxa"/>
            <w:shd w:val="clear" w:color="auto" w:fill="F2F2F2"/>
            <w:vAlign w:val="center"/>
          </w:tcPr>
          <w:p w14:paraId="51F553F3" w14:textId="77777777" w:rsidR="00DB29E4" w:rsidRPr="00233FB9" w:rsidRDefault="00DB29E4" w:rsidP="008B295C">
            <w:pPr>
              <w:pStyle w:val="Tekstprzypisudolnego"/>
              <w:jc w:val="center"/>
              <w:rPr>
                <w:rFonts w:ascii="Arial Narrow" w:hAnsi="Arial Narrow" w:cs="Calibri"/>
                <w:b/>
                <w:sz w:val="22"/>
                <w:szCs w:val="22"/>
              </w:rPr>
            </w:pPr>
          </w:p>
        </w:tc>
        <w:tc>
          <w:tcPr>
            <w:tcW w:w="1203" w:type="dxa"/>
            <w:shd w:val="clear" w:color="auto" w:fill="F2F2F2"/>
            <w:vAlign w:val="center"/>
          </w:tcPr>
          <w:p w14:paraId="4BA2602D" w14:textId="77777777" w:rsidR="00DB29E4" w:rsidRPr="00233FB9" w:rsidRDefault="00DB29E4" w:rsidP="008B295C">
            <w:pPr>
              <w:pStyle w:val="Tekstprzypisudolnego"/>
              <w:jc w:val="center"/>
              <w:rPr>
                <w:rFonts w:ascii="Arial Narrow" w:hAnsi="Arial Narrow" w:cs="Calibri"/>
                <w:b/>
                <w:bCs/>
                <w:sz w:val="22"/>
                <w:szCs w:val="22"/>
              </w:rPr>
            </w:pPr>
          </w:p>
        </w:tc>
        <w:tc>
          <w:tcPr>
            <w:tcW w:w="1418" w:type="dxa"/>
            <w:shd w:val="clear" w:color="auto" w:fill="F2F2F2"/>
            <w:vAlign w:val="center"/>
          </w:tcPr>
          <w:p w14:paraId="2F508274" w14:textId="77777777" w:rsidR="00DB29E4" w:rsidRPr="00233FB9" w:rsidRDefault="00DB29E4" w:rsidP="008B295C">
            <w:pPr>
              <w:pStyle w:val="Tekstprzypisudolnego"/>
              <w:jc w:val="center"/>
              <w:rPr>
                <w:rFonts w:ascii="Arial Narrow" w:hAnsi="Arial Narrow" w:cs="Calibri"/>
                <w:b/>
                <w:bCs/>
                <w:sz w:val="22"/>
                <w:szCs w:val="22"/>
              </w:rPr>
            </w:pPr>
          </w:p>
        </w:tc>
        <w:tc>
          <w:tcPr>
            <w:tcW w:w="1490" w:type="dxa"/>
            <w:shd w:val="clear" w:color="auto" w:fill="F2F2F2"/>
            <w:vAlign w:val="center"/>
          </w:tcPr>
          <w:p w14:paraId="3EA96964" w14:textId="77777777" w:rsidR="00DB29E4" w:rsidRPr="00233FB9" w:rsidRDefault="00DB29E4" w:rsidP="008B295C">
            <w:pPr>
              <w:pStyle w:val="Tekstprzypisudolnego"/>
              <w:jc w:val="center"/>
              <w:rPr>
                <w:rFonts w:ascii="Arial Narrow" w:hAnsi="Arial Narrow" w:cs="Calibri"/>
                <w:b/>
                <w:bCs/>
                <w:sz w:val="22"/>
                <w:szCs w:val="22"/>
              </w:rPr>
            </w:pPr>
          </w:p>
        </w:tc>
      </w:tr>
    </w:tbl>
    <w:p w14:paraId="340C0051" w14:textId="77777777" w:rsidR="008C7068" w:rsidRPr="00233FB9" w:rsidRDefault="008C7068" w:rsidP="000F542C">
      <w:pPr>
        <w:autoSpaceDE w:val="0"/>
        <w:autoSpaceDN w:val="0"/>
        <w:adjustRightInd w:val="0"/>
        <w:spacing w:line="276" w:lineRule="auto"/>
        <w:rPr>
          <w:rFonts w:ascii="Arial Narrow" w:hAnsi="Arial Narrow" w:cs="Calibri"/>
          <w:b/>
          <w:bCs/>
        </w:rPr>
      </w:pPr>
    </w:p>
    <w:p w14:paraId="5A585119" w14:textId="77777777" w:rsidR="008B295C" w:rsidRPr="00233FB9" w:rsidRDefault="008B295C" w:rsidP="00A443FB">
      <w:pPr>
        <w:autoSpaceDE w:val="0"/>
        <w:autoSpaceDN w:val="0"/>
        <w:adjustRightInd w:val="0"/>
        <w:spacing w:line="276" w:lineRule="auto"/>
        <w:rPr>
          <w:rFonts w:ascii="Arial Narrow" w:hAnsi="Arial Narrow" w:cs="Calibri"/>
          <w:bCs/>
        </w:rPr>
      </w:pPr>
    </w:p>
    <w:p w14:paraId="7BE78DF6" w14:textId="77777777" w:rsidR="00E36B04" w:rsidRPr="00233FB9" w:rsidRDefault="00E36B04" w:rsidP="00D24CFA">
      <w:pPr>
        <w:autoSpaceDE w:val="0"/>
        <w:autoSpaceDN w:val="0"/>
        <w:adjustRightInd w:val="0"/>
        <w:spacing w:line="276" w:lineRule="auto"/>
        <w:ind w:left="9204" w:firstLine="708"/>
        <w:jc w:val="right"/>
        <w:rPr>
          <w:rFonts w:ascii="Arial Narrow" w:hAnsi="Arial Narrow" w:cs="Calibri"/>
          <w:bCs/>
          <w:sz w:val="8"/>
          <w:szCs w:val="8"/>
        </w:rPr>
      </w:pPr>
    </w:p>
    <w:p w14:paraId="6278479F" w14:textId="77777777" w:rsidR="00C66E84" w:rsidRPr="00233FB9" w:rsidRDefault="008C48EE" w:rsidP="00D24CFA">
      <w:pPr>
        <w:autoSpaceDE w:val="0"/>
        <w:autoSpaceDN w:val="0"/>
        <w:adjustRightInd w:val="0"/>
        <w:spacing w:line="276" w:lineRule="auto"/>
        <w:ind w:left="9204" w:firstLine="708"/>
        <w:jc w:val="right"/>
        <w:rPr>
          <w:rFonts w:ascii="Arial Narrow" w:hAnsi="Arial Narrow" w:cs="Calibri"/>
          <w:bCs/>
        </w:rPr>
      </w:pPr>
      <w:r w:rsidRPr="00233FB9">
        <w:rPr>
          <w:rFonts w:ascii="Arial Narrow" w:hAnsi="Arial Narrow" w:cs="Calibri"/>
          <w:bCs/>
        </w:rPr>
        <w:t>………………………………………</w:t>
      </w:r>
    </w:p>
    <w:p w14:paraId="3B609A18" w14:textId="081658AC" w:rsidR="00D24CFA" w:rsidRPr="00233FB9" w:rsidRDefault="00D24CFA" w:rsidP="00D24CFA">
      <w:pPr>
        <w:autoSpaceDE w:val="0"/>
        <w:autoSpaceDN w:val="0"/>
        <w:adjustRightInd w:val="0"/>
        <w:spacing w:line="276" w:lineRule="auto"/>
        <w:ind w:left="9204" w:firstLine="708"/>
        <w:jc w:val="right"/>
        <w:rPr>
          <w:rFonts w:ascii="Arial Narrow" w:hAnsi="Arial Narrow" w:cs="Calibri"/>
          <w:bCs/>
          <w:vertAlign w:val="superscript"/>
        </w:rPr>
      </w:pPr>
      <w:r w:rsidRPr="00233FB9">
        <w:rPr>
          <w:rFonts w:ascii="Arial Narrow" w:hAnsi="Arial Narrow" w:cs="Calibri"/>
          <w:bCs/>
          <w:vertAlign w:val="superscript"/>
        </w:rPr>
        <w:t>Data i podpis</w:t>
      </w:r>
      <w:r w:rsidR="007A7ECD" w:rsidRPr="00233FB9">
        <w:rPr>
          <w:rFonts w:ascii="Arial Narrow" w:hAnsi="Arial Narrow" w:cs="Calibri"/>
          <w:bCs/>
          <w:vertAlign w:val="superscript"/>
        </w:rPr>
        <w:t xml:space="preserve"> </w:t>
      </w:r>
      <w:r w:rsidR="007A7ECD" w:rsidRPr="00233FB9">
        <w:rPr>
          <w:rFonts w:ascii="Arial Narrow" w:hAnsi="Arial Narrow" w:cs="Calibri"/>
          <w:iCs/>
          <w:vertAlign w:val="superscript"/>
        </w:rPr>
        <w:t>Wnioskodawcy</w:t>
      </w:r>
    </w:p>
    <w:p w14:paraId="040463D0" w14:textId="77777777" w:rsidR="00D24CFA" w:rsidRPr="00233FB9" w:rsidRDefault="00D24CFA" w:rsidP="00D24CFA">
      <w:pPr>
        <w:autoSpaceDE w:val="0"/>
        <w:autoSpaceDN w:val="0"/>
        <w:adjustRightInd w:val="0"/>
        <w:spacing w:line="276" w:lineRule="auto"/>
        <w:ind w:left="9204" w:firstLine="708"/>
        <w:jc w:val="right"/>
        <w:rPr>
          <w:rFonts w:ascii="Arial Narrow" w:hAnsi="Arial Narrow"/>
          <w:vertAlign w:val="superscript"/>
        </w:rPr>
        <w:sectPr w:rsidR="00D24CFA" w:rsidRPr="00233FB9" w:rsidSect="00D87C76">
          <w:headerReference w:type="default" r:id="rId11"/>
          <w:footerReference w:type="default" r:id="rId12"/>
          <w:endnotePr>
            <w:numFmt w:val="decimal"/>
          </w:endnotePr>
          <w:pgSz w:w="16838" w:h="11906" w:orient="landscape"/>
          <w:pgMar w:top="1418" w:right="1418" w:bottom="1418" w:left="1418" w:header="709" w:footer="113" w:gutter="0"/>
          <w:cols w:space="708"/>
          <w:docGrid w:linePitch="360"/>
        </w:sectPr>
      </w:pPr>
    </w:p>
    <w:p w14:paraId="3775D4EA" w14:textId="0BABF68C" w:rsidR="002D2364" w:rsidRPr="00233FB9" w:rsidRDefault="002D2364" w:rsidP="002609C7">
      <w:pPr>
        <w:pStyle w:val="Akapitzlist"/>
        <w:autoSpaceDE w:val="0"/>
        <w:autoSpaceDN w:val="0"/>
        <w:adjustRightInd w:val="0"/>
        <w:spacing w:line="276" w:lineRule="auto"/>
        <w:ind w:left="0"/>
        <w:jc w:val="center"/>
        <w:rPr>
          <w:rFonts w:ascii="Arial Narrow" w:hAnsi="Arial Narrow" w:cs="Calibri"/>
          <w:b/>
          <w:bCs/>
        </w:rPr>
      </w:pPr>
      <w:r w:rsidRPr="00233FB9">
        <w:rPr>
          <w:rFonts w:ascii="Arial Narrow" w:hAnsi="Arial Narrow" w:cs="Calibri"/>
          <w:b/>
          <w:bCs/>
        </w:rPr>
        <w:lastRenderedPageBreak/>
        <w:t xml:space="preserve">ZAŁĄCZNIK 3 DO OŚWIADCZENIA O SPEŁNIANIU KRYTERIÓW </w:t>
      </w:r>
      <w:r w:rsidR="0018451C" w:rsidRPr="00233FB9">
        <w:rPr>
          <w:rFonts w:ascii="Arial Narrow" w:hAnsi="Arial Narrow" w:cs="Calibri"/>
          <w:b/>
          <w:bCs/>
        </w:rPr>
        <w:t>MŚP</w:t>
      </w:r>
    </w:p>
    <w:p w14:paraId="3E75F13F" w14:textId="77777777" w:rsidR="00C66E84" w:rsidRPr="00233FB9" w:rsidRDefault="00C66E84" w:rsidP="002609C7">
      <w:pPr>
        <w:autoSpaceDE w:val="0"/>
        <w:autoSpaceDN w:val="0"/>
        <w:adjustRightInd w:val="0"/>
        <w:spacing w:line="276" w:lineRule="auto"/>
        <w:jc w:val="center"/>
        <w:rPr>
          <w:rFonts w:ascii="Arial Narrow" w:hAnsi="Arial Narrow" w:cs="Calibri"/>
          <w:b/>
          <w:i/>
        </w:rPr>
      </w:pPr>
      <w:r w:rsidRPr="00233FB9">
        <w:rPr>
          <w:rFonts w:ascii="Arial Narrow" w:hAnsi="Arial Narrow" w:cs="Calibri"/>
          <w:b/>
          <w:bCs/>
        </w:rPr>
        <w:t>- INFORMACJE PRZEDSTAWIANE PRZEZ PRZEDSIĘBIORSTWO</w:t>
      </w:r>
      <w:r w:rsidR="003859CA" w:rsidRPr="00233FB9">
        <w:rPr>
          <w:rFonts w:ascii="Arial Narrow" w:hAnsi="Arial Narrow" w:cs="Calibri"/>
          <w:b/>
          <w:bCs/>
        </w:rPr>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3C4195" w:rsidRPr="00233FB9" w14:paraId="6DC759BE" w14:textId="77777777" w:rsidTr="00AC27B7">
        <w:trPr>
          <w:trHeight w:val="601"/>
        </w:trPr>
        <w:tc>
          <w:tcPr>
            <w:tcW w:w="9640" w:type="dxa"/>
            <w:gridSpan w:val="6"/>
            <w:shd w:val="clear" w:color="auto" w:fill="F6B500"/>
            <w:vAlign w:val="center"/>
          </w:tcPr>
          <w:p w14:paraId="4DB4C85D" w14:textId="77777777" w:rsidR="00FB5C7F" w:rsidRPr="00233FB9" w:rsidRDefault="001F59F6" w:rsidP="00684F9D">
            <w:pPr>
              <w:numPr>
                <w:ilvl w:val="0"/>
                <w:numId w:val="5"/>
              </w:numPr>
              <w:spacing w:line="276" w:lineRule="auto"/>
              <w:ind w:left="356" w:hanging="284"/>
              <w:rPr>
                <w:rFonts w:ascii="Arial Narrow" w:hAnsi="Arial Narrow"/>
                <w:b/>
                <w:bCs/>
              </w:rPr>
            </w:pPr>
            <w:r w:rsidRPr="00233FB9">
              <w:rPr>
                <w:rFonts w:ascii="Arial Narrow" w:hAnsi="Arial Narrow"/>
                <w:b/>
                <w:bCs/>
              </w:rPr>
              <w:t>Czy któraś z poniższych relacji</w:t>
            </w:r>
            <w:r w:rsidR="00940DC2" w:rsidRPr="00233FB9">
              <w:rPr>
                <w:rStyle w:val="Odwoanieprzypisukocowego"/>
                <w:rFonts w:ascii="Arial Narrow" w:hAnsi="Arial Narrow"/>
                <w:b/>
                <w:bCs/>
              </w:rPr>
              <w:endnoteReference w:id="23"/>
            </w:r>
            <w:r w:rsidR="00E86AFB" w:rsidRPr="00233FB9">
              <w:rPr>
                <w:rFonts w:ascii="Arial Narrow" w:hAnsi="Arial Narrow"/>
                <w:b/>
                <w:bCs/>
              </w:rPr>
              <w:t xml:space="preserve"> </w:t>
            </w:r>
            <w:r w:rsidRPr="00233FB9">
              <w:rPr>
                <w:rFonts w:ascii="Arial Narrow" w:hAnsi="Arial Narrow"/>
                <w:b/>
                <w:bCs/>
              </w:rPr>
              <w:t xml:space="preserve">zachodzi pomiędzy przedsiębiorstwem </w:t>
            </w:r>
            <w:r w:rsidR="005C0CF2" w:rsidRPr="00233FB9">
              <w:rPr>
                <w:rFonts w:ascii="Arial Narrow" w:hAnsi="Arial Narrow"/>
                <w:b/>
                <w:bCs/>
              </w:rPr>
              <w:t xml:space="preserve">Wnioskodawcy, </w:t>
            </w:r>
            <w:r w:rsidRPr="00233FB9">
              <w:rPr>
                <w:rFonts w:ascii="Arial Narrow" w:hAnsi="Arial Narrow"/>
                <w:b/>
                <w:bCs/>
              </w:rPr>
              <w:t>a innym podmiotem na podstawie umowy, porozumienia lub uzgodnienia z podmiotami trzecimi</w:t>
            </w:r>
            <w:r w:rsidR="00FB5C7F" w:rsidRPr="00233FB9">
              <w:rPr>
                <w:rFonts w:ascii="Arial Narrow" w:hAnsi="Arial Narrow"/>
                <w:b/>
                <w:bCs/>
              </w:rPr>
              <w:t xml:space="preserve">, </w:t>
            </w:r>
            <w:r w:rsidR="00FB5C7F" w:rsidRPr="00233FB9">
              <w:rPr>
                <w:rFonts w:ascii="Arial Narrow" w:hAnsi="Arial Narrow"/>
                <w:b/>
                <w:bCs/>
                <w:u w:val="single"/>
              </w:rPr>
              <w:t>w tym</w:t>
            </w:r>
            <w:r w:rsidR="00FB5C7F" w:rsidRPr="00233FB9">
              <w:rPr>
                <w:rFonts w:ascii="Arial Narrow" w:hAnsi="Arial Narrow"/>
                <w:b/>
                <w:bCs/>
              </w:rPr>
              <w:t xml:space="preserve"> </w:t>
            </w:r>
            <w:r w:rsidR="00BA400A" w:rsidRPr="00233FB9">
              <w:rPr>
                <w:rFonts w:ascii="Arial Narrow" w:hAnsi="Arial Narrow"/>
                <w:b/>
                <w:bCs/>
              </w:rPr>
              <w:br/>
            </w:r>
            <w:r w:rsidR="00FB5C7F" w:rsidRPr="00233FB9">
              <w:rPr>
                <w:rFonts w:ascii="Arial Narrow" w:hAnsi="Arial Narrow"/>
                <w:b/>
                <w:bCs/>
              </w:rPr>
              <w:t>z następującymi podmiotami:</w:t>
            </w:r>
          </w:p>
          <w:p w14:paraId="2B7786C1" w14:textId="77777777" w:rsidR="00FB5C7F" w:rsidRPr="00233FB9" w:rsidRDefault="00FB5C7F" w:rsidP="00684F9D">
            <w:pPr>
              <w:numPr>
                <w:ilvl w:val="0"/>
                <w:numId w:val="4"/>
              </w:numPr>
              <w:spacing w:line="276" w:lineRule="auto"/>
              <w:rPr>
                <w:rFonts w:ascii="Arial Narrow" w:hAnsi="Arial Narrow"/>
                <w:b/>
                <w:bCs/>
              </w:rPr>
            </w:pPr>
            <w:r w:rsidRPr="00233FB9">
              <w:rPr>
                <w:rFonts w:ascii="Arial Narrow" w:hAnsi="Arial Narrow"/>
                <w:b/>
                <w:bCs/>
              </w:rPr>
              <w:t xml:space="preserve">publiczne korporacje inwestycyjne, spółki kapitałowe podwyższonego ryzyka, osoby fizyczne </w:t>
            </w:r>
            <w:r w:rsidR="00AE5216" w:rsidRPr="00233FB9">
              <w:rPr>
                <w:rFonts w:ascii="Arial Narrow" w:hAnsi="Arial Narrow"/>
                <w:b/>
                <w:bCs/>
              </w:rPr>
              <w:br/>
            </w:r>
            <w:r w:rsidRPr="00233FB9">
              <w:rPr>
                <w:rFonts w:ascii="Arial Narrow" w:hAnsi="Arial Narrow"/>
                <w:b/>
                <w:bCs/>
              </w:rPr>
              <w:t>lub grupy osób prowadzące regularną działalność inwestycyjną podwyższonego ryzyka, które inwestują w firmy nienotowane na giełdzie</w:t>
            </w:r>
            <w:r w:rsidR="00665092" w:rsidRPr="00233FB9">
              <w:rPr>
                <w:rFonts w:ascii="Arial Narrow" w:hAnsi="Arial Narrow"/>
                <w:b/>
                <w:bCs/>
              </w:rPr>
              <w:t xml:space="preserve"> (tzw. „anioły biznesu”)</w:t>
            </w:r>
            <w:r w:rsidRPr="00233FB9">
              <w:rPr>
                <w:rFonts w:ascii="Arial Narrow" w:hAnsi="Arial Narrow"/>
                <w:b/>
                <w:bCs/>
              </w:rPr>
              <w:t xml:space="preserve">, pod warunkiem, że cała kwota inwestycji tych inwestorów w to samo przedsiębiorstwo nie przekroczy </w:t>
            </w:r>
            <w:r w:rsidR="005468CF" w:rsidRPr="00233FB9">
              <w:rPr>
                <w:rFonts w:ascii="Arial Narrow" w:hAnsi="Arial Narrow"/>
                <w:b/>
                <w:bCs/>
              </w:rPr>
              <w:t xml:space="preserve"> </w:t>
            </w:r>
            <w:r w:rsidRPr="00233FB9">
              <w:rPr>
                <w:rFonts w:ascii="Arial Narrow" w:hAnsi="Arial Narrow"/>
                <w:b/>
                <w:bCs/>
              </w:rPr>
              <w:t>1 250 000 EUR;</w:t>
            </w:r>
          </w:p>
          <w:p w14:paraId="23797454" w14:textId="77777777" w:rsidR="00FB5C7F" w:rsidRPr="00233FB9" w:rsidRDefault="00FB5C7F" w:rsidP="00684F9D">
            <w:pPr>
              <w:numPr>
                <w:ilvl w:val="0"/>
                <w:numId w:val="4"/>
              </w:numPr>
              <w:spacing w:line="276" w:lineRule="auto"/>
              <w:rPr>
                <w:rFonts w:ascii="Arial Narrow" w:hAnsi="Arial Narrow"/>
                <w:b/>
                <w:bCs/>
              </w:rPr>
            </w:pPr>
            <w:r w:rsidRPr="00233FB9">
              <w:rPr>
                <w:rFonts w:ascii="Arial Narrow" w:hAnsi="Arial Narrow"/>
                <w:b/>
                <w:bCs/>
              </w:rPr>
              <w:t>uczelnie (szkoły wyższe) lub ośrodki badawcze nienastawione na zysk;</w:t>
            </w:r>
          </w:p>
          <w:p w14:paraId="057088AB" w14:textId="77777777" w:rsidR="00455325" w:rsidRPr="00233FB9" w:rsidRDefault="00FB5C7F" w:rsidP="00684F9D">
            <w:pPr>
              <w:numPr>
                <w:ilvl w:val="0"/>
                <w:numId w:val="4"/>
              </w:numPr>
              <w:spacing w:line="276" w:lineRule="auto"/>
              <w:rPr>
                <w:rFonts w:ascii="Arial Narrow" w:hAnsi="Arial Narrow"/>
                <w:b/>
                <w:bCs/>
              </w:rPr>
            </w:pPr>
            <w:r w:rsidRPr="00233FB9">
              <w:rPr>
                <w:rFonts w:ascii="Arial Narrow" w:hAnsi="Arial Narrow"/>
                <w:b/>
                <w:bCs/>
              </w:rPr>
              <w:t>inwestorzy instytucjonalni, w tym regionalne fundusze rozwoju;</w:t>
            </w:r>
          </w:p>
          <w:p w14:paraId="4937CCE8" w14:textId="77777777" w:rsidR="00BA400A" w:rsidRPr="00233FB9" w:rsidRDefault="00455325" w:rsidP="00684F9D">
            <w:pPr>
              <w:numPr>
                <w:ilvl w:val="0"/>
                <w:numId w:val="4"/>
              </w:numPr>
              <w:spacing w:line="276" w:lineRule="auto"/>
              <w:rPr>
                <w:rFonts w:ascii="Arial Narrow" w:hAnsi="Arial Narrow"/>
                <w:b/>
                <w:bCs/>
              </w:rPr>
            </w:pPr>
            <w:r w:rsidRPr="00233FB9">
              <w:rPr>
                <w:rFonts w:ascii="Arial Narrow" w:hAnsi="Arial Narrow"/>
                <w:b/>
                <w:bCs/>
              </w:rPr>
              <w:t>niezależne władze lokalne z rocznym budżetem poniżej 10 milionów EUR oraz l</w:t>
            </w:r>
            <w:r w:rsidR="00BA400A" w:rsidRPr="00233FB9">
              <w:rPr>
                <w:rFonts w:ascii="Arial Narrow" w:hAnsi="Arial Narrow"/>
                <w:b/>
                <w:bCs/>
              </w:rPr>
              <w:t>iczbą mieszkańców poniżej 5</w:t>
            </w:r>
            <w:r w:rsidR="00C17707" w:rsidRPr="00233FB9">
              <w:rPr>
                <w:rFonts w:ascii="Arial Narrow" w:hAnsi="Arial Narrow"/>
                <w:b/>
                <w:bCs/>
              </w:rPr>
              <w:t> </w:t>
            </w:r>
            <w:r w:rsidR="00BA400A" w:rsidRPr="00233FB9">
              <w:rPr>
                <w:rFonts w:ascii="Arial Narrow" w:hAnsi="Arial Narrow"/>
                <w:b/>
                <w:bCs/>
              </w:rPr>
              <w:t>000</w:t>
            </w:r>
            <w:r w:rsidR="00C17707" w:rsidRPr="00233FB9">
              <w:rPr>
                <w:rFonts w:ascii="Arial Narrow" w:hAnsi="Arial Narrow"/>
                <w:b/>
                <w:bCs/>
              </w:rPr>
              <w:t>;</w:t>
            </w:r>
          </w:p>
          <w:p w14:paraId="7CBCB060" w14:textId="77777777" w:rsidR="00137C15" w:rsidRPr="00233FB9" w:rsidRDefault="00605123" w:rsidP="00684F9D">
            <w:pPr>
              <w:numPr>
                <w:ilvl w:val="0"/>
                <w:numId w:val="4"/>
              </w:numPr>
              <w:spacing w:line="276" w:lineRule="auto"/>
              <w:rPr>
                <w:rFonts w:ascii="Arial Narrow" w:hAnsi="Arial Narrow"/>
                <w:b/>
                <w:bCs/>
              </w:rPr>
            </w:pPr>
            <w:r w:rsidRPr="00233FB9">
              <w:rPr>
                <w:rFonts w:ascii="Arial Narrow" w:hAnsi="Arial Narrow"/>
                <w:b/>
                <w:bCs/>
              </w:rPr>
              <w:t>osobą</w:t>
            </w:r>
            <w:r w:rsidR="00C17707" w:rsidRPr="00233FB9">
              <w:rPr>
                <w:rFonts w:ascii="Arial Narrow" w:hAnsi="Arial Narrow"/>
                <w:b/>
                <w:bCs/>
              </w:rPr>
              <w:t xml:space="preserve"> fizyczną lu</w:t>
            </w:r>
            <w:r w:rsidRPr="00233FB9">
              <w:rPr>
                <w:rFonts w:ascii="Arial Narrow" w:hAnsi="Arial Narrow"/>
                <w:b/>
                <w:bCs/>
              </w:rPr>
              <w:t>b grupą</w:t>
            </w:r>
            <w:r w:rsidR="00C17707" w:rsidRPr="00233FB9">
              <w:rPr>
                <w:rFonts w:ascii="Arial Narrow" w:hAnsi="Arial Narrow"/>
                <w:b/>
                <w:bCs/>
              </w:rPr>
              <w:t xml:space="preserve"> osób f</w:t>
            </w:r>
            <w:r w:rsidRPr="00233FB9">
              <w:rPr>
                <w:rFonts w:ascii="Arial Narrow" w:hAnsi="Arial Narrow"/>
                <w:b/>
                <w:bCs/>
              </w:rPr>
              <w:t>izycznych , jeśli prowadzą swoją</w:t>
            </w:r>
            <w:r w:rsidR="00C17707" w:rsidRPr="00233FB9">
              <w:rPr>
                <w:rFonts w:ascii="Arial Narrow" w:hAnsi="Arial Narrow"/>
                <w:b/>
                <w:bCs/>
              </w:rPr>
              <w:t xml:space="preserve"> działalność lub część działalności na tym samym rynku lub rynkach pokrewnych.</w:t>
            </w:r>
          </w:p>
        </w:tc>
      </w:tr>
      <w:tr w:rsidR="003C4195" w:rsidRPr="00233FB9" w14:paraId="7B2D77C1" w14:textId="77777777" w:rsidTr="00AE067B">
        <w:trPr>
          <w:trHeight w:val="1586"/>
        </w:trPr>
        <w:tc>
          <w:tcPr>
            <w:tcW w:w="6238" w:type="dxa"/>
            <w:gridSpan w:val="3"/>
            <w:shd w:val="clear" w:color="auto" w:fill="FFE9BF"/>
            <w:vAlign w:val="center"/>
          </w:tcPr>
          <w:p w14:paraId="13CACC6E" w14:textId="77777777" w:rsidR="001F59F6" w:rsidRPr="00233FB9" w:rsidRDefault="001F59F6" w:rsidP="002609C7">
            <w:pPr>
              <w:spacing w:line="276" w:lineRule="auto"/>
              <w:ind w:left="356" w:hanging="356"/>
              <w:rPr>
                <w:rFonts w:ascii="Arial Narrow" w:hAnsi="Arial Narrow"/>
                <w:bCs/>
              </w:rPr>
            </w:pPr>
            <w:r w:rsidRPr="00233FB9">
              <w:rPr>
                <w:rFonts w:ascii="Arial Narrow" w:hAnsi="Arial Narrow"/>
                <w:b/>
                <w:bCs/>
              </w:rPr>
              <w:t>1a.</w:t>
            </w:r>
            <w:r w:rsidR="0093538A" w:rsidRPr="00233FB9">
              <w:rPr>
                <w:rFonts w:ascii="Arial Narrow" w:hAnsi="Arial Narrow"/>
                <w:b/>
                <w:bCs/>
              </w:rPr>
              <w:t xml:space="preserve"> </w:t>
            </w:r>
            <w:r w:rsidRPr="00233FB9">
              <w:rPr>
                <w:rFonts w:ascii="Arial Narrow" w:hAnsi="Arial Narrow"/>
                <w:bCs/>
              </w:rPr>
              <w:t xml:space="preserve">Przedsiębiorstwo </w:t>
            </w:r>
            <w:r w:rsidR="005C0CF2" w:rsidRPr="00233FB9">
              <w:rPr>
                <w:rFonts w:ascii="Arial Narrow" w:hAnsi="Arial Narrow"/>
                <w:bCs/>
              </w:rPr>
              <w:t>Wnioskodawcy</w:t>
            </w:r>
            <w:r w:rsidR="00445CA0" w:rsidRPr="00233FB9">
              <w:rPr>
                <w:rFonts w:ascii="Arial Narrow" w:hAnsi="Arial Narrow"/>
                <w:bCs/>
              </w:rPr>
              <w:t xml:space="preserve"> </w:t>
            </w:r>
            <w:r w:rsidRPr="00233FB9">
              <w:rPr>
                <w:rFonts w:ascii="Arial Narrow" w:hAnsi="Arial Narrow"/>
                <w:bCs/>
              </w:rPr>
              <w:t>ma większość praw głosu w innym przedsiębiorstwie w roli udzia</w:t>
            </w:r>
            <w:r w:rsidR="00E90B18" w:rsidRPr="00233FB9">
              <w:rPr>
                <w:rFonts w:ascii="Arial Narrow" w:hAnsi="Arial Narrow"/>
                <w:bCs/>
              </w:rPr>
              <w:t>łowca/akcjonariusza lub członka</w:t>
            </w:r>
            <w:r w:rsidR="00412D80" w:rsidRPr="00233FB9">
              <w:rPr>
                <w:rFonts w:ascii="Arial Narrow" w:hAnsi="Arial Narrow"/>
                <w:bCs/>
              </w:rPr>
              <w:t xml:space="preserve"> </w:t>
            </w:r>
            <w:r w:rsidR="00412D80" w:rsidRPr="00233FB9">
              <w:rPr>
                <w:rFonts w:ascii="Arial Narrow" w:hAnsi="Arial Narrow"/>
                <w:b/>
                <w:bCs/>
              </w:rPr>
              <w:t>albo</w:t>
            </w:r>
            <w:r w:rsidR="00412D80" w:rsidRPr="00233FB9">
              <w:rPr>
                <w:rFonts w:ascii="Arial Narrow" w:hAnsi="Arial Narrow"/>
                <w:bCs/>
              </w:rPr>
              <w:t xml:space="preserve"> inne przedsiębiorstwo ma większość praw głosu w roli udziałowca/akcjonariusza lub członka</w:t>
            </w:r>
            <w:r w:rsidR="009906A5" w:rsidRPr="00233FB9">
              <w:rPr>
                <w:rFonts w:ascii="Arial Narrow" w:hAnsi="Arial Narrow"/>
                <w:bCs/>
              </w:rPr>
              <w:t xml:space="preserve"> w przedsiębiorstwie </w:t>
            </w:r>
            <w:r w:rsidR="005C0CF2" w:rsidRPr="00233FB9">
              <w:rPr>
                <w:rFonts w:ascii="Arial Narrow" w:hAnsi="Arial Narrow"/>
                <w:bCs/>
              </w:rPr>
              <w:t>Wnioskodawcy</w:t>
            </w:r>
            <w:r w:rsidR="008B7F3D" w:rsidRPr="00233FB9">
              <w:rPr>
                <w:rFonts w:ascii="Arial Narrow" w:hAnsi="Arial Narrow"/>
                <w:bCs/>
              </w:rPr>
              <w:t>?</w:t>
            </w:r>
          </w:p>
        </w:tc>
        <w:tc>
          <w:tcPr>
            <w:tcW w:w="1701" w:type="dxa"/>
            <w:gridSpan w:val="2"/>
            <w:vAlign w:val="center"/>
          </w:tcPr>
          <w:p w14:paraId="66115BEB" w14:textId="77777777" w:rsidR="001F59F6" w:rsidRPr="00233FB9" w:rsidRDefault="00605A4A" w:rsidP="00CD16C6">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F59F6" w:rsidRPr="00233FB9">
              <w:rPr>
                <w:rFonts w:ascii="Arial Narrow" w:hAnsi="Arial Narrow"/>
                <w:bCs/>
              </w:rPr>
              <w:t xml:space="preserve"> tak</w:t>
            </w:r>
          </w:p>
        </w:tc>
        <w:tc>
          <w:tcPr>
            <w:tcW w:w="1701" w:type="dxa"/>
            <w:vAlign w:val="center"/>
          </w:tcPr>
          <w:p w14:paraId="43003CE8" w14:textId="77777777" w:rsidR="001F59F6" w:rsidRPr="00233FB9" w:rsidRDefault="00605A4A" w:rsidP="00CD16C6">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F59F6" w:rsidRPr="00233FB9">
              <w:rPr>
                <w:rFonts w:ascii="Arial Narrow" w:hAnsi="Arial Narrow"/>
                <w:bCs/>
              </w:rPr>
              <w:t xml:space="preserve"> nie</w:t>
            </w:r>
          </w:p>
        </w:tc>
      </w:tr>
      <w:tr w:rsidR="003C4195" w:rsidRPr="00233FB9" w14:paraId="7CC68B1B" w14:textId="77777777" w:rsidTr="00AC27B7">
        <w:trPr>
          <w:trHeight w:val="408"/>
        </w:trPr>
        <w:tc>
          <w:tcPr>
            <w:tcW w:w="709" w:type="dxa"/>
            <w:shd w:val="clear" w:color="auto" w:fill="FFE9BF"/>
            <w:vAlign w:val="center"/>
          </w:tcPr>
          <w:p w14:paraId="1A582166" w14:textId="77777777" w:rsidR="001F59F6" w:rsidRPr="00233FB9" w:rsidRDefault="001F59F6" w:rsidP="002609C7">
            <w:pPr>
              <w:spacing w:line="276" w:lineRule="auto"/>
              <w:rPr>
                <w:rFonts w:ascii="Arial Narrow" w:hAnsi="Arial Narrow"/>
                <w:b/>
                <w:bCs/>
              </w:rPr>
            </w:pPr>
            <w:r w:rsidRPr="00233FB9">
              <w:rPr>
                <w:rFonts w:ascii="Arial Narrow" w:hAnsi="Arial Narrow"/>
                <w:b/>
                <w:bCs/>
              </w:rPr>
              <w:t>Opis</w:t>
            </w:r>
            <w:r w:rsidR="00540DE4" w:rsidRPr="00233FB9">
              <w:rPr>
                <w:rFonts w:ascii="Arial Narrow" w:hAnsi="Arial Narrow"/>
                <w:b/>
                <w:bCs/>
              </w:rPr>
              <w:t>:</w:t>
            </w:r>
          </w:p>
        </w:tc>
        <w:tc>
          <w:tcPr>
            <w:tcW w:w="8931" w:type="dxa"/>
            <w:gridSpan w:val="5"/>
            <w:shd w:val="clear" w:color="auto" w:fill="auto"/>
            <w:vAlign w:val="center"/>
          </w:tcPr>
          <w:p w14:paraId="42060A51" w14:textId="77777777" w:rsidR="001F59F6" w:rsidRPr="00233FB9" w:rsidRDefault="001F59F6" w:rsidP="002609C7">
            <w:pPr>
              <w:spacing w:line="276" w:lineRule="auto"/>
              <w:rPr>
                <w:rFonts w:ascii="Arial Narrow" w:hAnsi="Arial Narrow"/>
                <w:b/>
                <w:bCs/>
              </w:rPr>
            </w:pPr>
          </w:p>
        </w:tc>
      </w:tr>
      <w:tr w:rsidR="003C4195" w:rsidRPr="00233FB9" w14:paraId="4A54CCD8" w14:textId="77777777" w:rsidTr="00AE067B">
        <w:trPr>
          <w:trHeight w:val="821"/>
        </w:trPr>
        <w:tc>
          <w:tcPr>
            <w:tcW w:w="6238" w:type="dxa"/>
            <w:gridSpan w:val="3"/>
            <w:shd w:val="clear" w:color="auto" w:fill="FFE9BF"/>
            <w:vAlign w:val="center"/>
          </w:tcPr>
          <w:p w14:paraId="67D38829" w14:textId="77777777" w:rsidR="009906A5" w:rsidRPr="00233FB9" w:rsidRDefault="001F59F6" w:rsidP="00CD16C6">
            <w:pPr>
              <w:spacing w:line="276" w:lineRule="auto"/>
              <w:ind w:left="356" w:hanging="356"/>
              <w:rPr>
                <w:rFonts w:ascii="Arial Narrow" w:hAnsi="Arial Narrow"/>
                <w:bCs/>
              </w:rPr>
            </w:pPr>
            <w:r w:rsidRPr="00233FB9">
              <w:rPr>
                <w:rFonts w:ascii="Arial Narrow" w:hAnsi="Arial Narrow"/>
                <w:b/>
                <w:bCs/>
              </w:rPr>
              <w:t xml:space="preserve">1 b. </w:t>
            </w:r>
            <w:r w:rsidR="009906A5" w:rsidRPr="00233FB9">
              <w:rPr>
                <w:rFonts w:ascii="Arial Narrow" w:hAnsi="Arial Narrow"/>
                <w:bCs/>
              </w:rPr>
              <w:t xml:space="preserve">Przedsiębiorstwo </w:t>
            </w:r>
            <w:r w:rsidR="005C0CF2" w:rsidRPr="00233FB9">
              <w:rPr>
                <w:rFonts w:ascii="Arial Narrow" w:hAnsi="Arial Narrow"/>
                <w:bCs/>
              </w:rPr>
              <w:t>Wnioskodawcy</w:t>
            </w:r>
            <w:r w:rsidR="00445CA0" w:rsidRPr="00233FB9">
              <w:rPr>
                <w:rFonts w:ascii="Arial Narrow" w:hAnsi="Arial Narrow"/>
                <w:bCs/>
              </w:rPr>
              <w:t xml:space="preserve"> </w:t>
            </w:r>
            <w:r w:rsidRPr="00233FB9">
              <w:rPr>
                <w:rFonts w:ascii="Arial Narrow" w:hAnsi="Arial Narrow"/>
                <w:bCs/>
              </w:rPr>
              <w:t>ma prawo wyznaczyć lub odwołać większość członków organu zarządzającego lub nadzorczego innego przedsiębiorstwa</w:t>
            </w:r>
            <w:r w:rsidR="009906A5" w:rsidRPr="00233FB9">
              <w:rPr>
                <w:rFonts w:ascii="Arial Narrow" w:hAnsi="Arial Narrow"/>
                <w:bCs/>
              </w:rPr>
              <w:t xml:space="preserve"> </w:t>
            </w:r>
            <w:r w:rsidR="009906A5" w:rsidRPr="00233FB9">
              <w:rPr>
                <w:rFonts w:ascii="Arial Narrow" w:hAnsi="Arial Narrow"/>
                <w:b/>
                <w:bCs/>
              </w:rPr>
              <w:t>albo</w:t>
            </w:r>
            <w:r w:rsidR="009906A5" w:rsidRPr="00233FB9">
              <w:rPr>
                <w:rFonts w:ascii="Arial Narrow" w:hAnsi="Arial Narrow"/>
                <w:bCs/>
              </w:rPr>
              <w:t xml:space="preserve"> inne przedsiębiorstwo ma prawo </w:t>
            </w:r>
            <w:r w:rsidR="00BA400A" w:rsidRPr="00233FB9">
              <w:rPr>
                <w:rFonts w:ascii="Arial Narrow" w:hAnsi="Arial Narrow"/>
                <w:bCs/>
              </w:rPr>
              <w:t xml:space="preserve">wyznaczyć lub odwołać większość </w:t>
            </w:r>
            <w:r w:rsidR="009906A5" w:rsidRPr="00233FB9">
              <w:rPr>
                <w:rFonts w:ascii="Arial Narrow" w:hAnsi="Arial Narrow"/>
                <w:bCs/>
              </w:rPr>
              <w:t>członków organu zarząd</w:t>
            </w:r>
            <w:r w:rsidR="00BA400A" w:rsidRPr="00233FB9">
              <w:rPr>
                <w:rFonts w:ascii="Arial Narrow" w:hAnsi="Arial Narrow"/>
                <w:bCs/>
              </w:rPr>
              <w:t xml:space="preserve">zającego lub nadzorczego </w:t>
            </w:r>
            <w:r w:rsidR="00BA400A" w:rsidRPr="00233FB9">
              <w:rPr>
                <w:rFonts w:ascii="Arial Narrow" w:hAnsi="Arial Narrow"/>
                <w:bCs/>
              </w:rPr>
              <w:br/>
            </w:r>
            <w:r w:rsidR="009906A5" w:rsidRPr="00233FB9">
              <w:rPr>
                <w:rFonts w:ascii="Arial Narrow" w:hAnsi="Arial Narrow"/>
                <w:bCs/>
              </w:rPr>
              <w:t>w przedsiębiorstwie</w:t>
            </w:r>
            <w:r w:rsidR="00AE5BFF" w:rsidRPr="00233FB9">
              <w:rPr>
                <w:rFonts w:ascii="Arial Narrow" w:hAnsi="Arial Narrow"/>
                <w:bCs/>
              </w:rPr>
              <w:t xml:space="preserve"> </w:t>
            </w:r>
            <w:r w:rsidR="005C0CF2" w:rsidRPr="00233FB9">
              <w:rPr>
                <w:rFonts w:ascii="Arial Narrow" w:hAnsi="Arial Narrow"/>
                <w:bCs/>
              </w:rPr>
              <w:t>Wnioskodawcy</w:t>
            </w:r>
            <w:r w:rsidR="00445CA0" w:rsidRPr="00233FB9">
              <w:rPr>
                <w:rFonts w:ascii="Arial Narrow" w:hAnsi="Arial Narrow"/>
                <w:bCs/>
              </w:rPr>
              <w:t xml:space="preserve"> </w:t>
            </w:r>
            <w:r w:rsidR="005C0CF2" w:rsidRPr="00233FB9">
              <w:rPr>
                <w:rFonts w:ascii="Arial Narrow" w:hAnsi="Arial Narrow"/>
                <w:bCs/>
              </w:rPr>
              <w:t>w Projekcie</w:t>
            </w:r>
            <w:r w:rsidR="008B7F3D" w:rsidRPr="00233FB9">
              <w:rPr>
                <w:rFonts w:ascii="Arial Narrow" w:hAnsi="Arial Narrow"/>
                <w:bCs/>
              </w:rPr>
              <w:t>?</w:t>
            </w:r>
          </w:p>
        </w:tc>
        <w:tc>
          <w:tcPr>
            <w:tcW w:w="1701" w:type="dxa"/>
            <w:gridSpan w:val="2"/>
            <w:vAlign w:val="center"/>
          </w:tcPr>
          <w:p w14:paraId="391B88C0" w14:textId="77777777" w:rsidR="001F59F6" w:rsidRPr="00233FB9" w:rsidRDefault="00605A4A" w:rsidP="00CD16C6">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F59F6" w:rsidRPr="00233FB9">
              <w:rPr>
                <w:rFonts w:ascii="Arial Narrow" w:hAnsi="Arial Narrow"/>
                <w:bCs/>
              </w:rPr>
              <w:t xml:space="preserve"> tak</w:t>
            </w:r>
          </w:p>
        </w:tc>
        <w:tc>
          <w:tcPr>
            <w:tcW w:w="1701" w:type="dxa"/>
            <w:vAlign w:val="center"/>
          </w:tcPr>
          <w:p w14:paraId="705A1141" w14:textId="77777777" w:rsidR="001F59F6" w:rsidRPr="00233FB9" w:rsidRDefault="00605A4A" w:rsidP="00CD16C6">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F59F6" w:rsidRPr="00233FB9">
              <w:rPr>
                <w:rFonts w:ascii="Arial Narrow" w:hAnsi="Arial Narrow"/>
                <w:bCs/>
              </w:rPr>
              <w:t xml:space="preserve"> nie</w:t>
            </w:r>
          </w:p>
        </w:tc>
      </w:tr>
      <w:tr w:rsidR="003C4195" w:rsidRPr="00233FB9" w14:paraId="3E953277" w14:textId="77777777" w:rsidTr="00AC27B7">
        <w:trPr>
          <w:trHeight w:val="360"/>
        </w:trPr>
        <w:tc>
          <w:tcPr>
            <w:tcW w:w="709" w:type="dxa"/>
            <w:shd w:val="clear" w:color="auto" w:fill="FFE9BF"/>
            <w:vAlign w:val="center"/>
          </w:tcPr>
          <w:p w14:paraId="32435967" w14:textId="77777777" w:rsidR="001F59F6" w:rsidRPr="00233FB9" w:rsidRDefault="001F59F6" w:rsidP="002609C7">
            <w:pPr>
              <w:spacing w:line="276" w:lineRule="auto"/>
              <w:rPr>
                <w:rFonts w:ascii="Arial Narrow" w:hAnsi="Arial Narrow"/>
                <w:b/>
                <w:bCs/>
              </w:rPr>
            </w:pPr>
            <w:r w:rsidRPr="00233FB9">
              <w:rPr>
                <w:rFonts w:ascii="Arial Narrow" w:hAnsi="Arial Narrow"/>
                <w:b/>
                <w:bCs/>
              </w:rPr>
              <w:t>Opis:</w:t>
            </w:r>
          </w:p>
        </w:tc>
        <w:tc>
          <w:tcPr>
            <w:tcW w:w="8931" w:type="dxa"/>
            <w:gridSpan w:val="5"/>
            <w:shd w:val="clear" w:color="auto" w:fill="auto"/>
            <w:vAlign w:val="center"/>
          </w:tcPr>
          <w:p w14:paraId="5CC9A393" w14:textId="77777777" w:rsidR="001F59F6" w:rsidRPr="00233FB9" w:rsidRDefault="001F59F6" w:rsidP="002609C7">
            <w:pPr>
              <w:spacing w:line="276" w:lineRule="auto"/>
              <w:rPr>
                <w:rFonts w:ascii="Arial Narrow" w:hAnsi="Arial Narrow"/>
                <w:b/>
                <w:bCs/>
              </w:rPr>
            </w:pPr>
          </w:p>
        </w:tc>
      </w:tr>
      <w:tr w:rsidR="003C4195" w:rsidRPr="00233FB9" w14:paraId="3B775E56" w14:textId="77777777" w:rsidTr="00AE067B">
        <w:trPr>
          <w:trHeight w:val="2418"/>
        </w:trPr>
        <w:tc>
          <w:tcPr>
            <w:tcW w:w="6238" w:type="dxa"/>
            <w:gridSpan w:val="3"/>
            <w:shd w:val="clear" w:color="auto" w:fill="FFE9BF"/>
            <w:vAlign w:val="center"/>
          </w:tcPr>
          <w:p w14:paraId="7CBDE6EE" w14:textId="77777777" w:rsidR="009906A5" w:rsidRPr="00233FB9" w:rsidRDefault="001F59F6" w:rsidP="00641D0E">
            <w:pPr>
              <w:spacing w:line="276" w:lineRule="auto"/>
              <w:ind w:left="356" w:hanging="356"/>
              <w:rPr>
                <w:rFonts w:ascii="Arial Narrow" w:hAnsi="Arial Narrow"/>
                <w:bCs/>
              </w:rPr>
            </w:pPr>
            <w:r w:rsidRPr="00233FB9">
              <w:rPr>
                <w:rFonts w:ascii="Arial Narrow" w:hAnsi="Arial Narrow"/>
                <w:b/>
                <w:bCs/>
              </w:rPr>
              <w:t xml:space="preserve">1 c. </w:t>
            </w:r>
            <w:r w:rsidRPr="00233FB9">
              <w:rPr>
                <w:rFonts w:ascii="Arial Narrow" w:hAnsi="Arial Narrow"/>
                <w:bCs/>
              </w:rPr>
              <w:t xml:space="preserve">Przedsiębiorstwo </w:t>
            </w:r>
            <w:r w:rsidR="00BA400A" w:rsidRPr="00233FB9">
              <w:rPr>
                <w:rFonts w:ascii="Arial Narrow" w:hAnsi="Arial Narrow"/>
                <w:bCs/>
              </w:rPr>
              <w:t xml:space="preserve">Wnioskodawcy </w:t>
            </w:r>
            <w:r w:rsidRPr="00233FB9">
              <w:rPr>
                <w:rFonts w:ascii="Arial Narrow" w:hAnsi="Arial Narrow"/>
                <w:bCs/>
              </w:rPr>
              <w:t xml:space="preserve">ma prawo wywierać </w:t>
            </w:r>
            <w:r w:rsidRPr="00233FB9">
              <w:rPr>
                <w:rFonts w:ascii="Arial Narrow" w:hAnsi="Arial Narrow"/>
                <w:b/>
                <w:bCs/>
              </w:rPr>
              <w:t>dominujący</w:t>
            </w:r>
            <w:r w:rsidRPr="00233FB9">
              <w:rPr>
                <w:rFonts w:ascii="Arial Narrow" w:hAnsi="Arial Narrow"/>
                <w:bCs/>
              </w:rPr>
              <w:t xml:space="preserve"> wpływ na inne przedsiębiorstwo zgodnie z umową zawartą z tym przedsiębiorstwem  lub </w:t>
            </w:r>
            <w:r w:rsidR="00C0651C" w:rsidRPr="00233FB9">
              <w:rPr>
                <w:rFonts w:ascii="Arial Narrow" w:hAnsi="Arial Narrow"/>
                <w:bCs/>
              </w:rPr>
              <w:t xml:space="preserve">z </w:t>
            </w:r>
            <w:r w:rsidRPr="00233FB9">
              <w:rPr>
                <w:rFonts w:ascii="Arial Narrow" w:hAnsi="Arial Narrow"/>
                <w:bCs/>
              </w:rPr>
              <w:t xml:space="preserve">postanowieniami w jego </w:t>
            </w:r>
            <w:r w:rsidR="00C0651C" w:rsidRPr="00233FB9">
              <w:rPr>
                <w:rFonts w:ascii="Arial Narrow" w:hAnsi="Arial Narrow"/>
                <w:bCs/>
              </w:rPr>
              <w:t xml:space="preserve">dokumencie założycielskim, </w:t>
            </w:r>
            <w:r w:rsidRPr="00233FB9">
              <w:rPr>
                <w:rFonts w:ascii="Arial Narrow" w:hAnsi="Arial Narrow"/>
                <w:bCs/>
              </w:rPr>
              <w:t>statucie lub umowie spółki</w:t>
            </w:r>
            <w:r w:rsidR="009906A5" w:rsidRPr="00233FB9">
              <w:rPr>
                <w:rFonts w:ascii="Arial Narrow" w:hAnsi="Arial Narrow"/>
                <w:bCs/>
              </w:rPr>
              <w:t xml:space="preserve"> albo inne przedsiębiorstwo ma prawo wywierać </w:t>
            </w:r>
            <w:r w:rsidR="009906A5" w:rsidRPr="00233FB9">
              <w:rPr>
                <w:rFonts w:ascii="Arial Narrow" w:hAnsi="Arial Narrow"/>
                <w:b/>
                <w:bCs/>
              </w:rPr>
              <w:t>dominujący</w:t>
            </w:r>
            <w:r w:rsidR="009906A5" w:rsidRPr="00233FB9">
              <w:rPr>
                <w:rFonts w:ascii="Arial Narrow" w:hAnsi="Arial Narrow"/>
                <w:bCs/>
              </w:rPr>
              <w:t xml:space="preserve"> wpływ na przedsiębiorstwo </w:t>
            </w:r>
            <w:r w:rsidR="005C0CF2" w:rsidRPr="00233FB9">
              <w:rPr>
                <w:rFonts w:ascii="Arial Narrow" w:hAnsi="Arial Narrow"/>
                <w:bCs/>
              </w:rPr>
              <w:t>Wnioskodawcy</w:t>
            </w:r>
            <w:r w:rsidR="005823C3" w:rsidRPr="00233FB9">
              <w:rPr>
                <w:rFonts w:ascii="Arial Narrow" w:hAnsi="Arial Narrow"/>
                <w:bCs/>
              </w:rPr>
              <w:t xml:space="preserve"> </w:t>
            </w:r>
            <w:r w:rsidR="009906A5" w:rsidRPr="00233FB9">
              <w:rPr>
                <w:rFonts w:ascii="Arial Narrow" w:hAnsi="Arial Narrow"/>
                <w:bCs/>
              </w:rPr>
              <w:t>zgodnie z umową lub postanowieniami w jego dokumencie założycielskim, statucie lub umowie spółki</w:t>
            </w:r>
            <w:r w:rsidR="008B7F3D" w:rsidRPr="00233FB9">
              <w:rPr>
                <w:rFonts w:ascii="Arial Narrow" w:hAnsi="Arial Narrow"/>
                <w:bCs/>
              </w:rPr>
              <w:t>?</w:t>
            </w:r>
          </w:p>
        </w:tc>
        <w:tc>
          <w:tcPr>
            <w:tcW w:w="1701" w:type="dxa"/>
            <w:gridSpan w:val="2"/>
            <w:vAlign w:val="center"/>
          </w:tcPr>
          <w:p w14:paraId="1C51214A" w14:textId="77777777" w:rsidR="001F59F6" w:rsidRPr="00233FB9" w:rsidRDefault="00605A4A" w:rsidP="00CD16C6">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F59F6" w:rsidRPr="00233FB9">
              <w:rPr>
                <w:rFonts w:ascii="Arial Narrow" w:hAnsi="Arial Narrow"/>
                <w:bCs/>
              </w:rPr>
              <w:t xml:space="preserve"> tak</w:t>
            </w:r>
          </w:p>
        </w:tc>
        <w:tc>
          <w:tcPr>
            <w:tcW w:w="1701" w:type="dxa"/>
            <w:vAlign w:val="center"/>
          </w:tcPr>
          <w:p w14:paraId="6F76CBDA" w14:textId="77777777" w:rsidR="001F59F6" w:rsidRPr="00233FB9" w:rsidRDefault="00605A4A" w:rsidP="00CD16C6">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F59F6" w:rsidRPr="00233FB9">
              <w:rPr>
                <w:rFonts w:ascii="Arial Narrow" w:hAnsi="Arial Narrow"/>
                <w:bCs/>
              </w:rPr>
              <w:t xml:space="preserve"> nie</w:t>
            </w:r>
          </w:p>
        </w:tc>
      </w:tr>
      <w:tr w:rsidR="003C4195" w:rsidRPr="00233FB9" w14:paraId="0E4262E2" w14:textId="77777777" w:rsidTr="00AC27B7">
        <w:trPr>
          <w:trHeight w:val="384"/>
        </w:trPr>
        <w:tc>
          <w:tcPr>
            <w:tcW w:w="709" w:type="dxa"/>
            <w:shd w:val="clear" w:color="auto" w:fill="FFE9BF"/>
            <w:vAlign w:val="center"/>
          </w:tcPr>
          <w:p w14:paraId="6D6AD1B2" w14:textId="77777777" w:rsidR="001F59F6" w:rsidRPr="00233FB9" w:rsidRDefault="001F59F6" w:rsidP="002609C7">
            <w:pPr>
              <w:spacing w:line="276" w:lineRule="auto"/>
              <w:rPr>
                <w:rFonts w:ascii="Arial Narrow" w:hAnsi="Arial Narrow"/>
                <w:b/>
                <w:bCs/>
              </w:rPr>
            </w:pPr>
            <w:r w:rsidRPr="00233FB9">
              <w:rPr>
                <w:rFonts w:ascii="Arial Narrow" w:hAnsi="Arial Narrow"/>
                <w:b/>
                <w:bCs/>
              </w:rPr>
              <w:t>Opis:</w:t>
            </w:r>
          </w:p>
        </w:tc>
        <w:tc>
          <w:tcPr>
            <w:tcW w:w="8931" w:type="dxa"/>
            <w:gridSpan w:val="5"/>
            <w:shd w:val="clear" w:color="auto" w:fill="auto"/>
            <w:vAlign w:val="center"/>
          </w:tcPr>
          <w:p w14:paraId="35FB8C4E" w14:textId="77777777" w:rsidR="001F59F6" w:rsidRPr="00233FB9" w:rsidRDefault="001F59F6" w:rsidP="002609C7">
            <w:pPr>
              <w:spacing w:line="276" w:lineRule="auto"/>
              <w:rPr>
                <w:rFonts w:ascii="Arial Narrow" w:hAnsi="Arial Narrow"/>
                <w:b/>
                <w:bCs/>
              </w:rPr>
            </w:pPr>
          </w:p>
        </w:tc>
      </w:tr>
      <w:tr w:rsidR="003C4195" w:rsidRPr="00233FB9" w14:paraId="6C20D033" w14:textId="77777777" w:rsidTr="00AE067B">
        <w:trPr>
          <w:trHeight w:val="559"/>
        </w:trPr>
        <w:tc>
          <w:tcPr>
            <w:tcW w:w="6238" w:type="dxa"/>
            <w:gridSpan w:val="3"/>
            <w:shd w:val="clear" w:color="auto" w:fill="FFE9BF"/>
            <w:vAlign w:val="center"/>
          </w:tcPr>
          <w:p w14:paraId="23D823B6" w14:textId="77777777" w:rsidR="00EC51A8" w:rsidRPr="00233FB9" w:rsidRDefault="001F59F6" w:rsidP="00641D0E">
            <w:pPr>
              <w:autoSpaceDE w:val="0"/>
              <w:autoSpaceDN w:val="0"/>
              <w:adjustRightInd w:val="0"/>
              <w:spacing w:line="276" w:lineRule="auto"/>
              <w:ind w:left="356" w:hanging="356"/>
              <w:rPr>
                <w:rFonts w:ascii="Arial Narrow" w:hAnsi="Arial Narrow" w:cs="Calibri"/>
              </w:rPr>
            </w:pPr>
            <w:r w:rsidRPr="00233FB9">
              <w:rPr>
                <w:rFonts w:ascii="Arial Narrow" w:hAnsi="Arial Narrow" w:cs="Calibri"/>
                <w:b/>
              </w:rPr>
              <w:t>1 d.</w:t>
            </w:r>
            <w:r w:rsidRPr="00233FB9">
              <w:rPr>
                <w:rFonts w:ascii="Arial Narrow" w:hAnsi="Arial Narrow" w:cs="Calibri"/>
              </w:rPr>
              <w:t xml:space="preserve"> Przedsiębiorstwo </w:t>
            </w:r>
            <w:r w:rsidR="005C0CF2" w:rsidRPr="00233FB9">
              <w:rPr>
                <w:rFonts w:ascii="Arial Narrow" w:hAnsi="Arial Narrow"/>
                <w:bCs/>
              </w:rPr>
              <w:t>Wnioskodawcy</w:t>
            </w:r>
            <w:r w:rsidR="00445CA0" w:rsidRPr="00233FB9">
              <w:rPr>
                <w:rFonts w:ascii="Arial Narrow" w:hAnsi="Arial Narrow"/>
                <w:bCs/>
              </w:rPr>
              <w:t xml:space="preserve"> </w:t>
            </w:r>
            <w:r w:rsidRPr="00233FB9">
              <w:rPr>
                <w:rFonts w:ascii="Arial Narrow" w:hAnsi="Arial Narrow" w:cs="Calibri"/>
              </w:rPr>
              <w:t>będące udziałowcem/akcjonariuszem lub członkiem innego przedsiębiorstwa kontroluje samodzielnie, zgodnie z umową z innymi udziałowcami/akcjonariuszami lub członkami tego przedsiębiorstwa, większość praw głosu udziałowców/</w:t>
            </w:r>
            <w:r w:rsidR="000F5CA0" w:rsidRPr="00233FB9">
              <w:rPr>
                <w:rFonts w:ascii="Arial Narrow" w:hAnsi="Arial Narrow" w:cs="Calibri"/>
              </w:rPr>
              <w:t xml:space="preserve"> </w:t>
            </w:r>
            <w:r w:rsidRPr="00233FB9">
              <w:rPr>
                <w:rFonts w:ascii="Arial Narrow" w:hAnsi="Arial Narrow" w:cs="Calibri"/>
              </w:rPr>
              <w:t>akcjonariuszy lub członków w tym przedsiębiorstwie</w:t>
            </w:r>
            <w:r w:rsidR="009906A5" w:rsidRPr="00233FB9">
              <w:rPr>
                <w:rFonts w:ascii="Arial Narrow" w:hAnsi="Arial Narrow" w:cs="Calibri"/>
              </w:rPr>
              <w:t xml:space="preserve"> </w:t>
            </w:r>
            <w:r w:rsidR="009906A5" w:rsidRPr="00233FB9">
              <w:rPr>
                <w:rFonts w:ascii="Arial Narrow" w:hAnsi="Arial Narrow" w:cs="Calibri"/>
                <w:b/>
              </w:rPr>
              <w:t>albo</w:t>
            </w:r>
            <w:r w:rsidR="009906A5" w:rsidRPr="00233FB9">
              <w:rPr>
                <w:rFonts w:ascii="Arial Narrow" w:hAnsi="Arial Narrow" w:cs="Calibri"/>
              </w:rPr>
              <w:t xml:space="preserve"> inne przedsiębiorstwo będące udziałowcem/akcjonariuszem lub członkiem przedsiębiorstwa </w:t>
            </w:r>
            <w:r w:rsidR="005C0CF2" w:rsidRPr="00233FB9">
              <w:rPr>
                <w:rFonts w:ascii="Arial Narrow" w:hAnsi="Arial Narrow" w:cs="Calibri"/>
              </w:rPr>
              <w:t>Wnioskodawcy</w:t>
            </w:r>
            <w:r w:rsidR="00445CA0" w:rsidRPr="00233FB9">
              <w:rPr>
                <w:rFonts w:ascii="Arial Narrow" w:hAnsi="Arial Narrow" w:cs="Calibri"/>
              </w:rPr>
              <w:t xml:space="preserve"> </w:t>
            </w:r>
            <w:r w:rsidR="009906A5" w:rsidRPr="00233FB9">
              <w:rPr>
                <w:rFonts w:ascii="Arial Narrow" w:hAnsi="Arial Narrow" w:cs="Calibri"/>
              </w:rPr>
              <w:t xml:space="preserve">kontroluje samodzielnie, zgodnie </w:t>
            </w:r>
            <w:r w:rsidR="00641D0E" w:rsidRPr="00233FB9">
              <w:rPr>
                <w:rFonts w:ascii="Arial Narrow" w:hAnsi="Arial Narrow" w:cs="Calibri"/>
              </w:rPr>
              <w:br/>
            </w:r>
            <w:r w:rsidR="009906A5" w:rsidRPr="00233FB9">
              <w:rPr>
                <w:rFonts w:ascii="Arial Narrow" w:hAnsi="Arial Narrow" w:cs="Calibri"/>
              </w:rPr>
              <w:lastRenderedPageBreak/>
              <w:t>z umową z innymi udziałowcami/akcjonariuszami lub członkami tego przedsiębiorstwa, większość praw głosu udziałowców/</w:t>
            </w:r>
            <w:r w:rsidR="000F5CA0" w:rsidRPr="00233FB9">
              <w:rPr>
                <w:rFonts w:ascii="Arial Narrow" w:hAnsi="Arial Narrow" w:cs="Calibri"/>
              </w:rPr>
              <w:t xml:space="preserve"> </w:t>
            </w:r>
            <w:r w:rsidR="009906A5" w:rsidRPr="00233FB9">
              <w:rPr>
                <w:rFonts w:ascii="Arial Narrow" w:hAnsi="Arial Narrow" w:cs="Calibri"/>
              </w:rPr>
              <w:t>akcjonariuszy lub czło</w:t>
            </w:r>
            <w:r w:rsidR="006173F3" w:rsidRPr="00233FB9">
              <w:rPr>
                <w:rFonts w:ascii="Arial Narrow" w:hAnsi="Arial Narrow" w:cs="Calibri"/>
              </w:rPr>
              <w:t>nków w tym przedsiębiorstwie</w:t>
            </w:r>
            <w:r w:rsidR="008B7F3D" w:rsidRPr="00233FB9">
              <w:rPr>
                <w:rFonts w:ascii="Arial Narrow" w:hAnsi="Arial Narrow" w:cs="Calibri"/>
              </w:rPr>
              <w:t>?</w:t>
            </w:r>
          </w:p>
        </w:tc>
        <w:tc>
          <w:tcPr>
            <w:tcW w:w="1701" w:type="dxa"/>
            <w:gridSpan w:val="2"/>
            <w:vAlign w:val="center"/>
          </w:tcPr>
          <w:p w14:paraId="35DECC05" w14:textId="77777777" w:rsidR="001F59F6" w:rsidRPr="00233FB9" w:rsidRDefault="00605A4A" w:rsidP="00CD16C6">
            <w:pPr>
              <w:spacing w:line="276" w:lineRule="auto"/>
              <w:jc w:val="center"/>
              <w:rPr>
                <w:rFonts w:ascii="Arial Narrow" w:hAnsi="Arial Narrow"/>
                <w:bCs/>
              </w:rPr>
            </w:pPr>
            <w:r w:rsidRPr="00233FB9">
              <w:rPr>
                <w:rFonts w:ascii="Arial Narrow" w:hAnsi="Arial Narrow" w:cs="Calibri"/>
                <w:b/>
                <w:bCs/>
              </w:rPr>
              <w:lastRenderedPageBreak/>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F59F6" w:rsidRPr="00233FB9">
              <w:rPr>
                <w:rFonts w:ascii="Arial Narrow" w:hAnsi="Arial Narrow"/>
                <w:bCs/>
              </w:rPr>
              <w:t xml:space="preserve"> tak</w:t>
            </w:r>
          </w:p>
        </w:tc>
        <w:tc>
          <w:tcPr>
            <w:tcW w:w="1701" w:type="dxa"/>
            <w:vAlign w:val="center"/>
          </w:tcPr>
          <w:p w14:paraId="3F45998F" w14:textId="77777777" w:rsidR="001F59F6" w:rsidRPr="00233FB9" w:rsidRDefault="00605A4A" w:rsidP="00CD16C6">
            <w:pPr>
              <w:spacing w:line="276" w:lineRule="auto"/>
              <w:jc w:val="center"/>
              <w:rPr>
                <w:rFonts w:ascii="Arial Narrow" w:hAnsi="Arial Narrow"/>
                <w:i/>
                <w:iCs/>
              </w:rPr>
            </w:pPr>
            <w:r w:rsidRPr="00233FB9">
              <w:rPr>
                <w:rFonts w:ascii="Arial Narrow" w:hAnsi="Arial Narrow" w:cs="Calibri"/>
                <w:b/>
                <w:bCs/>
              </w:rPr>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1F59F6" w:rsidRPr="00233FB9">
              <w:rPr>
                <w:rFonts w:ascii="Arial Narrow" w:hAnsi="Arial Narrow"/>
                <w:bCs/>
              </w:rPr>
              <w:t xml:space="preserve"> nie</w:t>
            </w:r>
          </w:p>
        </w:tc>
      </w:tr>
      <w:tr w:rsidR="003C4195" w:rsidRPr="00233FB9" w14:paraId="67BE7938" w14:textId="77777777" w:rsidTr="00AC27B7">
        <w:trPr>
          <w:trHeight w:val="419"/>
        </w:trPr>
        <w:tc>
          <w:tcPr>
            <w:tcW w:w="709" w:type="dxa"/>
            <w:shd w:val="clear" w:color="auto" w:fill="FFE9BF"/>
            <w:vAlign w:val="center"/>
          </w:tcPr>
          <w:p w14:paraId="41E018C8" w14:textId="77777777" w:rsidR="00746C7E" w:rsidRPr="00233FB9" w:rsidRDefault="00746C7E" w:rsidP="002609C7">
            <w:pPr>
              <w:autoSpaceDE w:val="0"/>
              <w:autoSpaceDN w:val="0"/>
              <w:adjustRightInd w:val="0"/>
              <w:spacing w:line="276" w:lineRule="auto"/>
              <w:ind w:left="356" w:hanging="356"/>
              <w:jc w:val="left"/>
              <w:rPr>
                <w:rFonts w:ascii="Arial Narrow" w:hAnsi="Arial Narrow" w:cs="Calibri"/>
                <w:b/>
              </w:rPr>
            </w:pPr>
            <w:r w:rsidRPr="00233FB9">
              <w:rPr>
                <w:rFonts w:ascii="Arial Narrow" w:hAnsi="Arial Narrow" w:cs="Calibri"/>
                <w:b/>
              </w:rPr>
              <w:t>Opis:</w:t>
            </w:r>
          </w:p>
        </w:tc>
        <w:tc>
          <w:tcPr>
            <w:tcW w:w="8931" w:type="dxa"/>
            <w:gridSpan w:val="5"/>
            <w:shd w:val="clear" w:color="auto" w:fill="auto"/>
            <w:vAlign w:val="center"/>
          </w:tcPr>
          <w:p w14:paraId="4D238BFE" w14:textId="77777777" w:rsidR="00746C7E" w:rsidRPr="00233FB9" w:rsidRDefault="00746C7E" w:rsidP="002609C7">
            <w:pPr>
              <w:spacing w:line="276" w:lineRule="auto"/>
              <w:rPr>
                <w:rFonts w:ascii="Arial Narrow" w:hAnsi="Arial Narrow"/>
                <w:bCs/>
              </w:rPr>
            </w:pPr>
          </w:p>
        </w:tc>
      </w:tr>
      <w:tr w:rsidR="003C4195" w:rsidRPr="00233FB9" w14:paraId="6A47AAC8" w14:textId="77777777" w:rsidTr="00AE067B">
        <w:trPr>
          <w:trHeight w:val="382"/>
        </w:trPr>
        <w:tc>
          <w:tcPr>
            <w:tcW w:w="6238" w:type="dxa"/>
            <w:gridSpan w:val="3"/>
            <w:tcBorders>
              <w:bottom w:val="single" w:sz="4" w:space="0" w:color="auto"/>
            </w:tcBorders>
            <w:shd w:val="clear" w:color="auto" w:fill="FFE9BF"/>
            <w:vAlign w:val="center"/>
          </w:tcPr>
          <w:p w14:paraId="113D5368" w14:textId="77777777" w:rsidR="00746C7E" w:rsidRPr="00233FB9" w:rsidRDefault="00746C7E" w:rsidP="00CD16C6">
            <w:pPr>
              <w:autoSpaceDE w:val="0"/>
              <w:autoSpaceDN w:val="0"/>
              <w:adjustRightInd w:val="0"/>
              <w:spacing w:line="276" w:lineRule="auto"/>
              <w:ind w:left="356" w:hanging="356"/>
              <w:jc w:val="left"/>
              <w:rPr>
                <w:rFonts w:ascii="Arial Narrow" w:hAnsi="Arial Narrow"/>
                <w:bCs/>
              </w:rPr>
            </w:pPr>
            <w:r w:rsidRPr="00233FB9">
              <w:rPr>
                <w:rFonts w:ascii="Arial Narrow" w:hAnsi="Arial Narrow"/>
                <w:b/>
                <w:bCs/>
              </w:rPr>
              <w:t xml:space="preserve">1 e. dominujący </w:t>
            </w:r>
            <w:r w:rsidRPr="00233FB9">
              <w:rPr>
                <w:rFonts w:ascii="Arial Narrow" w:hAnsi="Arial Narrow"/>
                <w:bCs/>
              </w:rPr>
              <w:t xml:space="preserve">wpływ na inny podmiot za pośrednictwem osoby fizycznej bądź też wpływ za pośrednictwem osoby </w:t>
            </w:r>
            <w:r w:rsidR="00AE5BFF" w:rsidRPr="00233FB9">
              <w:rPr>
                <w:rFonts w:ascii="Arial Narrow" w:hAnsi="Arial Narrow"/>
                <w:bCs/>
              </w:rPr>
              <w:t xml:space="preserve">fizycznej na przedsiębiorstwo </w:t>
            </w:r>
            <w:r w:rsidR="005C0CF2" w:rsidRPr="00233FB9">
              <w:rPr>
                <w:rFonts w:ascii="Arial Narrow" w:hAnsi="Arial Narrow"/>
                <w:bCs/>
              </w:rPr>
              <w:t>Wnioskodawcy</w:t>
            </w:r>
            <w:r w:rsidR="008B7F3D" w:rsidRPr="00233FB9">
              <w:rPr>
                <w:rFonts w:ascii="Arial Narrow" w:hAnsi="Arial Narrow"/>
                <w:bCs/>
              </w:rPr>
              <w:t>?</w:t>
            </w:r>
          </w:p>
        </w:tc>
        <w:tc>
          <w:tcPr>
            <w:tcW w:w="1701" w:type="dxa"/>
            <w:gridSpan w:val="2"/>
            <w:tcBorders>
              <w:bottom w:val="single" w:sz="4" w:space="0" w:color="auto"/>
            </w:tcBorders>
            <w:shd w:val="clear" w:color="auto" w:fill="auto"/>
            <w:vAlign w:val="center"/>
          </w:tcPr>
          <w:p w14:paraId="78B56C22" w14:textId="77777777" w:rsidR="00746C7E" w:rsidRPr="00233FB9" w:rsidRDefault="00605A4A" w:rsidP="00CD16C6">
            <w:pPr>
              <w:spacing w:line="276" w:lineRule="auto"/>
              <w:jc w:val="center"/>
              <w:rPr>
                <w:rFonts w:ascii="Arial Narrow" w:hAnsi="Arial Narrow"/>
                <w:b/>
                <w:bCs/>
              </w:rPr>
            </w:pPr>
            <w:r w:rsidRPr="00233FB9">
              <w:rPr>
                <w:rFonts w:ascii="Arial Narrow" w:hAnsi="Arial Narrow" w:cs="Calibri"/>
                <w:b/>
                <w:bCs/>
              </w:rPr>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46C7E" w:rsidRPr="00233FB9">
              <w:rPr>
                <w:rFonts w:ascii="Arial Narrow" w:hAnsi="Arial Narrow"/>
                <w:bCs/>
              </w:rPr>
              <w:t xml:space="preserve"> ta</w:t>
            </w:r>
            <w:r w:rsidR="00CD16C6" w:rsidRPr="00233FB9">
              <w:rPr>
                <w:rFonts w:ascii="Arial Narrow" w:hAnsi="Arial Narrow"/>
                <w:bCs/>
              </w:rPr>
              <w:t>k</w:t>
            </w:r>
          </w:p>
        </w:tc>
        <w:tc>
          <w:tcPr>
            <w:tcW w:w="1701" w:type="dxa"/>
            <w:tcBorders>
              <w:bottom w:val="single" w:sz="4" w:space="0" w:color="auto"/>
            </w:tcBorders>
            <w:shd w:val="clear" w:color="auto" w:fill="auto"/>
            <w:vAlign w:val="center"/>
          </w:tcPr>
          <w:p w14:paraId="63024CC2" w14:textId="77777777" w:rsidR="00746C7E" w:rsidRPr="00233FB9" w:rsidRDefault="00605A4A" w:rsidP="00CD16C6">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CD16C6"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46C7E" w:rsidRPr="00233FB9">
              <w:rPr>
                <w:rFonts w:ascii="Arial Narrow" w:hAnsi="Arial Narrow"/>
                <w:bCs/>
              </w:rPr>
              <w:t>ni</w:t>
            </w:r>
            <w:r w:rsidR="00CD16C6" w:rsidRPr="00233FB9">
              <w:rPr>
                <w:rFonts w:ascii="Arial Narrow" w:hAnsi="Arial Narrow"/>
                <w:bCs/>
              </w:rPr>
              <w:t>e</w:t>
            </w:r>
          </w:p>
        </w:tc>
      </w:tr>
      <w:tr w:rsidR="003C4195" w:rsidRPr="00233FB9" w14:paraId="5FF54A74" w14:textId="77777777" w:rsidTr="00AC27B7">
        <w:trPr>
          <w:trHeight w:val="379"/>
        </w:trPr>
        <w:tc>
          <w:tcPr>
            <w:tcW w:w="709" w:type="dxa"/>
            <w:tcBorders>
              <w:bottom w:val="single" w:sz="4" w:space="0" w:color="auto"/>
            </w:tcBorders>
            <w:shd w:val="clear" w:color="auto" w:fill="FFE9BF"/>
            <w:vAlign w:val="center"/>
          </w:tcPr>
          <w:p w14:paraId="5A6FA19B" w14:textId="77777777" w:rsidR="00746C7E" w:rsidRPr="00233FB9" w:rsidRDefault="00746C7E" w:rsidP="002609C7">
            <w:pPr>
              <w:autoSpaceDE w:val="0"/>
              <w:autoSpaceDN w:val="0"/>
              <w:adjustRightInd w:val="0"/>
              <w:spacing w:line="276" w:lineRule="auto"/>
              <w:jc w:val="left"/>
              <w:rPr>
                <w:rFonts w:ascii="Arial Narrow" w:hAnsi="Arial Narrow"/>
                <w:b/>
                <w:bCs/>
              </w:rPr>
            </w:pPr>
            <w:r w:rsidRPr="00233FB9">
              <w:rPr>
                <w:rFonts w:ascii="Arial Narrow" w:hAnsi="Arial Narrow"/>
                <w:b/>
                <w:bCs/>
              </w:rPr>
              <w:t>Opis:</w:t>
            </w:r>
          </w:p>
        </w:tc>
        <w:tc>
          <w:tcPr>
            <w:tcW w:w="8931" w:type="dxa"/>
            <w:gridSpan w:val="5"/>
            <w:tcBorders>
              <w:bottom w:val="single" w:sz="4" w:space="0" w:color="auto"/>
            </w:tcBorders>
            <w:shd w:val="clear" w:color="auto" w:fill="auto"/>
            <w:vAlign w:val="center"/>
          </w:tcPr>
          <w:p w14:paraId="0797A72E" w14:textId="77777777" w:rsidR="00746C7E" w:rsidRPr="00233FB9" w:rsidRDefault="00746C7E" w:rsidP="002609C7">
            <w:pPr>
              <w:spacing w:line="276" w:lineRule="auto"/>
              <w:rPr>
                <w:rFonts w:ascii="Arial Narrow" w:hAnsi="Arial Narrow"/>
                <w:b/>
                <w:bCs/>
              </w:rPr>
            </w:pPr>
          </w:p>
        </w:tc>
      </w:tr>
      <w:tr w:rsidR="003C4195" w:rsidRPr="00233FB9" w14:paraId="32EF6F35" w14:textId="77777777" w:rsidTr="00AC27B7">
        <w:trPr>
          <w:trHeight w:val="382"/>
        </w:trPr>
        <w:tc>
          <w:tcPr>
            <w:tcW w:w="9640" w:type="dxa"/>
            <w:gridSpan w:val="6"/>
            <w:shd w:val="clear" w:color="auto" w:fill="F6B500"/>
            <w:vAlign w:val="center"/>
          </w:tcPr>
          <w:p w14:paraId="197EDCF5" w14:textId="49665A4E" w:rsidR="00746C7E" w:rsidRPr="00233FB9" w:rsidRDefault="00746C7E" w:rsidP="00AC27B7">
            <w:pPr>
              <w:numPr>
                <w:ilvl w:val="0"/>
                <w:numId w:val="5"/>
              </w:numPr>
              <w:spacing w:line="276" w:lineRule="auto"/>
              <w:ind w:left="356" w:hanging="284"/>
              <w:rPr>
                <w:rFonts w:ascii="Arial Narrow" w:hAnsi="Arial Narrow"/>
                <w:b/>
                <w:bCs/>
              </w:rPr>
            </w:pPr>
            <w:r w:rsidRPr="00233FB9">
              <w:rPr>
                <w:rFonts w:ascii="Arial Narrow" w:hAnsi="Arial Narrow"/>
                <w:b/>
                <w:bCs/>
              </w:rPr>
              <w:t xml:space="preserve">Dane dot. podmiotów powiązanych z </w:t>
            </w:r>
            <w:r w:rsidR="005C0CF2" w:rsidRPr="00233FB9">
              <w:rPr>
                <w:rFonts w:ascii="Arial Narrow" w:hAnsi="Arial Narrow"/>
                <w:b/>
                <w:bCs/>
              </w:rPr>
              <w:t>Wnioskodawcą</w:t>
            </w:r>
          </w:p>
        </w:tc>
      </w:tr>
      <w:tr w:rsidR="003C4195" w:rsidRPr="00233FB9" w14:paraId="361D1D3B" w14:textId="77777777" w:rsidTr="00AE067B">
        <w:trPr>
          <w:trHeight w:val="1426"/>
        </w:trPr>
        <w:tc>
          <w:tcPr>
            <w:tcW w:w="4253" w:type="dxa"/>
            <w:gridSpan w:val="2"/>
            <w:shd w:val="clear" w:color="auto" w:fill="FFE9BF"/>
            <w:vAlign w:val="center"/>
          </w:tcPr>
          <w:p w14:paraId="268A13AE" w14:textId="77777777" w:rsidR="00746C7E" w:rsidRPr="00233FB9" w:rsidRDefault="00746C7E" w:rsidP="00526A68">
            <w:pPr>
              <w:spacing w:line="276" w:lineRule="auto"/>
              <w:jc w:val="center"/>
              <w:rPr>
                <w:rFonts w:ascii="Arial Narrow" w:hAnsi="Arial Narrow"/>
                <w:b/>
                <w:bCs/>
              </w:rPr>
            </w:pPr>
            <w:r w:rsidRPr="00233FB9">
              <w:rPr>
                <w:rFonts w:ascii="Arial Narrow" w:hAnsi="Arial Narrow"/>
                <w:b/>
                <w:bCs/>
              </w:rPr>
              <w:t>Nazwa i siedziba przedsiębiorstwa/</w:t>
            </w:r>
            <w:r w:rsidR="00526A68" w:rsidRPr="00233FB9">
              <w:rPr>
                <w:rFonts w:ascii="Arial Narrow" w:hAnsi="Arial Narrow"/>
                <w:b/>
                <w:bCs/>
              </w:rPr>
              <w:t xml:space="preserve"> przedsiębiorstw pozostających </w:t>
            </w:r>
            <w:r w:rsidR="00526A68" w:rsidRPr="00233FB9">
              <w:rPr>
                <w:rFonts w:ascii="Arial Narrow" w:hAnsi="Arial Narrow"/>
                <w:b/>
                <w:bCs/>
              </w:rPr>
              <w:br/>
            </w:r>
            <w:r w:rsidRPr="00233FB9">
              <w:rPr>
                <w:rFonts w:ascii="Arial Narrow" w:hAnsi="Arial Narrow"/>
                <w:b/>
                <w:bCs/>
              </w:rPr>
              <w:t xml:space="preserve">z </w:t>
            </w:r>
            <w:r w:rsidR="005C0CF2" w:rsidRPr="00233FB9">
              <w:rPr>
                <w:rFonts w:ascii="Arial Narrow" w:hAnsi="Arial Narrow"/>
                <w:b/>
                <w:bCs/>
              </w:rPr>
              <w:t>Wnioskodawcą</w:t>
            </w:r>
            <w:r w:rsidR="00526A68" w:rsidRPr="00233FB9">
              <w:rPr>
                <w:rFonts w:ascii="Arial Narrow" w:hAnsi="Arial Narrow"/>
                <w:b/>
                <w:bCs/>
              </w:rPr>
              <w:t xml:space="preserve"> </w:t>
            </w:r>
            <w:r w:rsidRPr="00233FB9">
              <w:rPr>
                <w:rFonts w:ascii="Arial Narrow" w:hAnsi="Arial Narrow"/>
                <w:b/>
                <w:bCs/>
              </w:rPr>
              <w:t>w relacji przedsiębiorstw powiązanych</w:t>
            </w:r>
          </w:p>
        </w:tc>
        <w:tc>
          <w:tcPr>
            <w:tcW w:w="2835" w:type="dxa"/>
            <w:gridSpan w:val="2"/>
            <w:shd w:val="clear" w:color="auto" w:fill="FFE9BF"/>
          </w:tcPr>
          <w:p w14:paraId="1A21C25F" w14:textId="77777777" w:rsidR="00746C7E" w:rsidRPr="00233FB9" w:rsidRDefault="00746C7E" w:rsidP="002609C7">
            <w:pPr>
              <w:autoSpaceDE w:val="0"/>
              <w:autoSpaceDN w:val="0"/>
              <w:adjustRightInd w:val="0"/>
              <w:spacing w:line="276" w:lineRule="auto"/>
              <w:jc w:val="center"/>
              <w:rPr>
                <w:rFonts w:ascii="Arial Narrow" w:hAnsi="Arial Narrow"/>
                <w:b/>
                <w:bCs/>
              </w:rPr>
            </w:pPr>
            <w:r w:rsidRPr="00233FB9">
              <w:rPr>
                <w:rFonts w:ascii="Arial Narrow" w:hAnsi="Arial Narrow"/>
                <w:b/>
                <w:bCs/>
              </w:rPr>
              <w:t xml:space="preserve">Udział % </w:t>
            </w:r>
            <w:r w:rsidR="005C0CF2" w:rsidRPr="00233FB9">
              <w:rPr>
                <w:rFonts w:ascii="Arial Narrow" w:hAnsi="Arial Narrow"/>
                <w:b/>
                <w:bCs/>
              </w:rPr>
              <w:t>Wnioskodawcy</w:t>
            </w:r>
            <w:r w:rsidRPr="00233FB9">
              <w:rPr>
                <w:rFonts w:ascii="Arial Narrow" w:hAnsi="Arial Narrow"/>
                <w:b/>
                <w:bCs/>
              </w:rPr>
              <w:t xml:space="preserve"> </w:t>
            </w:r>
          </w:p>
          <w:p w14:paraId="1C2A66EB" w14:textId="77777777" w:rsidR="00746C7E" w:rsidRPr="00233FB9" w:rsidRDefault="00746C7E" w:rsidP="00526A68">
            <w:pPr>
              <w:autoSpaceDE w:val="0"/>
              <w:autoSpaceDN w:val="0"/>
              <w:adjustRightInd w:val="0"/>
              <w:spacing w:line="276" w:lineRule="auto"/>
              <w:jc w:val="center"/>
              <w:rPr>
                <w:rFonts w:ascii="Arial Narrow" w:hAnsi="Arial Narrow"/>
                <w:bCs/>
                <w:i/>
              </w:rPr>
            </w:pPr>
            <w:r w:rsidRPr="00233FB9">
              <w:rPr>
                <w:rFonts w:ascii="Arial Narrow" w:hAnsi="Arial Narrow"/>
                <w:b/>
                <w:bCs/>
              </w:rPr>
              <w:t xml:space="preserve"> </w:t>
            </w:r>
            <w:r w:rsidRPr="00233FB9">
              <w:rPr>
                <w:rFonts w:ascii="Arial Narrow" w:hAnsi="Arial Narrow" w:cs="Calibri"/>
              </w:rPr>
              <w:t>w kapitale lub prawach głosu przedsiębiorstwa powiązanego</w:t>
            </w:r>
            <w:r w:rsidRPr="00233FB9">
              <w:rPr>
                <w:rFonts w:ascii="Arial Narrow" w:hAnsi="Arial Narrow"/>
                <w:b/>
                <w:bCs/>
              </w:rPr>
              <w:br/>
            </w:r>
            <w:r w:rsidRPr="00233FB9">
              <w:rPr>
                <w:rFonts w:ascii="Arial Narrow" w:hAnsi="Arial Narrow"/>
                <w:bCs/>
                <w:i/>
              </w:rPr>
              <w:t xml:space="preserve"> (jeśli dotyczy)</w:t>
            </w:r>
          </w:p>
        </w:tc>
        <w:tc>
          <w:tcPr>
            <w:tcW w:w="2552" w:type="dxa"/>
            <w:gridSpan w:val="2"/>
            <w:shd w:val="clear" w:color="auto" w:fill="FFE9BF"/>
          </w:tcPr>
          <w:p w14:paraId="21BB05E3" w14:textId="77777777" w:rsidR="00746C7E" w:rsidRPr="00233FB9" w:rsidRDefault="00746C7E" w:rsidP="002609C7">
            <w:pPr>
              <w:spacing w:line="276" w:lineRule="auto"/>
              <w:jc w:val="center"/>
              <w:rPr>
                <w:rFonts w:ascii="Arial Narrow" w:hAnsi="Arial Narrow" w:cs="Calibri"/>
              </w:rPr>
            </w:pPr>
            <w:r w:rsidRPr="00233FB9">
              <w:rPr>
                <w:rFonts w:ascii="Arial Narrow" w:hAnsi="Arial Narrow"/>
                <w:b/>
                <w:bCs/>
              </w:rPr>
              <w:t xml:space="preserve">Udział % przedsiębiorstwa powiązanego </w:t>
            </w:r>
            <w:r w:rsidRPr="00233FB9">
              <w:rPr>
                <w:rFonts w:ascii="Arial Narrow" w:hAnsi="Arial Narrow" w:cs="Calibri"/>
              </w:rPr>
              <w:t xml:space="preserve">w kapitale lub prawach głosu </w:t>
            </w:r>
            <w:r w:rsidR="005C0CF2" w:rsidRPr="00233FB9">
              <w:rPr>
                <w:rFonts w:ascii="Arial Narrow" w:hAnsi="Arial Narrow" w:cs="Calibri"/>
              </w:rPr>
              <w:t>Wnioskodawcy</w:t>
            </w:r>
          </w:p>
          <w:p w14:paraId="1EDD9801" w14:textId="77777777" w:rsidR="00746C7E" w:rsidRPr="00233FB9" w:rsidRDefault="00746C7E" w:rsidP="00526A68">
            <w:pPr>
              <w:autoSpaceDE w:val="0"/>
              <w:autoSpaceDN w:val="0"/>
              <w:adjustRightInd w:val="0"/>
              <w:spacing w:line="276" w:lineRule="auto"/>
              <w:jc w:val="center"/>
              <w:rPr>
                <w:rFonts w:ascii="Arial Narrow" w:hAnsi="Arial Narrow"/>
                <w:bCs/>
                <w:i/>
              </w:rPr>
            </w:pPr>
            <w:r w:rsidRPr="00233FB9">
              <w:rPr>
                <w:rFonts w:ascii="Arial Narrow" w:hAnsi="Arial Narrow"/>
                <w:bCs/>
                <w:i/>
              </w:rPr>
              <w:t>(jeśli dotyczy)</w:t>
            </w:r>
          </w:p>
        </w:tc>
      </w:tr>
      <w:tr w:rsidR="003C4195" w:rsidRPr="00233FB9" w14:paraId="3E1D4050" w14:textId="77777777" w:rsidTr="00AE067B">
        <w:trPr>
          <w:trHeight w:val="445"/>
        </w:trPr>
        <w:tc>
          <w:tcPr>
            <w:tcW w:w="4253" w:type="dxa"/>
            <w:gridSpan w:val="2"/>
            <w:shd w:val="clear" w:color="auto" w:fill="FFFFFF"/>
            <w:vAlign w:val="center"/>
          </w:tcPr>
          <w:p w14:paraId="15F7231F" w14:textId="77777777" w:rsidR="00746C7E" w:rsidRPr="00233FB9" w:rsidRDefault="00746C7E" w:rsidP="00526A68">
            <w:pPr>
              <w:spacing w:line="276" w:lineRule="auto"/>
              <w:jc w:val="left"/>
              <w:rPr>
                <w:rFonts w:ascii="Arial Narrow" w:hAnsi="Arial Narrow"/>
                <w:bCs/>
              </w:rPr>
            </w:pPr>
            <w:r w:rsidRPr="00233FB9">
              <w:rPr>
                <w:rFonts w:ascii="Arial Narrow" w:hAnsi="Arial Narrow"/>
                <w:bCs/>
              </w:rPr>
              <w:t>1)</w:t>
            </w:r>
          </w:p>
        </w:tc>
        <w:tc>
          <w:tcPr>
            <w:tcW w:w="2835" w:type="dxa"/>
            <w:gridSpan w:val="2"/>
            <w:vAlign w:val="center"/>
          </w:tcPr>
          <w:p w14:paraId="450B2910" w14:textId="77777777" w:rsidR="00746C7E" w:rsidRPr="00233FB9" w:rsidRDefault="00746C7E" w:rsidP="00526A68">
            <w:pPr>
              <w:spacing w:line="276" w:lineRule="auto"/>
              <w:jc w:val="center"/>
              <w:rPr>
                <w:rFonts w:ascii="Arial Narrow" w:hAnsi="Arial Narrow"/>
                <w:b/>
                <w:bCs/>
              </w:rPr>
            </w:pPr>
          </w:p>
        </w:tc>
        <w:tc>
          <w:tcPr>
            <w:tcW w:w="2552" w:type="dxa"/>
            <w:gridSpan w:val="2"/>
            <w:vAlign w:val="center"/>
          </w:tcPr>
          <w:p w14:paraId="58332B9E" w14:textId="77777777" w:rsidR="00746C7E" w:rsidRPr="00233FB9" w:rsidRDefault="00746C7E" w:rsidP="00526A68">
            <w:pPr>
              <w:spacing w:line="276" w:lineRule="auto"/>
              <w:jc w:val="center"/>
              <w:rPr>
                <w:rFonts w:ascii="Arial Narrow" w:hAnsi="Arial Narrow"/>
                <w:b/>
                <w:bCs/>
              </w:rPr>
            </w:pPr>
          </w:p>
        </w:tc>
      </w:tr>
      <w:tr w:rsidR="003C4195" w:rsidRPr="00233FB9" w14:paraId="3147ECEA" w14:textId="77777777" w:rsidTr="00AE067B">
        <w:trPr>
          <w:trHeight w:val="445"/>
        </w:trPr>
        <w:tc>
          <w:tcPr>
            <w:tcW w:w="4253" w:type="dxa"/>
            <w:gridSpan w:val="2"/>
            <w:shd w:val="clear" w:color="auto" w:fill="FFFFFF"/>
            <w:vAlign w:val="center"/>
          </w:tcPr>
          <w:p w14:paraId="033916D5" w14:textId="77777777" w:rsidR="00746C7E" w:rsidRPr="00233FB9" w:rsidRDefault="00746C7E" w:rsidP="00526A68">
            <w:pPr>
              <w:spacing w:line="276" w:lineRule="auto"/>
              <w:jc w:val="left"/>
              <w:rPr>
                <w:rFonts w:ascii="Arial Narrow" w:hAnsi="Arial Narrow"/>
                <w:bCs/>
              </w:rPr>
            </w:pPr>
            <w:r w:rsidRPr="00233FB9">
              <w:rPr>
                <w:rFonts w:ascii="Arial Narrow" w:hAnsi="Arial Narrow"/>
                <w:bCs/>
              </w:rPr>
              <w:t>2)</w:t>
            </w:r>
          </w:p>
        </w:tc>
        <w:tc>
          <w:tcPr>
            <w:tcW w:w="2835" w:type="dxa"/>
            <w:gridSpan w:val="2"/>
            <w:vAlign w:val="center"/>
          </w:tcPr>
          <w:p w14:paraId="402D8DB8" w14:textId="77777777" w:rsidR="00746C7E" w:rsidRPr="00233FB9" w:rsidRDefault="00746C7E" w:rsidP="00526A68">
            <w:pPr>
              <w:spacing w:line="276" w:lineRule="auto"/>
              <w:jc w:val="center"/>
              <w:rPr>
                <w:rFonts w:ascii="Arial Narrow" w:hAnsi="Arial Narrow"/>
                <w:b/>
                <w:bCs/>
              </w:rPr>
            </w:pPr>
          </w:p>
        </w:tc>
        <w:tc>
          <w:tcPr>
            <w:tcW w:w="2552" w:type="dxa"/>
            <w:gridSpan w:val="2"/>
            <w:vAlign w:val="center"/>
          </w:tcPr>
          <w:p w14:paraId="2EA2A95C" w14:textId="77777777" w:rsidR="00746C7E" w:rsidRPr="00233FB9" w:rsidRDefault="00746C7E" w:rsidP="00526A68">
            <w:pPr>
              <w:spacing w:line="276" w:lineRule="auto"/>
              <w:jc w:val="center"/>
              <w:rPr>
                <w:rFonts w:ascii="Arial Narrow" w:hAnsi="Arial Narrow"/>
                <w:b/>
                <w:bCs/>
              </w:rPr>
            </w:pPr>
          </w:p>
        </w:tc>
      </w:tr>
      <w:tr w:rsidR="003C4195" w:rsidRPr="00233FB9" w14:paraId="5602F0CA" w14:textId="77777777" w:rsidTr="00AE067B">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FE9BF"/>
            <w:vAlign w:val="center"/>
          </w:tcPr>
          <w:p w14:paraId="2F589338" w14:textId="77777777" w:rsidR="00746C7E" w:rsidRPr="00233FB9" w:rsidRDefault="00746C7E" w:rsidP="00AE6D4D">
            <w:pPr>
              <w:spacing w:line="276" w:lineRule="auto"/>
              <w:ind w:left="357" w:hanging="357"/>
              <w:rPr>
                <w:rFonts w:ascii="Arial Narrow" w:hAnsi="Arial Narrow"/>
                <w:bCs/>
              </w:rPr>
            </w:pPr>
            <w:r w:rsidRPr="00233FB9">
              <w:rPr>
                <w:rFonts w:ascii="Arial Narrow" w:hAnsi="Arial Narrow"/>
                <w:b/>
                <w:bCs/>
              </w:rPr>
              <w:t>3a.</w:t>
            </w:r>
            <w:r w:rsidRPr="00233FB9">
              <w:rPr>
                <w:rFonts w:ascii="Arial Narrow" w:hAnsi="Arial Narrow"/>
                <w:bCs/>
              </w:rPr>
              <w:t xml:space="preserve">  Czy przedsiębiorstwo </w:t>
            </w:r>
            <w:r w:rsidR="005C0CF2" w:rsidRPr="00233FB9">
              <w:rPr>
                <w:rFonts w:ascii="Arial Narrow" w:hAnsi="Arial Narrow"/>
                <w:bCs/>
              </w:rPr>
              <w:t>Wnioskodawcy</w:t>
            </w:r>
            <w:r w:rsidR="005823C3" w:rsidRPr="00233FB9">
              <w:rPr>
                <w:rFonts w:ascii="Arial Narrow" w:hAnsi="Arial Narrow"/>
                <w:bCs/>
              </w:rPr>
              <w:t xml:space="preserve"> </w:t>
            </w:r>
            <w:r w:rsidRPr="00233FB9">
              <w:rPr>
                <w:rFonts w:ascii="Arial Narrow" w:hAnsi="Arial Narrow"/>
                <w:bCs/>
              </w:rPr>
              <w:t>jest członkiem  grupy kapitałowej, łańcucha zintegrowanego pionowo lub innej grupy sporządzającej skonsolidowane sprawozdanie finansowe?</w:t>
            </w:r>
            <w:r w:rsidRPr="00233FB9">
              <w:rPr>
                <w:rStyle w:val="Odwoanieprzypisukocowego"/>
                <w:rFonts w:ascii="Arial Narrow" w:hAnsi="Arial Narrow"/>
                <w:bCs/>
              </w:rPr>
              <w:endnoteReference w:id="24"/>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4148662" w14:textId="77777777" w:rsidR="00746C7E" w:rsidRPr="00233FB9" w:rsidRDefault="00605A4A" w:rsidP="00961B9A">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61B9A"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46C7E" w:rsidRPr="00233FB9">
              <w:rPr>
                <w:rFonts w:ascii="Arial Narrow" w:hAnsi="Arial Narrow"/>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27462E6" w14:textId="77777777" w:rsidR="00746C7E" w:rsidRPr="00233FB9" w:rsidRDefault="00605A4A" w:rsidP="00961B9A">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61B9A"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46C7E" w:rsidRPr="00233FB9">
              <w:rPr>
                <w:rFonts w:ascii="Arial Narrow" w:hAnsi="Arial Narrow"/>
                <w:bCs/>
              </w:rPr>
              <w:t xml:space="preserve"> nie</w:t>
            </w:r>
          </w:p>
        </w:tc>
      </w:tr>
      <w:tr w:rsidR="003C4195" w:rsidRPr="00233FB9" w14:paraId="79C8B1B8" w14:textId="77777777" w:rsidTr="00AE067B">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FE9BF"/>
            <w:vAlign w:val="center"/>
          </w:tcPr>
          <w:p w14:paraId="49DC4A0D" w14:textId="77777777" w:rsidR="00746C7E" w:rsidRPr="00233FB9" w:rsidRDefault="00746C7E" w:rsidP="0053702D">
            <w:pPr>
              <w:spacing w:line="276" w:lineRule="auto"/>
              <w:ind w:left="356" w:hanging="356"/>
              <w:rPr>
                <w:rFonts w:ascii="Arial Narrow" w:hAnsi="Arial Narrow"/>
                <w:bCs/>
              </w:rPr>
            </w:pPr>
            <w:r w:rsidRPr="00233FB9">
              <w:rPr>
                <w:rFonts w:ascii="Arial Narrow" w:hAnsi="Arial Narrow"/>
                <w:b/>
                <w:bCs/>
              </w:rPr>
              <w:t>3b.</w:t>
            </w:r>
            <w:r w:rsidRPr="00233FB9">
              <w:rPr>
                <w:rFonts w:ascii="Arial Narrow" w:hAnsi="Arial Narrow"/>
                <w:bCs/>
              </w:rPr>
              <w:t xml:space="preserve"> Cz</w:t>
            </w:r>
            <w:r w:rsidR="00526A68" w:rsidRPr="00233FB9">
              <w:rPr>
                <w:rFonts w:ascii="Arial Narrow" w:hAnsi="Arial Narrow"/>
                <w:bCs/>
              </w:rPr>
              <w:t xml:space="preserve">y sprawozdanie skonsolidowane, </w:t>
            </w:r>
            <w:r w:rsidRPr="00233FB9">
              <w:rPr>
                <w:rFonts w:ascii="Arial Narrow" w:hAnsi="Arial Narrow"/>
                <w:bCs/>
              </w:rPr>
              <w:t xml:space="preserve">o którym mowa w pkt 3 a, uwzględnia również dane przedsiębiorstwa </w:t>
            </w:r>
            <w:r w:rsidR="005C0CF2" w:rsidRPr="00233FB9">
              <w:rPr>
                <w:rFonts w:ascii="Arial Narrow" w:hAnsi="Arial Narrow"/>
                <w:bCs/>
              </w:rPr>
              <w:t>Wnioskodawcy</w:t>
            </w:r>
            <w:r w:rsidR="008B7F3D" w:rsidRPr="00233FB9">
              <w:rPr>
                <w:rFonts w:ascii="Arial Narrow" w:hAnsi="Arial Narrow"/>
                <w:bCs/>
              </w:rPr>
              <w:t>?</w:t>
            </w:r>
            <w:r w:rsidRPr="00233FB9">
              <w:rPr>
                <w:rFonts w:ascii="Arial Narrow" w:hAnsi="Arial Narrow"/>
                <w:bCs/>
              </w:rPr>
              <w:t xml:space="preserve"> </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311B84E" w14:textId="77777777" w:rsidR="00746C7E" w:rsidRPr="00233FB9" w:rsidRDefault="00605A4A" w:rsidP="00961B9A">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61B9A"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46C7E" w:rsidRPr="00233FB9">
              <w:rPr>
                <w:rFonts w:ascii="Arial Narrow" w:hAnsi="Arial Narrow"/>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9D84B2B" w14:textId="77777777" w:rsidR="00746C7E" w:rsidRPr="00233FB9" w:rsidRDefault="00605A4A" w:rsidP="00961B9A">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61B9A"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46C7E" w:rsidRPr="00233FB9">
              <w:rPr>
                <w:rFonts w:ascii="Arial Narrow" w:hAnsi="Arial Narrow"/>
                <w:bCs/>
              </w:rPr>
              <w:t>nie</w:t>
            </w:r>
          </w:p>
        </w:tc>
      </w:tr>
      <w:tr w:rsidR="003C4195" w:rsidRPr="00233FB9" w14:paraId="594E627B" w14:textId="77777777" w:rsidTr="00AE067B">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FE9BF"/>
            <w:vAlign w:val="center"/>
          </w:tcPr>
          <w:p w14:paraId="2356DED9" w14:textId="77777777" w:rsidR="00EC51A8" w:rsidRPr="00233FB9" w:rsidRDefault="00746C7E" w:rsidP="0053702D">
            <w:pPr>
              <w:spacing w:line="276" w:lineRule="auto"/>
              <w:ind w:left="356" w:hanging="356"/>
              <w:rPr>
                <w:rFonts w:ascii="Arial Narrow" w:hAnsi="Arial Narrow"/>
                <w:bCs/>
              </w:rPr>
            </w:pPr>
            <w:r w:rsidRPr="00233FB9">
              <w:rPr>
                <w:rFonts w:ascii="Arial Narrow" w:hAnsi="Arial Narrow"/>
                <w:b/>
                <w:bCs/>
              </w:rPr>
              <w:t>3c.</w:t>
            </w:r>
            <w:r w:rsidRPr="00233FB9">
              <w:rPr>
                <w:rFonts w:ascii="Arial Narrow" w:hAnsi="Arial Narrow"/>
                <w:bCs/>
              </w:rPr>
              <w:t xml:space="preserve">  Czy przedsiębiorstwo </w:t>
            </w:r>
            <w:r w:rsidR="005C0CF2" w:rsidRPr="00233FB9">
              <w:rPr>
                <w:rFonts w:ascii="Arial Narrow" w:hAnsi="Arial Narrow"/>
                <w:bCs/>
              </w:rPr>
              <w:t>Wnioskodawcy</w:t>
            </w:r>
            <w:r w:rsidR="005C0CF2" w:rsidRPr="00233FB9">
              <w:rPr>
                <w:rFonts w:ascii="Arial Narrow" w:hAnsi="Arial Narrow"/>
                <w:bCs/>
              </w:rPr>
              <w:br/>
            </w:r>
            <w:r w:rsidRPr="00233FB9">
              <w:rPr>
                <w:rFonts w:ascii="Arial Narrow" w:hAnsi="Arial Narrow"/>
                <w:bCs/>
              </w:rPr>
              <w:t>lub co najmniej jedno z przedsiębiorstw z nim powiązanych</w:t>
            </w:r>
            <w:r w:rsidR="005823C3" w:rsidRPr="00233FB9" w:rsidDel="005823C3">
              <w:rPr>
                <w:rFonts w:ascii="Arial Narrow" w:hAnsi="Arial Narrow"/>
                <w:bCs/>
              </w:rPr>
              <w:t xml:space="preserve"> </w:t>
            </w:r>
            <w:r w:rsidRPr="00233FB9">
              <w:rPr>
                <w:rFonts w:ascii="Arial Narrow" w:hAnsi="Arial Narrow"/>
                <w:b/>
                <w:bCs/>
              </w:rPr>
              <w:t>sporządza</w:t>
            </w:r>
            <w:r w:rsidR="005C0CF2" w:rsidRPr="00233FB9">
              <w:rPr>
                <w:rFonts w:ascii="Arial Narrow" w:hAnsi="Arial Narrow"/>
                <w:bCs/>
              </w:rPr>
              <w:t xml:space="preserve"> skonso</w:t>
            </w:r>
            <w:r w:rsidR="00EC51A8" w:rsidRPr="00233FB9">
              <w:rPr>
                <w:rFonts w:ascii="Arial Narrow" w:hAnsi="Arial Narrow"/>
                <w:bCs/>
              </w:rPr>
              <w:t>lidowan</w:t>
            </w:r>
            <w:r w:rsidR="005823C3" w:rsidRPr="00233FB9">
              <w:rPr>
                <w:rFonts w:ascii="Arial Narrow" w:hAnsi="Arial Narrow"/>
                <w:bCs/>
              </w:rPr>
              <w:t>e</w:t>
            </w:r>
            <w:r w:rsidR="00EC51A8" w:rsidRPr="00233FB9">
              <w:rPr>
                <w:rFonts w:ascii="Arial Narrow" w:hAnsi="Arial Narrow"/>
                <w:bCs/>
              </w:rPr>
              <w:t xml:space="preserve"> sprawozda</w:t>
            </w:r>
            <w:r w:rsidR="005823C3" w:rsidRPr="00233FB9">
              <w:rPr>
                <w:rFonts w:ascii="Arial Narrow" w:hAnsi="Arial Narrow"/>
                <w:bCs/>
              </w:rPr>
              <w:t>nie</w:t>
            </w:r>
            <w:r w:rsidR="00EC51A8" w:rsidRPr="00233FB9">
              <w:rPr>
                <w:rFonts w:ascii="Arial Narrow" w:hAnsi="Arial Narrow"/>
                <w:bCs/>
              </w:rPr>
              <w:t xml:space="preserve"> finansow</w:t>
            </w:r>
            <w:r w:rsidR="005823C3" w:rsidRPr="00233FB9">
              <w:rPr>
                <w:rFonts w:ascii="Arial Narrow" w:hAnsi="Arial Narrow"/>
                <w:bCs/>
              </w:rPr>
              <w:t>e</w:t>
            </w:r>
            <w:r w:rsidR="00EC51A8" w:rsidRPr="00233FB9">
              <w:rPr>
                <w:rFonts w:ascii="Arial Narrow" w:hAnsi="Arial Narrow"/>
                <w:bCs/>
              </w:rPr>
              <w:t xml:space="preserve"> </w:t>
            </w:r>
            <w:r w:rsidR="005C0CF2" w:rsidRPr="00233FB9">
              <w:rPr>
                <w:rFonts w:ascii="Arial Narrow" w:hAnsi="Arial Narrow"/>
                <w:b/>
                <w:bCs/>
              </w:rPr>
              <w:t xml:space="preserve">lub </w:t>
            </w:r>
            <w:r w:rsidR="00EC51A8" w:rsidRPr="00233FB9">
              <w:rPr>
                <w:rFonts w:ascii="Arial Narrow" w:hAnsi="Arial Narrow"/>
                <w:b/>
                <w:bCs/>
              </w:rPr>
              <w:t xml:space="preserve"> </w:t>
            </w:r>
            <w:r w:rsidRPr="00233FB9">
              <w:rPr>
                <w:rFonts w:ascii="Arial Narrow" w:hAnsi="Arial Narrow"/>
                <w:b/>
                <w:bCs/>
              </w:rPr>
              <w:t>jest ujęte</w:t>
            </w:r>
            <w:r w:rsidRPr="00233FB9">
              <w:rPr>
                <w:rFonts w:ascii="Arial Narrow" w:hAnsi="Arial Narrow"/>
                <w:bCs/>
              </w:rPr>
              <w:t xml:space="preserve"> </w:t>
            </w:r>
            <w:r w:rsidR="00526A68" w:rsidRPr="00233FB9">
              <w:rPr>
                <w:rFonts w:ascii="Arial Narrow" w:hAnsi="Arial Narrow"/>
                <w:bCs/>
              </w:rPr>
              <w:br/>
            </w:r>
            <w:r w:rsidRPr="00233FB9">
              <w:rPr>
                <w:rFonts w:ascii="Arial Narrow" w:hAnsi="Arial Narrow"/>
                <w:bCs/>
              </w:rPr>
              <w:t>w sprawozdani</w:t>
            </w:r>
            <w:r w:rsidR="005823C3" w:rsidRPr="00233FB9">
              <w:rPr>
                <w:rFonts w:ascii="Arial Narrow" w:hAnsi="Arial Narrow"/>
                <w:bCs/>
              </w:rPr>
              <w:t>u</w:t>
            </w:r>
            <w:r w:rsidRPr="00233FB9">
              <w:rPr>
                <w:rFonts w:ascii="Arial Narrow" w:hAnsi="Arial Narrow"/>
                <w:bCs/>
              </w:rPr>
              <w:t xml:space="preserve"> skonsolidowany</w:t>
            </w:r>
            <w:r w:rsidR="005823C3" w:rsidRPr="00233FB9">
              <w:rPr>
                <w:rFonts w:ascii="Arial Narrow" w:hAnsi="Arial Narrow"/>
                <w:bCs/>
              </w:rPr>
              <w:t>m</w:t>
            </w:r>
            <w:r w:rsidRPr="00233FB9">
              <w:rPr>
                <w:rFonts w:ascii="Arial Narrow" w:hAnsi="Arial Narrow"/>
                <w:bCs/>
              </w:rPr>
              <w:t xml:space="preserve"> innego przedsiębiorstwa z nim </w:t>
            </w:r>
            <w:r w:rsidR="0039111C" w:rsidRPr="00233FB9">
              <w:rPr>
                <w:rFonts w:ascii="Arial Narrow" w:hAnsi="Arial Narrow"/>
                <w:bCs/>
              </w:rPr>
              <w:t>po</w:t>
            </w:r>
            <w:r w:rsidRPr="00233FB9">
              <w:rPr>
                <w:rFonts w:ascii="Arial Narrow" w:hAnsi="Arial Narrow"/>
                <w:bCs/>
              </w:rPr>
              <w:t xml:space="preserve">wiązanego? </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6B0002D" w14:textId="77777777" w:rsidR="00746C7E" w:rsidRPr="00233FB9" w:rsidRDefault="00605A4A" w:rsidP="00961B9A">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61B9A"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46C7E" w:rsidRPr="00233FB9">
              <w:rPr>
                <w:rFonts w:ascii="Arial Narrow" w:hAnsi="Arial Narrow"/>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90393EB" w14:textId="77777777" w:rsidR="00746C7E" w:rsidRPr="00233FB9" w:rsidRDefault="00605A4A" w:rsidP="00961B9A">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00961B9A"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746C7E" w:rsidRPr="00233FB9">
              <w:rPr>
                <w:rFonts w:ascii="Arial Narrow" w:hAnsi="Arial Narrow"/>
                <w:bCs/>
              </w:rPr>
              <w:t xml:space="preserve"> nie</w:t>
            </w:r>
          </w:p>
        </w:tc>
      </w:tr>
    </w:tbl>
    <w:p w14:paraId="2F24E6CB" w14:textId="77777777" w:rsidR="007908B1" w:rsidRPr="00233FB9" w:rsidRDefault="007908B1" w:rsidP="002609C7">
      <w:pPr>
        <w:pStyle w:val="Tekstpodstawowy3"/>
        <w:spacing w:after="0" w:line="276" w:lineRule="auto"/>
        <w:jc w:val="left"/>
        <w:rPr>
          <w:rFonts w:ascii="Arial Narrow" w:hAnsi="Arial Narrow" w:cs="Calibri"/>
          <w:b/>
          <w:bCs/>
          <w:sz w:val="22"/>
          <w:szCs w:val="22"/>
        </w:rPr>
        <w:sectPr w:rsidR="007908B1" w:rsidRPr="00233FB9" w:rsidSect="00D87C76">
          <w:headerReference w:type="default" r:id="rId13"/>
          <w:footerReference w:type="default" r:id="rId14"/>
          <w:endnotePr>
            <w:numFmt w:val="decimal"/>
          </w:endnotePr>
          <w:pgSz w:w="11906" w:h="16838"/>
          <w:pgMar w:top="1417" w:right="1417" w:bottom="1417" w:left="1417" w:header="708" w:footer="397" w:gutter="0"/>
          <w:cols w:space="708"/>
          <w:docGrid w:linePitch="360"/>
        </w:sectPr>
      </w:pPr>
    </w:p>
    <w:p w14:paraId="35B6D8FB" w14:textId="772987CB" w:rsidR="008C48EE" w:rsidRPr="00233FB9" w:rsidRDefault="00024291" w:rsidP="002609C7">
      <w:pPr>
        <w:autoSpaceDE w:val="0"/>
        <w:autoSpaceDN w:val="0"/>
        <w:adjustRightInd w:val="0"/>
        <w:spacing w:line="276" w:lineRule="auto"/>
        <w:rPr>
          <w:rFonts w:ascii="Arial Narrow" w:hAnsi="Arial Narrow" w:cs="Calibri"/>
          <w:b/>
          <w:bCs/>
        </w:rPr>
      </w:pPr>
      <w:r w:rsidRPr="00233FB9">
        <w:rPr>
          <w:rFonts w:ascii="Arial Narrow" w:hAnsi="Arial Narrow" w:cs="Calibri"/>
          <w:b/>
          <w:bCs/>
        </w:rPr>
        <w:lastRenderedPageBreak/>
        <w:t>4.</w:t>
      </w:r>
      <w:r w:rsidR="00E36B04" w:rsidRPr="00233FB9">
        <w:rPr>
          <w:rFonts w:ascii="Arial Narrow" w:hAnsi="Arial Narrow" w:cs="Calibri"/>
          <w:b/>
          <w:bCs/>
        </w:rPr>
        <w:t xml:space="preserve"> </w:t>
      </w:r>
      <w:r w:rsidR="007908B1" w:rsidRPr="00233FB9">
        <w:rPr>
          <w:rFonts w:ascii="Arial Narrow" w:hAnsi="Arial Narrow" w:cs="Calibri"/>
          <w:b/>
          <w:bCs/>
        </w:rPr>
        <w:t xml:space="preserve">Dane stosowane do określenia kategorii MSP </w:t>
      </w:r>
      <w:r w:rsidR="005C0CF2" w:rsidRPr="00233FB9">
        <w:rPr>
          <w:rFonts w:ascii="Arial Narrow" w:hAnsi="Arial Narrow" w:cs="Calibri"/>
          <w:b/>
          <w:bCs/>
        </w:rPr>
        <w:t>Wnioskodawcy</w:t>
      </w:r>
      <w:r w:rsidR="00CB2A20" w:rsidRPr="00233FB9">
        <w:rPr>
          <w:rFonts w:ascii="Arial Narrow" w:hAnsi="Arial Narrow" w:cs="Calibri"/>
          <w:b/>
          <w:bCs/>
        </w:rPr>
        <w:t xml:space="preserve"> </w:t>
      </w:r>
      <w:r w:rsidR="006A3A32" w:rsidRPr="00233FB9">
        <w:rPr>
          <w:rFonts w:ascii="Arial Narrow" w:hAnsi="Arial Narrow" w:cs="Calibri"/>
          <w:b/>
          <w:bCs/>
        </w:rPr>
        <w:t xml:space="preserve">będącego </w:t>
      </w:r>
      <w:r w:rsidR="007908B1" w:rsidRPr="00233FB9">
        <w:rPr>
          <w:rFonts w:ascii="Arial Narrow" w:hAnsi="Arial Narrow" w:cs="Calibri"/>
          <w:b/>
          <w:bCs/>
        </w:rPr>
        <w:t>przedsiębiorstw</w:t>
      </w:r>
      <w:r w:rsidR="006A3A32" w:rsidRPr="00233FB9">
        <w:rPr>
          <w:rFonts w:ascii="Arial Narrow" w:hAnsi="Arial Narrow" w:cs="Calibri"/>
          <w:b/>
          <w:bCs/>
        </w:rPr>
        <w:t>em</w:t>
      </w:r>
      <w:r w:rsidR="007908B1" w:rsidRPr="00233FB9">
        <w:rPr>
          <w:rFonts w:ascii="Arial Narrow" w:hAnsi="Arial Narrow" w:cs="Calibri"/>
          <w:b/>
          <w:bCs/>
        </w:rPr>
        <w:t xml:space="preserve"> p</w:t>
      </w:r>
      <w:r w:rsidR="00072A3C" w:rsidRPr="00233FB9">
        <w:rPr>
          <w:rFonts w:ascii="Arial Narrow" w:hAnsi="Arial Narrow" w:cs="Calibri"/>
          <w:b/>
          <w:bCs/>
        </w:rPr>
        <w:t>owiąz</w:t>
      </w:r>
      <w:r w:rsidR="00E97B7B" w:rsidRPr="00233FB9">
        <w:rPr>
          <w:rFonts w:ascii="Arial Narrow" w:hAnsi="Arial Narrow" w:cs="Calibri"/>
          <w:b/>
          <w:bCs/>
        </w:rPr>
        <w:t>a</w:t>
      </w:r>
      <w:r w:rsidR="006A3A32" w:rsidRPr="00233FB9">
        <w:rPr>
          <w:rFonts w:ascii="Arial Narrow" w:hAnsi="Arial Narrow" w:cs="Calibri"/>
          <w:b/>
          <w:bCs/>
        </w:rPr>
        <w:t>nym</w:t>
      </w:r>
      <w:r w:rsidR="007908B1" w:rsidRPr="00233FB9">
        <w:rPr>
          <w:rFonts w:ascii="Arial Narrow" w:hAnsi="Arial Narrow" w:cs="Calibri"/>
          <w:b/>
          <w:bCs/>
        </w:rPr>
        <w:t>.</w:t>
      </w:r>
    </w:p>
    <w:p w14:paraId="42AEE9DA" w14:textId="77777777" w:rsidR="00F61C4B" w:rsidRPr="00233FB9" w:rsidRDefault="00F61C4B" w:rsidP="002609C7">
      <w:pPr>
        <w:autoSpaceDE w:val="0"/>
        <w:autoSpaceDN w:val="0"/>
        <w:adjustRightInd w:val="0"/>
        <w:spacing w:line="276" w:lineRule="auto"/>
        <w:rPr>
          <w:rFonts w:ascii="Arial Narrow" w:hAnsi="Arial Narrow" w:cs="Calibri"/>
          <w:b/>
          <w:bCs/>
        </w:rPr>
      </w:pPr>
    </w:p>
    <w:tbl>
      <w:tblPr>
        <w:tblpPr w:leftFromText="141" w:rightFromText="141" w:vertAnchor="page" w:horzAnchor="margin" w:tblpXSpec="center" w:tblpY="2116"/>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559"/>
        <w:gridCol w:w="1276"/>
        <w:gridCol w:w="1418"/>
        <w:gridCol w:w="1559"/>
        <w:gridCol w:w="1276"/>
        <w:gridCol w:w="1417"/>
        <w:gridCol w:w="1559"/>
      </w:tblGrid>
      <w:tr w:rsidR="003C4195" w:rsidRPr="00233FB9" w14:paraId="6054F0CC" w14:textId="77777777" w:rsidTr="000940E6">
        <w:trPr>
          <w:trHeight w:val="1118"/>
        </w:trPr>
        <w:tc>
          <w:tcPr>
            <w:tcW w:w="2480" w:type="dxa"/>
            <w:vMerge w:val="restart"/>
            <w:shd w:val="clear" w:color="auto" w:fill="F6B500"/>
            <w:vAlign w:val="center"/>
          </w:tcPr>
          <w:p w14:paraId="4B4E33C6" w14:textId="77777777" w:rsidR="00E846EE" w:rsidRPr="00233FB9" w:rsidRDefault="00E846EE" w:rsidP="002609C7">
            <w:pPr>
              <w:pStyle w:val="Tekstpodstawowy3"/>
              <w:spacing w:after="0" w:line="276" w:lineRule="auto"/>
              <w:jc w:val="center"/>
              <w:rPr>
                <w:rFonts w:ascii="Arial Narrow" w:hAnsi="Arial Narrow" w:cs="Calibri"/>
                <w:b/>
                <w:bCs/>
                <w:sz w:val="22"/>
                <w:szCs w:val="22"/>
              </w:rPr>
            </w:pPr>
            <w:r w:rsidRPr="00233FB9">
              <w:rPr>
                <w:rFonts w:ascii="Arial Narrow" w:hAnsi="Arial Narrow" w:cs="Calibri"/>
                <w:b/>
                <w:bCs/>
                <w:sz w:val="22"/>
                <w:szCs w:val="22"/>
              </w:rPr>
              <w:t xml:space="preserve">Dane stosowane do określenia kategorii MSP </w:t>
            </w:r>
            <w:r w:rsidR="005C0CF2" w:rsidRPr="00233FB9">
              <w:rPr>
                <w:rFonts w:ascii="Arial Narrow" w:hAnsi="Arial Narrow" w:cs="Calibri"/>
                <w:b/>
                <w:bCs/>
                <w:sz w:val="22"/>
                <w:szCs w:val="22"/>
              </w:rPr>
              <w:t>przedsiębiorcy</w:t>
            </w:r>
            <w:r w:rsidR="00626357" w:rsidRPr="00233FB9">
              <w:rPr>
                <w:rFonts w:ascii="Arial Narrow" w:hAnsi="Arial Narrow" w:cs="Calibri"/>
                <w:b/>
                <w:bCs/>
                <w:sz w:val="22"/>
                <w:szCs w:val="22"/>
              </w:rPr>
              <w:t xml:space="preserve"> </w:t>
            </w:r>
          </w:p>
        </w:tc>
        <w:tc>
          <w:tcPr>
            <w:tcW w:w="4394" w:type="dxa"/>
            <w:gridSpan w:val="3"/>
            <w:tcBorders>
              <w:bottom w:val="single" w:sz="4" w:space="0" w:color="auto"/>
            </w:tcBorders>
            <w:shd w:val="clear" w:color="auto" w:fill="F6B500"/>
            <w:vAlign w:val="center"/>
          </w:tcPr>
          <w:p w14:paraId="34B4F8BA" w14:textId="5794E36A" w:rsidR="00E846EE" w:rsidRPr="00233FB9" w:rsidRDefault="00E846EE" w:rsidP="000940E6">
            <w:pPr>
              <w:pStyle w:val="Tekstprzypisudolnego"/>
              <w:spacing w:line="276" w:lineRule="auto"/>
              <w:jc w:val="center"/>
              <w:rPr>
                <w:rFonts w:ascii="Arial Narrow" w:hAnsi="Arial Narrow" w:cs="Calibri"/>
                <w:b/>
                <w:sz w:val="22"/>
                <w:szCs w:val="22"/>
              </w:rPr>
            </w:pPr>
            <w:r w:rsidRPr="00233FB9">
              <w:rPr>
                <w:rFonts w:ascii="Arial Narrow" w:hAnsi="Arial Narrow" w:cs="Calibri"/>
                <w:b/>
                <w:sz w:val="22"/>
                <w:szCs w:val="22"/>
              </w:rPr>
              <w:t>W okresie sprawozdawczym za drugi rok wstecz od os</w:t>
            </w:r>
            <w:r w:rsidR="000940E6" w:rsidRPr="00233FB9">
              <w:rPr>
                <w:rFonts w:ascii="Arial Narrow" w:hAnsi="Arial Narrow" w:cs="Calibri"/>
                <w:b/>
                <w:sz w:val="22"/>
                <w:szCs w:val="22"/>
              </w:rPr>
              <w:t>tatniego okresu sprawozdawczego</w:t>
            </w:r>
          </w:p>
          <w:p w14:paraId="1DB6D023" w14:textId="77777777" w:rsidR="00E846EE" w:rsidRPr="00233FB9" w:rsidRDefault="00E846EE" w:rsidP="002609C7">
            <w:pPr>
              <w:pStyle w:val="Tekstpodstawowy"/>
              <w:spacing w:line="276" w:lineRule="auto"/>
              <w:jc w:val="center"/>
              <w:rPr>
                <w:rFonts w:ascii="Arial Narrow" w:hAnsi="Arial Narrow" w:cs="Calibri"/>
                <w:b/>
                <w:bCs/>
                <w:i/>
                <w:sz w:val="22"/>
                <w:szCs w:val="22"/>
                <w:lang w:val="pl-PL"/>
              </w:rPr>
            </w:pPr>
            <w:r w:rsidRPr="00233FB9">
              <w:rPr>
                <w:rFonts w:ascii="Arial Narrow" w:hAnsi="Arial Narrow" w:cs="Calibri"/>
                <w:b/>
                <w:i/>
                <w:sz w:val="22"/>
                <w:szCs w:val="22"/>
                <w:lang w:val="pl-PL"/>
              </w:rPr>
              <w:t xml:space="preserve">(od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 xml:space="preserve"> do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w:t>
            </w:r>
          </w:p>
        </w:tc>
        <w:tc>
          <w:tcPr>
            <w:tcW w:w="4253" w:type="dxa"/>
            <w:gridSpan w:val="3"/>
            <w:tcBorders>
              <w:bottom w:val="single" w:sz="4" w:space="0" w:color="auto"/>
            </w:tcBorders>
            <w:shd w:val="clear" w:color="auto" w:fill="F6B500"/>
            <w:vAlign w:val="center"/>
          </w:tcPr>
          <w:p w14:paraId="0BD30735" w14:textId="49567C4F" w:rsidR="00626357" w:rsidRPr="00233FB9" w:rsidRDefault="00E846EE" w:rsidP="000940E6">
            <w:pPr>
              <w:spacing w:line="276" w:lineRule="auto"/>
              <w:jc w:val="center"/>
              <w:rPr>
                <w:rFonts w:ascii="Arial Narrow" w:hAnsi="Arial Narrow" w:cs="Calibri"/>
                <w:b/>
              </w:rPr>
            </w:pPr>
            <w:r w:rsidRPr="00233FB9">
              <w:rPr>
                <w:rFonts w:ascii="Arial Narrow" w:hAnsi="Arial Narrow" w:cs="Calibri"/>
                <w:b/>
              </w:rPr>
              <w:t xml:space="preserve">W okresie sprawozdawczym </w:t>
            </w:r>
            <w:r w:rsidRPr="00233FB9">
              <w:rPr>
                <w:rFonts w:ascii="Arial Narrow" w:hAnsi="Arial Narrow" w:cs="Calibri"/>
                <w:bCs/>
              </w:rPr>
              <w:t xml:space="preserve"> </w:t>
            </w:r>
            <w:r w:rsidRPr="00233FB9">
              <w:rPr>
                <w:rFonts w:ascii="Arial Narrow" w:hAnsi="Arial Narrow" w:cs="Calibri"/>
                <w:b/>
              </w:rPr>
              <w:t>za 1 rok wstecz od ost</w:t>
            </w:r>
            <w:r w:rsidR="000940E6" w:rsidRPr="00233FB9">
              <w:rPr>
                <w:rFonts w:ascii="Arial Narrow" w:hAnsi="Arial Narrow" w:cs="Calibri"/>
                <w:b/>
              </w:rPr>
              <w:t>atniego okresu  sprawozdawczego</w:t>
            </w:r>
          </w:p>
          <w:p w14:paraId="39C83726" w14:textId="77777777" w:rsidR="00E846EE" w:rsidRPr="00233FB9" w:rsidRDefault="00E846EE" w:rsidP="002609C7">
            <w:pPr>
              <w:pStyle w:val="Tekstpodstawowy2"/>
              <w:spacing w:after="0" w:line="276" w:lineRule="auto"/>
              <w:jc w:val="center"/>
              <w:rPr>
                <w:rFonts w:ascii="Arial Narrow" w:hAnsi="Arial Narrow" w:cs="Calibri"/>
                <w:b/>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Pr="00233FB9">
              <w:rPr>
                <w:rFonts w:ascii="Arial Narrow" w:hAnsi="Arial Narrow" w:cs="Calibri"/>
                <w:b/>
                <w:i/>
              </w:rPr>
              <w:t xml:space="preserve"> do </w:t>
            </w:r>
            <w:proofErr w:type="spellStart"/>
            <w:r w:rsidRPr="00233FB9">
              <w:rPr>
                <w:rFonts w:ascii="Arial Narrow" w:hAnsi="Arial Narrow" w:cs="Calibri"/>
                <w:b/>
                <w:i/>
              </w:rPr>
              <w:t>dd.mm.rr</w:t>
            </w:r>
            <w:proofErr w:type="spellEnd"/>
            <w:r w:rsidRPr="00233FB9">
              <w:rPr>
                <w:rFonts w:ascii="Arial Narrow" w:hAnsi="Arial Narrow" w:cs="Calibri"/>
                <w:b/>
                <w:i/>
              </w:rPr>
              <w:t>)</w:t>
            </w:r>
          </w:p>
        </w:tc>
        <w:tc>
          <w:tcPr>
            <w:tcW w:w="4252" w:type="dxa"/>
            <w:gridSpan w:val="3"/>
            <w:tcBorders>
              <w:bottom w:val="single" w:sz="4" w:space="0" w:color="auto"/>
            </w:tcBorders>
            <w:shd w:val="clear" w:color="auto" w:fill="F6B500"/>
            <w:vAlign w:val="center"/>
          </w:tcPr>
          <w:p w14:paraId="450ACCE5" w14:textId="15EBB7E5" w:rsidR="00626357" w:rsidRPr="00233FB9" w:rsidRDefault="00E846EE" w:rsidP="000940E6">
            <w:pPr>
              <w:pStyle w:val="Tekstpodstawowy2"/>
              <w:spacing w:after="0" w:line="276" w:lineRule="auto"/>
              <w:jc w:val="center"/>
              <w:rPr>
                <w:rFonts w:ascii="Arial Narrow" w:hAnsi="Arial Narrow" w:cs="Calibri"/>
                <w:b/>
                <w:bCs/>
              </w:rPr>
            </w:pPr>
            <w:r w:rsidRPr="00233FB9">
              <w:rPr>
                <w:rFonts w:ascii="Arial Narrow" w:hAnsi="Arial Narrow" w:cs="Calibri"/>
                <w:b/>
                <w:bCs/>
              </w:rPr>
              <w:t>W ostatnim okresie sprawozdawczym</w:t>
            </w:r>
            <w:r w:rsidR="00DE3EAD" w:rsidRPr="00233FB9">
              <w:rPr>
                <w:rStyle w:val="Odwoanieprzypisukocowego"/>
                <w:rFonts w:ascii="Arial Narrow" w:hAnsi="Arial Narrow"/>
                <w:b/>
                <w:bCs/>
              </w:rPr>
              <w:endnoteReference w:id="25"/>
            </w:r>
          </w:p>
          <w:p w14:paraId="18D0E4BB" w14:textId="77777777" w:rsidR="000940E6" w:rsidRPr="00233FB9" w:rsidRDefault="000940E6" w:rsidP="000940E6">
            <w:pPr>
              <w:pStyle w:val="Tekstpodstawowy2"/>
              <w:spacing w:after="0" w:line="276" w:lineRule="auto"/>
              <w:jc w:val="center"/>
              <w:rPr>
                <w:rFonts w:ascii="Arial Narrow" w:hAnsi="Arial Narrow" w:cs="Calibri"/>
                <w:b/>
                <w:bCs/>
              </w:rPr>
            </w:pPr>
          </w:p>
          <w:p w14:paraId="4A6358DD" w14:textId="77777777" w:rsidR="00E846EE" w:rsidRPr="00233FB9" w:rsidRDefault="00E846EE" w:rsidP="002609C7">
            <w:pPr>
              <w:pStyle w:val="Tekstpodstawowy2"/>
              <w:spacing w:after="0" w:line="276" w:lineRule="auto"/>
              <w:jc w:val="center"/>
              <w:rPr>
                <w:rFonts w:ascii="Arial Narrow" w:hAnsi="Arial Narrow" w:cs="Calibri"/>
                <w:bCs/>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Pr="00233FB9">
              <w:rPr>
                <w:rFonts w:ascii="Arial Narrow" w:hAnsi="Arial Narrow" w:cs="Calibri"/>
                <w:b/>
                <w:i/>
              </w:rPr>
              <w:t xml:space="preserve"> do </w:t>
            </w:r>
            <w:proofErr w:type="spellStart"/>
            <w:r w:rsidRPr="00233FB9">
              <w:rPr>
                <w:rFonts w:ascii="Arial Narrow" w:hAnsi="Arial Narrow" w:cs="Calibri"/>
                <w:b/>
                <w:i/>
              </w:rPr>
              <w:t>dd.mm.rr</w:t>
            </w:r>
            <w:proofErr w:type="spellEnd"/>
            <w:r w:rsidRPr="00233FB9">
              <w:rPr>
                <w:rFonts w:ascii="Arial Narrow" w:hAnsi="Arial Narrow" w:cs="Calibri"/>
                <w:b/>
                <w:i/>
              </w:rPr>
              <w:t>)</w:t>
            </w:r>
          </w:p>
        </w:tc>
      </w:tr>
      <w:tr w:rsidR="003C4195" w:rsidRPr="00233FB9" w14:paraId="0026FBFD" w14:textId="77777777" w:rsidTr="000940E6">
        <w:trPr>
          <w:trHeight w:val="562"/>
        </w:trPr>
        <w:tc>
          <w:tcPr>
            <w:tcW w:w="2480" w:type="dxa"/>
            <w:vMerge/>
            <w:tcBorders>
              <w:bottom w:val="single" w:sz="4" w:space="0" w:color="auto"/>
            </w:tcBorders>
            <w:shd w:val="clear" w:color="auto" w:fill="548DD4"/>
          </w:tcPr>
          <w:p w14:paraId="35A6AC22" w14:textId="77777777" w:rsidR="00E846EE" w:rsidRPr="00233FB9" w:rsidRDefault="00E846EE" w:rsidP="002609C7">
            <w:pPr>
              <w:spacing w:line="276" w:lineRule="auto"/>
              <w:rPr>
                <w:rFonts w:ascii="Arial Narrow" w:hAnsi="Arial Narrow"/>
              </w:rPr>
            </w:pPr>
          </w:p>
        </w:tc>
        <w:tc>
          <w:tcPr>
            <w:tcW w:w="1418" w:type="dxa"/>
            <w:shd w:val="clear" w:color="auto" w:fill="FFE9BF"/>
            <w:vAlign w:val="center"/>
          </w:tcPr>
          <w:p w14:paraId="56266F04" w14:textId="77777777" w:rsidR="00E846EE" w:rsidRPr="00233FB9" w:rsidRDefault="00E846EE" w:rsidP="00A150DB">
            <w:pPr>
              <w:spacing w:line="276" w:lineRule="auto"/>
              <w:jc w:val="center"/>
              <w:rPr>
                <w:rFonts w:ascii="Arial Narrow" w:hAnsi="Arial Narrow"/>
              </w:rPr>
            </w:pPr>
            <w:r w:rsidRPr="00233FB9">
              <w:rPr>
                <w:rFonts w:ascii="Arial Narrow" w:hAnsi="Arial Narrow"/>
                <w:b/>
                <w:bCs/>
              </w:rPr>
              <w:t>Wielkość zatrudnienia</w:t>
            </w:r>
            <w:r w:rsidRPr="00233FB9">
              <w:rPr>
                <w:rStyle w:val="Odwoanieprzypisukocowego"/>
                <w:rFonts w:ascii="Arial Narrow" w:hAnsi="Arial Narrow"/>
                <w:b/>
                <w:bCs/>
              </w:rPr>
              <w:endnoteReference w:id="26"/>
            </w:r>
          </w:p>
        </w:tc>
        <w:tc>
          <w:tcPr>
            <w:tcW w:w="1417" w:type="dxa"/>
            <w:shd w:val="clear" w:color="auto" w:fill="FFE9BF"/>
            <w:vAlign w:val="center"/>
          </w:tcPr>
          <w:p w14:paraId="41F0CB25" w14:textId="4E7AEED5" w:rsidR="00A150DB" w:rsidRPr="00233FB9" w:rsidRDefault="00E846EE" w:rsidP="00AE067B">
            <w:pPr>
              <w:spacing w:line="276" w:lineRule="auto"/>
              <w:jc w:val="center"/>
              <w:rPr>
                <w:rFonts w:ascii="Arial Narrow" w:hAnsi="Arial Narrow"/>
                <w:b/>
                <w:bCs/>
              </w:rPr>
            </w:pPr>
            <w:r w:rsidRPr="00233FB9">
              <w:rPr>
                <w:rFonts w:ascii="Arial Narrow" w:hAnsi="Arial Narrow"/>
                <w:b/>
                <w:bCs/>
              </w:rPr>
              <w:t>Obroty ze sprzedaży netto</w:t>
            </w:r>
            <w:r w:rsidRPr="00233FB9">
              <w:rPr>
                <w:rStyle w:val="Odwoanieprzypisukocowego"/>
                <w:rFonts w:ascii="Arial Narrow" w:hAnsi="Arial Narrow"/>
                <w:b/>
                <w:bCs/>
              </w:rPr>
              <w:endnoteReference w:id="27"/>
            </w:r>
          </w:p>
          <w:p w14:paraId="4DAE1CC9" w14:textId="77777777" w:rsidR="00E846EE" w:rsidRPr="00233FB9" w:rsidRDefault="00E846EE" w:rsidP="00A150DB">
            <w:pPr>
              <w:spacing w:line="276" w:lineRule="auto"/>
              <w:jc w:val="center"/>
              <w:rPr>
                <w:rFonts w:ascii="Arial Narrow" w:hAnsi="Arial Narrow"/>
                <w:i/>
                <w:iCs/>
              </w:rPr>
            </w:pPr>
            <w:r w:rsidRPr="00233FB9">
              <w:rPr>
                <w:rFonts w:ascii="Arial Narrow" w:hAnsi="Arial Narrow"/>
                <w:i/>
                <w:iCs/>
              </w:rPr>
              <w:t>(w tys. EUR na koniec roku obrotowego)</w:t>
            </w:r>
          </w:p>
        </w:tc>
        <w:tc>
          <w:tcPr>
            <w:tcW w:w="1559" w:type="dxa"/>
            <w:shd w:val="clear" w:color="auto" w:fill="FFE9BF"/>
            <w:vAlign w:val="center"/>
          </w:tcPr>
          <w:p w14:paraId="272EE3CE" w14:textId="77777777" w:rsidR="00125CAF" w:rsidRPr="00233FB9" w:rsidRDefault="00125CAF" w:rsidP="00125CAF">
            <w:pPr>
              <w:spacing w:line="276" w:lineRule="auto"/>
              <w:jc w:val="center"/>
              <w:rPr>
                <w:rFonts w:ascii="Arial Narrow" w:hAnsi="Arial Narrow"/>
                <w:b/>
                <w:bCs/>
              </w:rPr>
            </w:pPr>
          </w:p>
          <w:p w14:paraId="4CE60BEF" w14:textId="77777777" w:rsidR="00125CAF" w:rsidRPr="00233FB9" w:rsidRDefault="00125CAF" w:rsidP="00125CAF">
            <w:pPr>
              <w:spacing w:line="276" w:lineRule="auto"/>
              <w:jc w:val="center"/>
              <w:rPr>
                <w:rFonts w:ascii="Arial Narrow" w:hAnsi="Arial Narrow"/>
                <w:b/>
                <w:bCs/>
              </w:rPr>
            </w:pPr>
          </w:p>
          <w:p w14:paraId="36216925" w14:textId="6496204D" w:rsidR="000940E6" w:rsidRPr="00233FB9" w:rsidRDefault="00E846EE" w:rsidP="00125CAF">
            <w:pPr>
              <w:spacing w:line="276" w:lineRule="auto"/>
              <w:jc w:val="center"/>
              <w:rPr>
                <w:rFonts w:ascii="Arial Narrow" w:hAnsi="Arial Narrow"/>
                <w:b/>
                <w:bCs/>
              </w:rPr>
            </w:pPr>
            <w:r w:rsidRPr="00233FB9">
              <w:rPr>
                <w:rFonts w:ascii="Arial Narrow" w:hAnsi="Arial Narrow"/>
                <w:b/>
                <w:bCs/>
              </w:rPr>
              <w:t>Suma aktywów bilansu</w:t>
            </w:r>
            <w:r w:rsidRPr="00233FB9">
              <w:rPr>
                <w:rStyle w:val="Odwoanieprzypisukocowego"/>
                <w:rFonts w:ascii="Arial Narrow" w:hAnsi="Arial Narrow"/>
                <w:b/>
                <w:bCs/>
              </w:rPr>
              <w:endnoteReference w:id="28"/>
            </w:r>
          </w:p>
          <w:p w14:paraId="4A8ED457" w14:textId="04B302BE" w:rsidR="00A150DB" w:rsidRPr="00233FB9" w:rsidRDefault="00AE067B" w:rsidP="00A150DB">
            <w:pPr>
              <w:spacing w:line="276" w:lineRule="auto"/>
              <w:jc w:val="center"/>
              <w:rPr>
                <w:rFonts w:ascii="Arial Narrow" w:hAnsi="Arial Narrow"/>
                <w:b/>
                <w:bCs/>
              </w:rPr>
            </w:pPr>
            <w:r w:rsidRPr="00233FB9">
              <w:rPr>
                <w:rFonts w:ascii="Arial Narrow" w:hAnsi="Arial Narrow"/>
                <w:i/>
                <w:iCs/>
              </w:rPr>
              <w:t>(w tys. EUR)</w:t>
            </w:r>
          </w:p>
          <w:p w14:paraId="7244C494" w14:textId="77777777" w:rsidR="00A150DB" w:rsidRPr="00233FB9" w:rsidRDefault="00A150DB" w:rsidP="00AE067B">
            <w:pPr>
              <w:spacing w:line="276" w:lineRule="auto"/>
              <w:rPr>
                <w:rFonts w:ascii="Arial Narrow" w:hAnsi="Arial Narrow"/>
              </w:rPr>
            </w:pPr>
          </w:p>
          <w:p w14:paraId="53364904" w14:textId="00A99482" w:rsidR="00E846EE" w:rsidRPr="00233FB9" w:rsidRDefault="00E846EE" w:rsidP="00A150DB">
            <w:pPr>
              <w:spacing w:line="276" w:lineRule="auto"/>
              <w:jc w:val="center"/>
              <w:rPr>
                <w:rFonts w:ascii="Arial Narrow" w:hAnsi="Arial Narrow" w:cs="Calibri"/>
                <w:b/>
              </w:rPr>
            </w:pPr>
          </w:p>
        </w:tc>
        <w:tc>
          <w:tcPr>
            <w:tcW w:w="1276" w:type="dxa"/>
            <w:shd w:val="clear" w:color="auto" w:fill="FFE9BF"/>
            <w:vAlign w:val="center"/>
          </w:tcPr>
          <w:p w14:paraId="649C03FB" w14:textId="77777777" w:rsidR="00E846EE" w:rsidRPr="00233FB9" w:rsidRDefault="00E846EE" w:rsidP="00A150DB">
            <w:pPr>
              <w:spacing w:line="276" w:lineRule="auto"/>
              <w:jc w:val="center"/>
              <w:rPr>
                <w:rFonts w:ascii="Arial Narrow" w:hAnsi="Arial Narrow"/>
              </w:rPr>
            </w:pPr>
            <w:r w:rsidRPr="00233FB9">
              <w:rPr>
                <w:rFonts w:ascii="Arial Narrow" w:hAnsi="Arial Narrow"/>
                <w:b/>
                <w:bCs/>
              </w:rPr>
              <w:t>Wielkość zatrudnienia</w:t>
            </w:r>
          </w:p>
        </w:tc>
        <w:tc>
          <w:tcPr>
            <w:tcW w:w="1418" w:type="dxa"/>
            <w:shd w:val="clear" w:color="auto" w:fill="FFE9BF"/>
            <w:vAlign w:val="center"/>
          </w:tcPr>
          <w:p w14:paraId="505192BE" w14:textId="77777777" w:rsidR="00E846EE" w:rsidRPr="00233FB9" w:rsidRDefault="00E846EE" w:rsidP="00A150DB">
            <w:pPr>
              <w:spacing w:line="276" w:lineRule="auto"/>
              <w:jc w:val="center"/>
              <w:rPr>
                <w:rFonts w:ascii="Arial Narrow" w:hAnsi="Arial Narrow"/>
              </w:rPr>
            </w:pPr>
            <w:r w:rsidRPr="00233FB9">
              <w:rPr>
                <w:rFonts w:ascii="Arial Narrow" w:hAnsi="Arial Narrow"/>
                <w:b/>
                <w:bCs/>
              </w:rPr>
              <w:t>Obroty ze sprzedaży netto</w:t>
            </w:r>
          </w:p>
          <w:p w14:paraId="647765B4" w14:textId="77777777" w:rsidR="00E846EE" w:rsidRPr="00233FB9" w:rsidRDefault="00E846EE" w:rsidP="00A150DB">
            <w:pPr>
              <w:spacing w:line="276" w:lineRule="auto"/>
              <w:jc w:val="center"/>
              <w:rPr>
                <w:rFonts w:ascii="Arial Narrow" w:hAnsi="Arial Narrow"/>
                <w:i/>
                <w:iCs/>
              </w:rPr>
            </w:pPr>
            <w:r w:rsidRPr="00233FB9">
              <w:rPr>
                <w:rFonts w:ascii="Arial Narrow" w:hAnsi="Arial Narrow"/>
                <w:i/>
                <w:iCs/>
              </w:rPr>
              <w:t>(w tys. EUR na koniec roku obrotowego)</w:t>
            </w:r>
          </w:p>
        </w:tc>
        <w:tc>
          <w:tcPr>
            <w:tcW w:w="1559" w:type="dxa"/>
            <w:shd w:val="clear" w:color="auto" w:fill="FFE9BF"/>
            <w:vAlign w:val="center"/>
          </w:tcPr>
          <w:p w14:paraId="64CA8FC5" w14:textId="77777777" w:rsidR="00125CAF" w:rsidRPr="00233FB9" w:rsidRDefault="00125CAF" w:rsidP="00125CAF">
            <w:pPr>
              <w:spacing w:line="276" w:lineRule="auto"/>
              <w:jc w:val="center"/>
              <w:rPr>
                <w:rFonts w:ascii="Arial Narrow" w:hAnsi="Arial Narrow"/>
                <w:b/>
                <w:bCs/>
              </w:rPr>
            </w:pPr>
          </w:p>
          <w:p w14:paraId="49FA6CDB" w14:textId="77777777" w:rsidR="00125CAF" w:rsidRPr="00233FB9" w:rsidRDefault="00125CAF" w:rsidP="00125CAF">
            <w:pPr>
              <w:spacing w:line="276" w:lineRule="auto"/>
              <w:jc w:val="center"/>
              <w:rPr>
                <w:rFonts w:ascii="Arial Narrow" w:hAnsi="Arial Narrow"/>
                <w:b/>
                <w:bCs/>
              </w:rPr>
            </w:pPr>
          </w:p>
          <w:p w14:paraId="3ACB8676" w14:textId="5E7C620E" w:rsidR="000940E6" w:rsidRPr="00233FB9" w:rsidRDefault="00AE067B" w:rsidP="00125CAF">
            <w:pPr>
              <w:spacing w:line="276" w:lineRule="auto"/>
              <w:jc w:val="center"/>
              <w:rPr>
                <w:rFonts w:ascii="Arial Narrow" w:hAnsi="Arial Narrow"/>
                <w:b/>
                <w:bCs/>
              </w:rPr>
            </w:pPr>
            <w:r w:rsidRPr="00233FB9">
              <w:rPr>
                <w:rFonts w:ascii="Arial Narrow" w:hAnsi="Arial Narrow"/>
                <w:b/>
                <w:bCs/>
              </w:rPr>
              <w:t>Suma aktywów bilansu</w:t>
            </w:r>
          </w:p>
          <w:p w14:paraId="7C674FA9" w14:textId="1FE9EEB2" w:rsidR="00A150DB" w:rsidRPr="00233FB9" w:rsidRDefault="00AE067B" w:rsidP="00AE067B">
            <w:pPr>
              <w:spacing w:line="276" w:lineRule="auto"/>
              <w:jc w:val="center"/>
              <w:rPr>
                <w:rFonts w:ascii="Arial Narrow" w:hAnsi="Arial Narrow"/>
                <w:b/>
                <w:bCs/>
              </w:rPr>
            </w:pPr>
            <w:r w:rsidRPr="00233FB9">
              <w:rPr>
                <w:rFonts w:ascii="Arial Narrow" w:hAnsi="Arial Narrow"/>
                <w:i/>
                <w:iCs/>
              </w:rPr>
              <w:t>(w tys. EUR)</w:t>
            </w:r>
          </w:p>
          <w:p w14:paraId="226810A4" w14:textId="77777777" w:rsidR="00A150DB" w:rsidRPr="00233FB9" w:rsidRDefault="00A150DB" w:rsidP="00A150DB">
            <w:pPr>
              <w:spacing w:line="276" w:lineRule="auto"/>
              <w:jc w:val="center"/>
              <w:rPr>
                <w:rFonts w:ascii="Arial Narrow" w:hAnsi="Arial Narrow"/>
              </w:rPr>
            </w:pPr>
          </w:p>
          <w:p w14:paraId="0D531C01" w14:textId="59B21559" w:rsidR="00E846EE" w:rsidRPr="00233FB9" w:rsidRDefault="00E846EE" w:rsidP="00A150DB">
            <w:pPr>
              <w:spacing w:line="276" w:lineRule="auto"/>
              <w:jc w:val="center"/>
              <w:rPr>
                <w:rFonts w:ascii="Arial Narrow" w:hAnsi="Arial Narrow" w:cs="Calibri"/>
                <w:b/>
              </w:rPr>
            </w:pPr>
          </w:p>
        </w:tc>
        <w:tc>
          <w:tcPr>
            <w:tcW w:w="1276" w:type="dxa"/>
            <w:shd w:val="clear" w:color="auto" w:fill="FFE9BF"/>
            <w:vAlign w:val="center"/>
          </w:tcPr>
          <w:p w14:paraId="4865FD39" w14:textId="77777777" w:rsidR="00E846EE" w:rsidRPr="00233FB9" w:rsidRDefault="00E846EE" w:rsidP="00A150DB">
            <w:pPr>
              <w:spacing w:line="276" w:lineRule="auto"/>
              <w:jc w:val="center"/>
              <w:rPr>
                <w:rFonts w:ascii="Arial Narrow" w:hAnsi="Arial Narrow"/>
              </w:rPr>
            </w:pPr>
            <w:r w:rsidRPr="00233FB9">
              <w:rPr>
                <w:rFonts w:ascii="Arial Narrow" w:hAnsi="Arial Narrow"/>
                <w:b/>
                <w:bCs/>
              </w:rPr>
              <w:t>Wielkość zatrudnienia</w:t>
            </w:r>
          </w:p>
        </w:tc>
        <w:tc>
          <w:tcPr>
            <w:tcW w:w="1417" w:type="dxa"/>
            <w:shd w:val="clear" w:color="auto" w:fill="FFE9BF"/>
            <w:vAlign w:val="center"/>
          </w:tcPr>
          <w:p w14:paraId="0BB049A7" w14:textId="77777777" w:rsidR="00E846EE" w:rsidRPr="00233FB9" w:rsidRDefault="00E846EE" w:rsidP="00A150DB">
            <w:pPr>
              <w:spacing w:line="276" w:lineRule="auto"/>
              <w:jc w:val="center"/>
              <w:rPr>
                <w:rFonts w:ascii="Arial Narrow" w:hAnsi="Arial Narrow"/>
              </w:rPr>
            </w:pPr>
            <w:r w:rsidRPr="00233FB9">
              <w:rPr>
                <w:rFonts w:ascii="Arial Narrow" w:hAnsi="Arial Narrow"/>
                <w:b/>
                <w:bCs/>
              </w:rPr>
              <w:t>Obroty ze sprzedaży netto</w:t>
            </w:r>
          </w:p>
          <w:p w14:paraId="05064C43" w14:textId="77777777" w:rsidR="00E846EE" w:rsidRPr="00233FB9" w:rsidRDefault="00E846EE" w:rsidP="00A150DB">
            <w:pPr>
              <w:spacing w:line="276" w:lineRule="auto"/>
              <w:jc w:val="center"/>
              <w:rPr>
                <w:rFonts w:ascii="Arial Narrow" w:hAnsi="Arial Narrow"/>
                <w:i/>
                <w:iCs/>
              </w:rPr>
            </w:pPr>
            <w:r w:rsidRPr="00233FB9">
              <w:rPr>
                <w:rFonts w:ascii="Arial Narrow" w:hAnsi="Arial Narrow"/>
                <w:i/>
                <w:iCs/>
              </w:rPr>
              <w:t>(w tys. EUR na koniec roku obrotowego)</w:t>
            </w:r>
          </w:p>
        </w:tc>
        <w:tc>
          <w:tcPr>
            <w:tcW w:w="1559" w:type="dxa"/>
            <w:shd w:val="clear" w:color="auto" w:fill="FFE9BF"/>
            <w:vAlign w:val="center"/>
          </w:tcPr>
          <w:p w14:paraId="1B93D0E2" w14:textId="77777777" w:rsidR="00125CAF" w:rsidRPr="00233FB9" w:rsidRDefault="00125CAF" w:rsidP="00125CAF">
            <w:pPr>
              <w:spacing w:line="276" w:lineRule="auto"/>
              <w:jc w:val="center"/>
              <w:rPr>
                <w:rFonts w:ascii="Arial Narrow" w:hAnsi="Arial Narrow"/>
                <w:b/>
                <w:bCs/>
              </w:rPr>
            </w:pPr>
          </w:p>
          <w:p w14:paraId="10C130DE" w14:textId="77777777" w:rsidR="00125CAF" w:rsidRPr="00233FB9" w:rsidRDefault="00125CAF" w:rsidP="00125CAF">
            <w:pPr>
              <w:spacing w:line="276" w:lineRule="auto"/>
              <w:jc w:val="center"/>
              <w:rPr>
                <w:rFonts w:ascii="Arial Narrow" w:hAnsi="Arial Narrow"/>
                <w:b/>
                <w:bCs/>
              </w:rPr>
            </w:pPr>
          </w:p>
          <w:p w14:paraId="1C17D4CB" w14:textId="607FA2C2" w:rsidR="00A150DB" w:rsidRPr="00233FB9" w:rsidRDefault="00125CAF" w:rsidP="00125CAF">
            <w:pPr>
              <w:spacing w:line="276" w:lineRule="auto"/>
              <w:jc w:val="center"/>
              <w:rPr>
                <w:rFonts w:ascii="Arial Narrow" w:hAnsi="Arial Narrow"/>
                <w:b/>
                <w:bCs/>
              </w:rPr>
            </w:pPr>
            <w:r w:rsidRPr="00233FB9">
              <w:rPr>
                <w:rFonts w:ascii="Arial Narrow" w:hAnsi="Arial Narrow"/>
                <w:b/>
                <w:bCs/>
              </w:rPr>
              <w:t>Suma aktywów bilansu</w:t>
            </w:r>
          </w:p>
          <w:p w14:paraId="594B32CE" w14:textId="5F7211CA" w:rsidR="00A150DB" w:rsidRPr="00233FB9" w:rsidRDefault="000940E6" w:rsidP="00A150DB">
            <w:pPr>
              <w:spacing w:line="276" w:lineRule="auto"/>
              <w:jc w:val="center"/>
              <w:rPr>
                <w:rFonts w:ascii="Arial Narrow" w:hAnsi="Arial Narrow"/>
                <w:b/>
                <w:bCs/>
              </w:rPr>
            </w:pPr>
            <w:r w:rsidRPr="00233FB9">
              <w:rPr>
                <w:rFonts w:ascii="Arial Narrow" w:hAnsi="Arial Narrow"/>
                <w:i/>
                <w:iCs/>
              </w:rPr>
              <w:t>(w tys. EUR)</w:t>
            </w:r>
          </w:p>
          <w:p w14:paraId="689152E2" w14:textId="77777777" w:rsidR="00A150DB" w:rsidRPr="00233FB9" w:rsidRDefault="00A150DB" w:rsidP="000940E6">
            <w:pPr>
              <w:spacing w:line="276" w:lineRule="auto"/>
              <w:rPr>
                <w:rFonts w:ascii="Arial Narrow" w:hAnsi="Arial Narrow"/>
              </w:rPr>
            </w:pPr>
          </w:p>
          <w:p w14:paraId="2A259DE4" w14:textId="49D730A5" w:rsidR="00E846EE" w:rsidRPr="00233FB9" w:rsidRDefault="00E846EE" w:rsidP="00A150DB">
            <w:pPr>
              <w:spacing w:line="276" w:lineRule="auto"/>
              <w:jc w:val="center"/>
              <w:rPr>
                <w:rFonts w:ascii="Arial Narrow" w:hAnsi="Arial Narrow"/>
                <w:i/>
                <w:iCs/>
              </w:rPr>
            </w:pPr>
          </w:p>
        </w:tc>
      </w:tr>
      <w:tr w:rsidR="003C4195" w:rsidRPr="00233FB9" w14:paraId="15A5A2D8" w14:textId="77777777" w:rsidTr="000940E6">
        <w:trPr>
          <w:trHeight w:val="501"/>
        </w:trPr>
        <w:tc>
          <w:tcPr>
            <w:tcW w:w="2480" w:type="dxa"/>
            <w:shd w:val="clear" w:color="auto" w:fill="FFE9BF"/>
            <w:vAlign w:val="center"/>
          </w:tcPr>
          <w:p w14:paraId="729DC950" w14:textId="77777777" w:rsidR="00E846EE" w:rsidRPr="00233FB9" w:rsidRDefault="00E846EE" w:rsidP="001B5ACB">
            <w:pPr>
              <w:spacing w:line="276" w:lineRule="auto"/>
              <w:jc w:val="center"/>
              <w:rPr>
                <w:rFonts w:ascii="Arial Narrow" w:hAnsi="Arial Narrow"/>
                <w:b/>
                <w:bCs/>
              </w:rPr>
            </w:pPr>
            <w:r w:rsidRPr="00233FB9">
              <w:rPr>
                <w:rFonts w:ascii="Arial Narrow" w:hAnsi="Arial Narrow" w:cs="Calibri"/>
                <w:b/>
              </w:rPr>
              <w:t xml:space="preserve">Dane </w:t>
            </w:r>
            <w:r w:rsidR="005C0CF2" w:rsidRPr="00233FB9">
              <w:rPr>
                <w:rFonts w:ascii="Arial Narrow" w:hAnsi="Arial Narrow" w:cs="Calibri"/>
                <w:b/>
              </w:rPr>
              <w:t>przedsiębiorcy</w:t>
            </w:r>
          </w:p>
        </w:tc>
        <w:tc>
          <w:tcPr>
            <w:tcW w:w="1418" w:type="dxa"/>
            <w:shd w:val="clear" w:color="auto" w:fill="FFFFFF"/>
            <w:vAlign w:val="center"/>
          </w:tcPr>
          <w:p w14:paraId="2A40E8F1"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417" w:type="dxa"/>
            <w:shd w:val="clear" w:color="auto" w:fill="FFFFFF"/>
            <w:vAlign w:val="center"/>
          </w:tcPr>
          <w:p w14:paraId="1735368D"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559" w:type="dxa"/>
            <w:shd w:val="clear" w:color="auto" w:fill="FFFFFF"/>
            <w:vAlign w:val="center"/>
          </w:tcPr>
          <w:p w14:paraId="6F7A8042"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276" w:type="dxa"/>
            <w:shd w:val="clear" w:color="auto" w:fill="FFFFFF"/>
            <w:vAlign w:val="center"/>
          </w:tcPr>
          <w:p w14:paraId="4997574A"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418" w:type="dxa"/>
            <w:shd w:val="clear" w:color="auto" w:fill="FFFFFF"/>
            <w:vAlign w:val="center"/>
          </w:tcPr>
          <w:p w14:paraId="4DFCA0B4"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559" w:type="dxa"/>
            <w:shd w:val="clear" w:color="auto" w:fill="FFFFFF"/>
            <w:vAlign w:val="center"/>
          </w:tcPr>
          <w:p w14:paraId="6FADE5AA"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276" w:type="dxa"/>
            <w:shd w:val="clear" w:color="auto" w:fill="FFFFFF"/>
            <w:vAlign w:val="center"/>
          </w:tcPr>
          <w:p w14:paraId="7D50A783"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c>
          <w:tcPr>
            <w:tcW w:w="1417" w:type="dxa"/>
            <w:shd w:val="clear" w:color="auto" w:fill="FFFFFF"/>
            <w:vAlign w:val="center"/>
          </w:tcPr>
          <w:p w14:paraId="1A373711"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c>
          <w:tcPr>
            <w:tcW w:w="1559" w:type="dxa"/>
            <w:shd w:val="clear" w:color="auto" w:fill="FFFFFF"/>
            <w:vAlign w:val="center"/>
          </w:tcPr>
          <w:p w14:paraId="53483EFF"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r>
      <w:tr w:rsidR="003C4195" w:rsidRPr="00233FB9" w14:paraId="36115912" w14:textId="77777777" w:rsidTr="000940E6">
        <w:trPr>
          <w:trHeight w:val="693"/>
        </w:trPr>
        <w:tc>
          <w:tcPr>
            <w:tcW w:w="2480" w:type="dxa"/>
            <w:shd w:val="clear" w:color="auto" w:fill="FFE9BF"/>
            <w:vAlign w:val="center"/>
          </w:tcPr>
          <w:p w14:paraId="0E64E2A8" w14:textId="77777777" w:rsidR="00E846EE" w:rsidRPr="00233FB9" w:rsidRDefault="00E846EE" w:rsidP="001B5ACB">
            <w:pPr>
              <w:spacing w:line="276" w:lineRule="auto"/>
              <w:jc w:val="center"/>
              <w:rPr>
                <w:rFonts w:ascii="Arial Narrow" w:hAnsi="Arial Narrow"/>
              </w:rPr>
            </w:pPr>
            <w:r w:rsidRPr="00233FB9">
              <w:rPr>
                <w:rFonts w:ascii="Arial Narrow" w:hAnsi="Arial Narrow" w:cs="Calibri"/>
                <w:b/>
              </w:rPr>
              <w:t>Dane przedsiębiorstwa powiązanego nr…..</w:t>
            </w:r>
          </w:p>
        </w:tc>
        <w:tc>
          <w:tcPr>
            <w:tcW w:w="1418" w:type="dxa"/>
            <w:shd w:val="clear" w:color="auto" w:fill="FFFFFF"/>
            <w:vAlign w:val="center"/>
          </w:tcPr>
          <w:p w14:paraId="4F58049F"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417" w:type="dxa"/>
            <w:shd w:val="clear" w:color="auto" w:fill="FFFFFF"/>
            <w:vAlign w:val="center"/>
          </w:tcPr>
          <w:p w14:paraId="7EB62D70"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559" w:type="dxa"/>
            <w:shd w:val="clear" w:color="auto" w:fill="FFFFFF"/>
            <w:vAlign w:val="center"/>
          </w:tcPr>
          <w:p w14:paraId="2DFA0E2F"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276" w:type="dxa"/>
            <w:shd w:val="clear" w:color="auto" w:fill="FFFFFF"/>
            <w:vAlign w:val="center"/>
          </w:tcPr>
          <w:p w14:paraId="6CFEFB83"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418" w:type="dxa"/>
            <w:shd w:val="clear" w:color="auto" w:fill="FFFFFF"/>
            <w:vAlign w:val="center"/>
          </w:tcPr>
          <w:p w14:paraId="0D03B3A6"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559" w:type="dxa"/>
            <w:shd w:val="clear" w:color="auto" w:fill="FFFFFF"/>
            <w:vAlign w:val="center"/>
          </w:tcPr>
          <w:p w14:paraId="620F9FE0"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276" w:type="dxa"/>
            <w:shd w:val="clear" w:color="auto" w:fill="FFFFFF"/>
            <w:vAlign w:val="center"/>
          </w:tcPr>
          <w:p w14:paraId="0C75338A"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c>
          <w:tcPr>
            <w:tcW w:w="1417" w:type="dxa"/>
            <w:shd w:val="clear" w:color="auto" w:fill="FFFFFF"/>
            <w:vAlign w:val="center"/>
          </w:tcPr>
          <w:p w14:paraId="0746DC79"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c>
          <w:tcPr>
            <w:tcW w:w="1559" w:type="dxa"/>
            <w:shd w:val="clear" w:color="auto" w:fill="FFFFFF"/>
            <w:vAlign w:val="center"/>
          </w:tcPr>
          <w:p w14:paraId="4484CF4B"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r>
      <w:tr w:rsidR="003C4195" w:rsidRPr="00233FB9" w14:paraId="584411BA" w14:textId="77777777" w:rsidTr="000940E6">
        <w:trPr>
          <w:trHeight w:val="824"/>
        </w:trPr>
        <w:tc>
          <w:tcPr>
            <w:tcW w:w="2480" w:type="dxa"/>
            <w:shd w:val="clear" w:color="auto" w:fill="FFE9BF"/>
            <w:vAlign w:val="center"/>
          </w:tcPr>
          <w:p w14:paraId="5292E5CC" w14:textId="77777777" w:rsidR="00E846EE" w:rsidRPr="00233FB9" w:rsidRDefault="00E846EE" w:rsidP="001B5ACB">
            <w:pPr>
              <w:spacing w:line="276" w:lineRule="auto"/>
              <w:jc w:val="center"/>
              <w:rPr>
                <w:rFonts w:ascii="Arial Narrow" w:hAnsi="Arial Narrow" w:cs="Calibri"/>
                <w:b/>
              </w:rPr>
            </w:pPr>
            <w:r w:rsidRPr="00233FB9">
              <w:rPr>
                <w:rFonts w:ascii="Arial Narrow" w:hAnsi="Arial Narrow" w:cs="Calibri"/>
                <w:b/>
              </w:rPr>
              <w:t xml:space="preserve">Dane przedsiębiorstwa powiązanego </w:t>
            </w:r>
            <w:r w:rsidR="009C4CAF" w:rsidRPr="00233FB9">
              <w:rPr>
                <w:rFonts w:ascii="Arial Narrow" w:hAnsi="Arial Narrow" w:cs="Calibri"/>
                <w:b/>
              </w:rPr>
              <w:t xml:space="preserve">nr </w:t>
            </w:r>
            <w:r w:rsidRPr="00233FB9">
              <w:rPr>
                <w:rFonts w:ascii="Arial Narrow" w:hAnsi="Arial Narrow" w:cs="Calibri"/>
                <w:b/>
              </w:rPr>
              <w:t>…..</w:t>
            </w:r>
          </w:p>
        </w:tc>
        <w:tc>
          <w:tcPr>
            <w:tcW w:w="1418" w:type="dxa"/>
            <w:shd w:val="clear" w:color="auto" w:fill="FFFFFF"/>
            <w:vAlign w:val="center"/>
          </w:tcPr>
          <w:p w14:paraId="6886B047"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417" w:type="dxa"/>
            <w:shd w:val="clear" w:color="auto" w:fill="FFFFFF"/>
            <w:vAlign w:val="center"/>
          </w:tcPr>
          <w:p w14:paraId="12258696"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559" w:type="dxa"/>
            <w:shd w:val="clear" w:color="auto" w:fill="FFFFFF"/>
            <w:vAlign w:val="center"/>
          </w:tcPr>
          <w:p w14:paraId="44A8E675"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276" w:type="dxa"/>
            <w:shd w:val="clear" w:color="auto" w:fill="FFFFFF"/>
            <w:vAlign w:val="center"/>
          </w:tcPr>
          <w:p w14:paraId="1E9DF8AA"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418" w:type="dxa"/>
            <w:shd w:val="clear" w:color="auto" w:fill="FFFFFF"/>
            <w:vAlign w:val="center"/>
          </w:tcPr>
          <w:p w14:paraId="2D594349"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559" w:type="dxa"/>
            <w:shd w:val="clear" w:color="auto" w:fill="FFFFFF"/>
            <w:vAlign w:val="center"/>
          </w:tcPr>
          <w:p w14:paraId="547723D5"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276" w:type="dxa"/>
            <w:shd w:val="clear" w:color="auto" w:fill="FFFFFF"/>
            <w:vAlign w:val="center"/>
          </w:tcPr>
          <w:p w14:paraId="79A673D3"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c>
          <w:tcPr>
            <w:tcW w:w="1417" w:type="dxa"/>
            <w:shd w:val="clear" w:color="auto" w:fill="FFFFFF"/>
            <w:vAlign w:val="center"/>
          </w:tcPr>
          <w:p w14:paraId="01B65081"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c>
          <w:tcPr>
            <w:tcW w:w="1559" w:type="dxa"/>
            <w:shd w:val="clear" w:color="auto" w:fill="FFFFFF"/>
            <w:vAlign w:val="center"/>
          </w:tcPr>
          <w:p w14:paraId="4A3B193D"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r>
      <w:tr w:rsidR="003C4195" w:rsidRPr="00233FB9" w14:paraId="3D2D2247" w14:textId="77777777" w:rsidTr="000940E6">
        <w:trPr>
          <w:trHeight w:val="1826"/>
        </w:trPr>
        <w:tc>
          <w:tcPr>
            <w:tcW w:w="2480" w:type="dxa"/>
            <w:shd w:val="clear" w:color="auto" w:fill="BFBFBF"/>
            <w:vAlign w:val="center"/>
          </w:tcPr>
          <w:p w14:paraId="4668F1E0" w14:textId="77777777" w:rsidR="00E846EE" w:rsidRPr="00233FB9" w:rsidRDefault="00E846EE" w:rsidP="001B5ACB">
            <w:pPr>
              <w:spacing w:line="276" w:lineRule="auto"/>
              <w:jc w:val="center"/>
              <w:rPr>
                <w:rFonts w:ascii="Arial Narrow" w:hAnsi="Arial Narrow" w:cs="Calibri"/>
                <w:b/>
              </w:rPr>
            </w:pPr>
            <w:r w:rsidRPr="00233FB9">
              <w:rPr>
                <w:rFonts w:ascii="Arial Narrow" w:hAnsi="Arial Narrow" w:cs="Calibri"/>
                <w:b/>
              </w:rPr>
              <w:t>Zsumowane dane wszystk</w:t>
            </w:r>
            <w:r w:rsidRPr="00233FB9">
              <w:rPr>
                <w:rFonts w:ascii="Arial Narrow" w:hAnsi="Arial Narrow" w:cs="Calibri"/>
                <w:b/>
                <w:i/>
              </w:rPr>
              <w:t>i</w:t>
            </w:r>
            <w:r w:rsidRPr="00233FB9">
              <w:rPr>
                <w:rFonts w:ascii="Arial Narrow" w:hAnsi="Arial Narrow" w:cs="Calibri"/>
                <w:b/>
              </w:rPr>
              <w:t>ch prz</w:t>
            </w:r>
            <w:r w:rsidR="006A3A32" w:rsidRPr="00233FB9">
              <w:rPr>
                <w:rFonts w:ascii="Arial Narrow" w:hAnsi="Arial Narrow" w:cs="Calibri"/>
                <w:b/>
              </w:rPr>
              <w:t>edsiębiorstw po</w:t>
            </w:r>
            <w:r w:rsidRPr="00233FB9">
              <w:rPr>
                <w:rFonts w:ascii="Arial Narrow" w:hAnsi="Arial Narrow" w:cs="Calibri"/>
                <w:b/>
              </w:rPr>
              <w:t>wiązan</w:t>
            </w:r>
            <w:r w:rsidRPr="00233FB9">
              <w:rPr>
                <w:rFonts w:ascii="Arial Narrow" w:hAnsi="Arial Narrow" w:cs="Calibri"/>
                <w:b/>
                <w:shd w:val="clear" w:color="auto" w:fill="BFBFBF"/>
              </w:rPr>
              <w:t>y</w:t>
            </w:r>
            <w:r w:rsidRPr="00233FB9">
              <w:rPr>
                <w:rFonts w:ascii="Arial Narrow" w:hAnsi="Arial Narrow" w:cs="Calibri"/>
                <w:b/>
              </w:rPr>
              <w:t>ch</w:t>
            </w:r>
            <w:r w:rsidR="006A3A32" w:rsidRPr="00233FB9">
              <w:rPr>
                <w:rFonts w:ascii="Arial Narrow" w:hAnsi="Arial Narrow" w:cs="Calibri"/>
                <w:b/>
              </w:rPr>
              <w:t>*</w:t>
            </w:r>
            <w:r w:rsidRPr="00233FB9">
              <w:rPr>
                <w:rFonts w:ascii="Arial Narrow" w:hAnsi="Arial Narrow" w:cs="Calibri"/>
                <w:b/>
              </w:rPr>
              <w:t xml:space="preserve">/Dane wynikające ze skonsolidowanego </w:t>
            </w:r>
            <w:r w:rsidRPr="00233FB9">
              <w:rPr>
                <w:rFonts w:ascii="Arial Narrow" w:hAnsi="Arial Narrow" w:cs="Calibri"/>
                <w:b/>
              </w:rPr>
              <w:lastRenderedPageBreak/>
              <w:t>sprawozdania finansowego przedsiębiorstw powiązanych</w:t>
            </w:r>
            <w:r w:rsidR="006A3A32" w:rsidRPr="00233FB9">
              <w:rPr>
                <w:rFonts w:ascii="Arial Narrow" w:hAnsi="Arial Narrow" w:cs="Calibri"/>
                <w:b/>
              </w:rPr>
              <w:t>*</w:t>
            </w:r>
            <w:r w:rsidRPr="00233FB9">
              <w:rPr>
                <w:rStyle w:val="Odwoanieprzypisukocowego"/>
                <w:rFonts w:ascii="Arial Narrow" w:hAnsi="Arial Narrow"/>
                <w:b/>
              </w:rPr>
              <w:endnoteReference w:id="29"/>
            </w:r>
          </w:p>
          <w:p w14:paraId="4313E808" w14:textId="77777777" w:rsidR="006A3A32" w:rsidRPr="00233FB9" w:rsidRDefault="006A3A32" w:rsidP="001B5ACB">
            <w:pPr>
              <w:spacing w:line="276" w:lineRule="auto"/>
              <w:jc w:val="center"/>
              <w:rPr>
                <w:rFonts w:ascii="Arial Narrow" w:hAnsi="Arial Narrow" w:cs="Calibri"/>
              </w:rPr>
            </w:pPr>
          </w:p>
          <w:p w14:paraId="6DB94396" w14:textId="77777777" w:rsidR="001B5ACB" w:rsidRPr="00233FB9" w:rsidRDefault="001B5ACB" w:rsidP="001B5ACB">
            <w:pPr>
              <w:spacing w:line="276" w:lineRule="auto"/>
              <w:jc w:val="center"/>
              <w:rPr>
                <w:rFonts w:ascii="Arial Narrow" w:hAnsi="Arial Narrow" w:cs="Calibri"/>
              </w:rPr>
            </w:pPr>
          </w:p>
          <w:p w14:paraId="7762B2AC" w14:textId="77777777" w:rsidR="001B5ACB" w:rsidRPr="00233FB9" w:rsidRDefault="001B5ACB" w:rsidP="001B5ACB">
            <w:pPr>
              <w:spacing w:line="276" w:lineRule="auto"/>
              <w:jc w:val="center"/>
              <w:rPr>
                <w:rFonts w:ascii="Arial Narrow" w:hAnsi="Arial Narrow" w:cs="Calibri"/>
              </w:rPr>
            </w:pPr>
          </w:p>
          <w:p w14:paraId="206D60F4" w14:textId="77777777" w:rsidR="001B5ACB" w:rsidRPr="00233FB9" w:rsidRDefault="001B5ACB" w:rsidP="001B5ACB">
            <w:pPr>
              <w:spacing w:line="276" w:lineRule="auto"/>
              <w:jc w:val="center"/>
              <w:rPr>
                <w:rFonts w:ascii="Arial Narrow" w:hAnsi="Arial Narrow" w:cs="Calibri"/>
              </w:rPr>
            </w:pPr>
          </w:p>
          <w:p w14:paraId="1F2D3CD8" w14:textId="77777777" w:rsidR="001B5ACB" w:rsidRPr="00233FB9" w:rsidRDefault="001B5ACB" w:rsidP="001B5ACB">
            <w:pPr>
              <w:spacing w:line="276" w:lineRule="auto"/>
              <w:jc w:val="center"/>
              <w:rPr>
                <w:rFonts w:ascii="Arial Narrow" w:hAnsi="Arial Narrow" w:cs="Calibri"/>
              </w:rPr>
            </w:pPr>
          </w:p>
          <w:p w14:paraId="2583F9E5" w14:textId="77777777" w:rsidR="00E846EE" w:rsidRPr="00233FB9" w:rsidRDefault="006A3A32" w:rsidP="001B5ACB">
            <w:pPr>
              <w:spacing w:line="276" w:lineRule="auto"/>
              <w:jc w:val="center"/>
              <w:rPr>
                <w:rFonts w:ascii="Arial Narrow" w:hAnsi="Arial Narrow" w:cs="Calibri"/>
                <w:b/>
                <w:i/>
              </w:rPr>
            </w:pPr>
            <w:r w:rsidRPr="00233FB9">
              <w:rPr>
                <w:rFonts w:ascii="Arial Narrow" w:hAnsi="Arial Narrow" w:cs="Calibri"/>
                <w:b/>
                <w:i/>
              </w:rPr>
              <w:t>*niepotrzebne skreślić</w:t>
            </w:r>
          </w:p>
        </w:tc>
        <w:tc>
          <w:tcPr>
            <w:tcW w:w="1418" w:type="dxa"/>
            <w:shd w:val="clear" w:color="auto" w:fill="F2F2F2"/>
            <w:vAlign w:val="center"/>
          </w:tcPr>
          <w:p w14:paraId="53168E59"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417" w:type="dxa"/>
            <w:shd w:val="clear" w:color="auto" w:fill="F2F2F2"/>
            <w:vAlign w:val="center"/>
          </w:tcPr>
          <w:p w14:paraId="235FC31A" w14:textId="77777777" w:rsidR="00E846EE" w:rsidRPr="00233FB9" w:rsidRDefault="00E846EE" w:rsidP="009C4CAF">
            <w:pPr>
              <w:pStyle w:val="Nagwek3"/>
              <w:spacing w:before="0" w:line="276" w:lineRule="auto"/>
              <w:jc w:val="center"/>
              <w:rPr>
                <w:rFonts w:ascii="Arial Narrow" w:hAnsi="Arial Narrow"/>
                <w:color w:val="auto"/>
              </w:rPr>
            </w:pPr>
          </w:p>
        </w:tc>
        <w:tc>
          <w:tcPr>
            <w:tcW w:w="1559" w:type="dxa"/>
            <w:shd w:val="clear" w:color="auto" w:fill="F2F2F2"/>
            <w:vAlign w:val="center"/>
          </w:tcPr>
          <w:p w14:paraId="2BCC7CF6"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276" w:type="dxa"/>
            <w:shd w:val="clear" w:color="auto" w:fill="F2F2F2"/>
            <w:vAlign w:val="center"/>
          </w:tcPr>
          <w:p w14:paraId="5EE2ABE7"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418" w:type="dxa"/>
            <w:shd w:val="clear" w:color="auto" w:fill="F2F2F2"/>
            <w:vAlign w:val="center"/>
          </w:tcPr>
          <w:p w14:paraId="38E9A226"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559" w:type="dxa"/>
            <w:shd w:val="clear" w:color="auto" w:fill="F2F2F2"/>
            <w:vAlign w:val="center"/>
          </w:tcPr>
          <w:p w14:paraId="75FE4E7D" w14:textId="77777777" w:rsidR="00E846EE" w:rsidRPr="00233FB9" w:rsidRDefault="00E846EE" w:rsidP="009C4CAF">
            <w:pPr>
              <w:pStyle w:val="Tekstprzypisudolnego"/>
              <w:spacing w:line="276" w:lineRule="auto"/>
              <w:jc w:val="center"/>
              <w:rPr>
                <w:rFonts w:ascii="Arial Narrow" w:hAnsi="Arial Narrow" w:cs="Calibri"/>
                <w:b/>
                <w:sz w:val="22"/>
                <w:szCs w:val="22"/>
              </w:rPr>
            </w:pPr>
          </w:p>
        </w:tc>
        <w:tc>
          <w:tcPr>
            <w:tcW w:w="1276" w:type="dxa"/>
            <w:shd w:val="clear" w:color="auto" w:fill="F2F2F2"/>
            <w:vAlign w:val="center"/>
          </w:tcPr>
          <w:p w14:paraId="38160493"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c>
          <w:tcPr>
            <w:tcW w:w="1417" w:type="dxa"/>
            <w:shd w:val="clear" w:color="auto" w:fill="F2F2F2"/>
            <w:vAlign w:val="center"/>
          </w:tcPr>
          <w:p w14:paraId="3FBA5C49"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c>
          <w:tcPr>
            <w:tcW w:w="1559" w:type="dxa"/>
            <w:shd w:val="clear" w:color="auto" w:fill="F2F2F2"/>
            <w:vAlign w:val="center"/>
          </w:tcPr>
          <w:p w14:paraId="6B733109" w14:textId="77777777" w:rsidR="00E846EE" w:rsidRPr="00233FB9" w:rsidRDefault="00E846EE" w:rsidP="009C4CAF">
            <w:pPr>
              <w:pStyle w:val="Tekstprzypisudolnego"/>
              <w:spacing w:line="276" w:lineRule="auto"/>
              <w:jc w:val="center"/>
              <w:rPr>
                <w:rFonts w:ascii="Arial Narrow" w:hAnsi="Arial Narrow" w:cs="Calibri"/>
                <w:b/>
                <w:bCs/>
                <w:sz w:val="22"/>
                <w:szCs w:val="22"/>
              </w:rPr>
            </w:pPr>
          </w:p>
        </w:tc>
      </w:tr>
    </w:tbl>
    <w:p w14:paraId="0788C8F3" w14:textId="77777777" w:rsidR="00721542" w:rsidRPr="00233FB9" w:rsidRDefault="00721542" w:rsidP="00721542">
      <w:pPr>
        <w:autoSpaceDE w:val="0"/>
        <w:autoSpaceDN w:val="0"/>
        <w:adjustRightInd w:val="0"/>
        <w:spacing w:line="276" w:lineRule="auto"/>
        <w:ind w:left="9204" w:firstLine="708"/>
        <w:jc w:val="right"/>
        <w:rPr>
          <w:rFonts w:ascii="Arial Narrow" w:hAnsi="Arial Narrow" w:cs="Calibri"/>
          <w:bCs/>
        </w:rPr>
      </w:pPr>
    </w:p>
    <w:p w14:paraId="33092DA0" w14:textId="77777777" w:rsidR="001B47A5" w:rsidRPr="00233FB9" w:rsidRDefault="001B47A5" w:rsidP="00721542">
      <w:pPr>
        <w:autoSpaceDE w:val="0"/>
        <w:autoSpaceDN w:val="0"/>
        <w:adjustRightInd w:val="0"/>
        <w:spacing w:line="276" w:lineRule="auto"/>
        <w:ind w:left="9204" w:firstLine="708"/>
        <w:jc w:val="right"/>
        <w:rPr>
          <w:rFonts w:ascii="Arial Narrow" w:hAnsi="Arial Narrow" w:cs="Calibri"/>
          <w:bCs/>
        </w:rPr>
      </w:pPr>
    </w:p>
    <w:p w14:paraId="022817D7" w14:textId="77777777" w:rsidR="001B47A5" w:rsidRPr="00233FB9" w:rsidRDefault="001B47A5" w:rsidP="00721542">
      <w:pPr>
        <w:autoSpaceDE w:val="0"/>
        <w:autoSpaceDN w:val="0"/>
        <w:adjustRightInd w:val="0"/>
        <w:spacing w:line="276" w:lineRule="auto"/>
        <w:ind w:left="9204" w:firstLine="708"/>
        <w:jc w:val="right"/>
        <w:rPr>
          <w:rFonts w:ascii="Arial Narrow" w:hAnsi="Arial Narrow" w:cs="Calibri"/>
          <w:bCs/>
        </w:rPr>
      </w:pPr>
    </w:p>
    <w:p w14:paraId="30FBF963" w14:textId="77777777" w:rsidR="000940E6" w:rsidRPr="00233FB9" w:rsidRDefault="000940E6" w:rsidP="00721542">
      <w:pPr>
        <w:autoSpaceDE w:val="0"/>
        <w:autoSpaceDN w:val="0"/>
        <w:adjustRightInd w:val="0"/>
        <w:spacing w:line="276" w:lineRule="auto"/>
        <w:ind w:left="9204" w:firstLine="708"/>
        <w:jc w:val="right"/>
        <w:rPr>
          <w:rFonts w:ascii="Arial Narrow" w:hAnsi="Arial Narrow" w:cs="Calibri"/>
          <w:bCs/>
        </w:rPr>
      </w:pPr>
    </w:p>
    <w:p w14:paraId="2591CCE0" w14:textId="77777777" w:rsidR="00721542" w:rsidRPr="00233FB9" w:rsidRDefault="00721542" w:rsidP="00721542">
      <w:pPr>
        <w:autoSpaceDE w:val="0"/>
        <w:autoSpaceDN w:val="0"/>
        <w:adjustRightInd w:val="0"/>
        <w:spacing w:line="276" w:lineRule="auto"/>
        <w:ind w:left="9204" w:firstLine="708"/>
        <w:jc w:val="right"/>
        <w:rPr>
          <w:rFonts w:ascii="Arial Narrow" w:hAnsi="Arial Narrow" w:cs="Calibri"/>
          <w:bCs/>
        </w:rPr>
      </w:pPr>
      <w:r w:rsidRPr="00233FB9">
        <w:rPr>
          <w:rFonts w:ascii="Arial Narrow" w:hAnsi="Arial Narrow" w:cs="Calibri"/>
          <w:bCs/>
        </w:rPr>
        <w:t>………………………………………</w:t>
      </w:r>
    </w:p>
    <w:p w14:paraId="656D627F" w14:textId="5C547E52" w:rsidR="00721542" w:rsidRPr="00233FB9" w:rsidRDefault="00721542" w:rsidP="00721542">
      <w:pPr>
        <w:autoSpaceDE w:val="0"/>
        <w:autoSpaceDN w:val="0"/>
        <w:adjustRightInd w:val="0"/>
        <w:spacing w:line="276" w:lineRule="auto"/>
        <w:ind w:left="9204" w:firstLine="708"/>
        <w:jc w:val="right"/>
        <w:rPr>
          <w:rFonts w:ascii="Arial Narrow" w:hAnsi="Arial Narrow" w:cs="Calibri"/>
          <w:bCs/>
          <w:vertAlign w:val="superscript"/>
        </w:rPr>
      </w:pPr>
      <w:r w:rsidRPr="00233FB9">
        <w:rPr>
          <w:rFonts w:ascii="Arial Narrow" w:hAnsi="Arial Narrow" w:cs="Calibri"/>
          <w:bCs/>
          <w:vertAlign w:val="superscript"/>
        </w:rPr>
        <w:t>Data i podpis</w:t>
      </w:r>
      <w:r w:rsidR="007A7ECD" w:rsidRPr="00233FB9">
        <w:rPr>
          <w:rFonts w:ascii="Arial Narrow" w:hAnsi="Arial Narrow" w:cs="Calibri"/>
          <w:bCs/>
          <w:vertAlign w:val="superscript"/>
        </w:rPr>
        <w:t xml:space="preserve"> </w:t>
      </w:r>
      <w:r w:rsidR="007A7ECD" w:rsidRPr="00233FB9">
        <w:rPr>
          <w:rFonts w:ascii="Arial Narrow" w:hAnsi="Arial Narrow" w:cs="Calibri"/>
          <w:iCs/>
          <w:vertAlign w:val="superscript"/>
        </w:rPr>
        <w:t>Wnioskodawcy</w:t>
      </w:r>
    </w:p>
    <w:p w14:paraId="30689A06" w14:textId="77777777" w:rsidR="000E0894" w:rsidRPr="00233FB9" w:rsidRDefault="000E0894">
      <w:pPr>
        <w:jc w:val="left"/>
        <w:rPr>
          <w:rFonts w:ascii="Arial Narrow" w:hAnsi="Arial Narrow" w:cs="Calibri"/>
          <w:bCs/>
          <w:vertAlign w:val="superscript"/>
        </w:rPr>
        <w:sectPr w:rsidR="000E0894" w:rsidRPr="00233FB9" w:rsidSect="00D87C76">
          <w:headerReference w:type="default" r:id="rId15"/>
          <w:footerReference w:type="default" r:id="rId16"/>
          <w:endnotePr>
            <w:numFmt w:val="decimal"/>
          </w:endnotePr>
          <w:pgSz w:w="16838" w:h="11906" w:orient="landscape"/>
          <w:pgMar w:top="1418" w:right="1418" w:bottom="1418" w:left="1418" w:header="708" w:footer="113" w:gutter="0"/>
          <w:cols w:space="708"/>
          <w:docGrid w:linePitch="360"/>
        </w:sectPr>
      </w:pPr>
    </w:p>
    <w:p w14:paraId="37E9A3A2" w14:textId="385175E0" w:rsidR="000E0894" w:rsidRPr="00233FB9" w:rsidRDefault="000E0894" w:rsidP="000E0894">
      <w:pPr>
        <w:pStyle w:val="Akapitzlist"/>
        <w:autoSpaceDE w:val="0"/>
        <w:autoSpaceDN w:val="0"/>
        <w:adjustRightInd w:val="0"/>
        <w:spacing w:line="276" w:lineRule="auto"/>
        <w:ind w:left="0"/>
        <w:jc w:val="center"/>
        <w:rPr>
          <w:rFonts w:ascii="Arial Narrow" w:hAnsi="Arial Narrow" w:cs="Calibri"/>
          <w:b/>
          <w:bCs/>
        </w:rPr>
      </w:pPr>
      <w:r w:rsidRPr="00233FB9">
        <w:rPr>
          <w:rFonts w:ascii="Arial Narrow" w:hAnsi="Arial Narrow" w:cs="Calibri"/>
          <w:b/>
          <w:bCs/>
        </w:rPr>
        <w:lastRenderedPageBreak/>
        <w:t>ZAŁĄCZNIK 4</w:t>
      </w:r>
      <w:r w:rsidR="00224EE9" w:rsidRPr="00233FB9">
        <w:rPr>
          <w:rFonts w:ascii="Arial Narrow" w:hAnsi="Arial Narrow" w:cs="Calibri"/>
          <w:b/>
          <w:bCs/>
        </w:rPr>
        <w:t>A</w:t>
      </w:r>
      <w:r w:rsidRPr="00233FB9">
        <w:rPr>
          <w:rFonts w:ascii="Arial Narrow" w:hAnsi="Arial Narrow" w:cs="Calibri"/>
          <w:b/>
          <w:bCs/>
        </w:rPr>
        <w:t xml:space="preserve"> DO OŚWIAD</w:t>
      </w:r>
      <w:r w:rsidR="0018451C" w:rsidRPr="00233FB9">
        <w:rPr>
          <w:rFonts w:ascii="Arial Narrow" w:hAnsi="Arial Narrow" w:cs="Calibri"/>
          <w:b/>
          <w:bCs/>
        </w:rPr>
        <w:t>CZENIA O SPEŁNIANIU KRYTERIÓW MŚ</w:t>
      </w:r>
      <w:r w:rsidRPr="00233FB9">
        <w:rPr>
          <w:rFonts w:ascii="Arial Narrow" w:hAnsi="Arial Narrow" w:cs="Calibri"/>
          <w:b/>
          <w:bCs/>
        </w:rPr>
        <w:t>P</w:t>
      </w:r>
    </w:p>
    <w:p w14:paraId="19375452" w14:textId="563D9FDE" w:rsidR="000E0894" w:rsidRPr="00233FB9" w:rsidRDefault="000E0894" w:rsidP="000E0894">
      <w:pPr>
        <w:autoSpaceDE w:val="0"/>
        <w:autoSpaceDN w:val="0"/>
        <w:adjustRightInd w:val="0"/>
        <w:spacing w:line="276" w:lineRule="auto"/>
        <w:jc w:val="center"/>
        <w:rPr>
          <w:rFonts w:ascii="Arial Narrow" w:hAnsi="Arial Narrow" w:cs="Calibri"/>
          <w:b/>
          <w:bCs/>
        </w:rPr>
      </w:pPr>
      <w:r w:rsidRPr="00233FB9">
        <w:rPr>
          <w:rFonts w:ascii="Arial Narrow" w:hAnsi="Arial Narrow" w:cs="Calibri"/>
          <w:b/>
          <w:bCs/>
        </w:rPr>
        <w:t xml:space="preserve">- INFORMACJE PRZEDSTAWIANE PRZEZ </w:t>
      </w:r>
      <w:r w:rsidR="00874F43" w:rsidRPr="00233FB9">
        <w:rPr>
          <w:rFonts w:ascii="Arial Narrow" w:hAnsi="Arial Narrow" w:cs="Calibri"/>
          <w:b/>
          <w:bCs/>
        </w:rPr>
        <w:t>WSPÓLNIKA</w:t>
      </w:r>
      <w:r w:rsidR="00D56E82" w:rsidRPr="00233FB9">
        <w:rPr>
          <w:rFonts w:ascii="Arial Narrow" w:hAnsi="Arial Narrow" w:cs="Calibri"/>
          <w:b/>
          <w:bCs/>
        </w:rPr>
        <w:t>/</w:t>
      </w:r>
      <w:r w:rsidR="00A958FD" w:rsidRPr="00233FB9">
        <w:rPr>
          <w:rFonts w:ascii="Arial Narrow" w:hAnsi="Arial Narrow" w:cs="Calibri"/>
          <w:b/>
          <w:bCs/>
        </w:rPr>
        <w:t xml:space="preserve"> </w:t>
      </w:r>
      <w:r w:rsidR="00D56E82" w:rsidRPr="00233FB9">
        <w:rPr>
          <w:rFonts w:ascii="Arial Narrow" w:hAnsi="Arial Narrow" w:cs="Calibri"/>
          <w:b/>
          <w:bCs/>
        </w:rPr>
        <w:t>UDZIAŁOWCA</w:t>
      </w:r>
      <w:r w:rsidR="00A958FD" w:rsidRPr="00233FB9">
        <w:rPr>
          <w:rFonts w:ascii="Arial Narrow" w:hAnsi="Arial Narrow" w:cs="Calibri"/>
          <w:b/>
          <w:bCs/>
        </w:rPr>
        <w:t xml:space="preserve">/ </w:t>
      </w:r>
      <w:r w:rsidR="00D56E82" w:rsidRPr="00233FB9">
        <w:rPr>
          <w:rFonts w:ascii="Arial Narrow" w:hAnsi="Arial Narrow" w:cs="Calibri"/>
          <w:b/>
          <w:bCs/>
        </w:rPr>
        <w:t>AKCJONARIUSZA WNIOSKODAWCY</w:t>
      </w:r>
      <w:r w:rsidR="003573FF" w:rsidRPr="00233FB9">
        <w:rPr>
          <w:rStyle w:val="Odwoanieprzypisudolnego"/>
          <w:rFonts w:ascii="Arial Narrow" w:hAnsi="Arial Narrow" w:cs="Calibri"/>
          <w:b/>
          <w:bCs/>
        </w:rPr>
        <w:footnoteReference w:customMarkFollows="1" w:id="1"/>
        <w:sym w:font="Symbol" w:char="F02A"/>
      </w:r>
      <w:r w:rsidR="00874F43" w:rsidRPr="00233FB9">
        <w:rPr>
          <w:rFonts w:ascii="Arial Narrow" w:hAnsi="Arial Narrow" w:cs="Calibri"/>
          <w:b/>
          <w:bCs/>
        </w:rPr>
        <w:t xml:space="preserve"> (</w:t>
      </w:r>
      <w:r w:rsidR="00D56E82" w:rsidRPr="00233FB9">
        <w:rPr>
          <w:rFonts w:ascii="Arial Narrow" w:hAnsi="Arial Narrow" w:cs="Calibri"/>
          <w:b/>
          <w:bCs/>
        </w:rPr>
        <w:t>DOTYCZY OSÓB FIZYCZNYCH</w:t>
      </w:r>
      <w:r w:rsidR="00874F43" w:rsidRPr="00233FB9">
        <w:rPr>
          <w:rFonts w:ascii="Arial Narrow" w:hAnsi="Arial Narrow" w:cs="Calibri"/>
          <w:b/>
          <w:bCs/>
        </w:rPr>
        <w:t>)</w:t>
      </w:r>
    </w:p>
    <w:p w14:paraId="7AAA98CA" w14:textId="69CD19CD" w:rsidR="005A08AA" w:rsidRPr="00233FB9" w:rsidRDefault="005A08AA" w:rsidP="000E0894">
      <w:pPr>
        <w:autoSpaceDE w:val="0"/>
        <w:autoSpaceDN w:val="0"/>
        <w:adjustRightInd w:val="0"/>
        <w:spacing w:line="276" w:lineRule="auto"/>
        <w:jc w:val="center"/>
        <w:rPr>
          <w:rFonts w:ascii="Arial Narrow" w:hAnsi="Arial Narrow" w:cs="Calibri"/>
          <w:i/>
          <w:sz w:val="20"/>
          <w:szCs w:val="20"/>
        </w:rPr>
      </w:pPr>
      <w:r w:rsidRPr="00233FB9">
        <w:rPr>
          <w:rFonts w:ascii="Arial Narrow" w:hAnsi="Arial Narrow" w:cs="Calibri"/>
          <w:bCs/>
          <w:i/>
          <w:sz w:val="20"/>
          <w:szCs w:val="20"/>
        </w:rPr>
        <w:t xml:space="preserve">(Informacje </w:t>
      </w:r>
      <w:r w:rsidR="004E4781" w:rsidRPr="00233FB9">
        <w:rPr>
          <w:rFonts w:ascii="Arial Narrow" w:hAnsi="Arial Narrow" w:cs="Calibri"/>
          <w:bCs/>
          <w:i/>
          <w:sz w:val="20"/>
          <w:szCs w:val="20"/>
        </w:rPr>
        <w:t>należy przedstawić</w:t>
      </w:r>
      <w:r w:rsidRPr="00233FB9">
        <w:rPr>
          <w:rFonts w:ascii="Arial Narrow" w:hAnsi="Arial Narrow" w:cs="Calibri"/>
          <w:bCs/>
          <w:i/>
          <w:sz w:val="20"/>
          <w:szCs w:val="20"/>
        </w:rPr>
        <w:t xml:space="preserve"> za trzy ostatnie okresy sprawozdawcze </w:t>
      </w:r>
      <w:r w:rsidR="00A94854" w:rsidRPr="00233FB9">
        <w:rPr>
          <w:rFonts w:ascii="Arial Narrow" w:hAnsi="Arial Narrow" w:cs="Calibri"/>
          <w:bCs/>
          <w:i/>
          <w:sz w:val="20"/>
          <w:szCs w:val="20"/>
        </w:rPr>
        <w:br/>
      </w:r>
      <w:r w:rsidRPr="00233FB9">
        <w:rPr>
          <w:rFonts w:ascii="Arial Narrow" w:hAnsi="Arial Narrow" w:cs="Calibri"/>
          <w:bCs/>
          <w:i/>
          <w:sz w:val="20"/>
          <w:szCs w:val="20"/>
        </w:rPr>
        <w:t>zgodne z Pkt. 3 „</w:t>
      </w:r>
      <w:r w:rsidRPr="00233FB9">
        <w:rPr>
          <w:rFonts w:ascii="Arial Narrow" w:hAnsi="Arial Narrow"/>
          <w:bCs/>
          <w:i/>
          <w:sz w:val="20"/>
          <w:szCs w:val="20"/>
        </w:rPr>
        <w:t>Dane historyczne dot. statusu przedsiębiorcy”)</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954"/>
        <w:gridCol w:w="1134"/>
        <w:gridCol w:w="142"/>
        <w:gridCol w:w="1701"/>
      </w:tblGrid>
      <w:tr w:rsidR="00233FB9" w:rsidRPr="00233FB9" w14:paraId="0F3D20F0" w14:textId="77777777" w:rsidTr="000940E6">
        <w:trPr>
          <w:trHeight w:val="395"/>
        </w:trPr>
        <w:tc>
          <w:tcPr>
            <w:tcW w:w="9640" w:type="dxa"/>
            <w:gridSpan w:val="5"/>
            <w:shd w:val="clear" w:color="auto" w:fill="F6B500"/>
            <w:vAlign w:val="center"/>
          </w:tcPr>
          <w:p w14:paraId="7DB476C3" w14:textId="236CD4BC" w:rsidR="000E0894" w:rsidRPr="00233FB9" w:rsidRDefault="006D780E" w:rsidP="006D780E">
            <w:pPr>
              <w:numPr>
                <w:ilvl w:val="0"/>
                <w:numId w:val="9"/>
              </w:numPr>
              <w:spacing w:before="120" w:line="276" w:lineRule="auto"/>
              <w:ind w:left="214" w:hanging="220"/>
              <w:rPr>
                <w:rFonts w:ascii="Arial Narrow" w:hAnsi="Arial Narrow"/>
                <w:b/>
                <w:bCs/>
              </w:rPr>
            </w:pPr>
            <w:r w:rsidRPr="00233FB9">
              <w:rPr>
                <w:rFonts w:ascii="Arial Narrow" w:hAnsi="Arial Narrow"/>
                <w:b/>
                <w:bCs/>
              </w:rPr>
              <w:t>Dane (Imię i nazwisko</w:t>
            </w:r>
            <w:r w:rsidR="004E4781" w:rsidRPr="00233FB9">
              <w:rPr>
                <w:rFonts w:ascii="Arial Narrow" w:hAnsi="Arial Narrow"/>
                <w:b/>
                <w:bCs/>
              </w:rPr>
              <w:t>)</w:t>
            </w:r>
          </w:p>
        </w:tc>
      </w:tr>
      <w:tr w:rsidR="00233FB9" w:rsidRPr="00233FB9" w14:paraId="2B553CF3" w14:textId="77777777" w:rsidTr="000940E6">
        <w:trPr>
          <w:trHeight w:val="238"/>
        </w:trPr>
        <w:tc>
          <w:tcPr>
            <w:tcW w:w="9640" w:type="dxa"/>
            <w:gridSpan w:val="5"/>
            <w:shd w:val="clear" w:color="auto" w:fill="auto"/>
            <w:vAlign w:val="center"/>
          </w:tcPr>
          <w:p w14:paraId="372541AC" w14:textId="77777777" w:rsidR="005A08AA" w:rsidRPr="00233FB9" w:rsidRDefault="005A08AA" w:rsidP="005A08AA">
            <w:pPr>
              <w:spacing w:line="276" w:lineRule="auto"/>
              <w:rPr>
                <w:rFonts w:ascii="Arial Narrow" w:hAnsi="Arial Narrow"/>
                <w:b/>
                <w:bCs/>
              </w:rPr>
            </w:pPr>
          </w:p>
        </w:tc>
      </w:tr>
      <w:tr w:rsidR="00233FB9" w:rsidRPr="00233FB9" w14:paraId="375EA254" w14:textId="77777777" w:rsidTr="000940E6">
        <w:trPr>
          <w:trHeight w:val="396"/>
        </w:trPr>
        <w:tc>
          <w:tcPr>
            <w:tcW w:w="7797" w:type="dxa"/>
            <w:gridSpan w:val="3"/>
            <w:shd w:val="clear" w:color="auto" w:fill="FFC000"/>
            <w:vAlign w:val="center"/>
          </w:tcPr>
          <w:p w14:paraId="3FFDAE87" w14:textId="15AB0108" w:rsidR="00863629" w:rsidRPr="00233FB9" w:rsidRDefault="00863629" w:rsidP="00BD4253">
            <w:pPr>
              <w:pStyle w:val="Akapitzlist"/>
              <w:numPr>
                <w:ilvl w:val="0"/>
                <w:numId w:val="9"/>
              </w:numPr>
              <w:tabs>
                <w:tab w:val="left" w:pos="247"/>
              </w:tabs>
              <w:spacing w:before="120" w:line="276" w:lineRule="auto"/>
              <w:ind w:left="72" w:hanging="72"/>
              <w:rPr>
                <w:rFonts w:ascii="Arial Narrow" w:hAnsi="Arial Narrow"/>
                <w:b/>
                <w:bCs/>
              </w:rPr>
            </w:pPr>
            <w:r w:rsidRPr="00233FB9">
              <w:rPr>
                <w:rFonts w:ascii="Arial Narrow" w:hAnsi="Arial Narrow"/>
                <w:b/>
                <w:bCs/>
              </w:rPr>
              <w:t xml:space="preserve">Ile </w:t>
            </w:r>
            <w:r w:rsidR="009229CB" w:rsidRPr="00233FB9">
              <w:rPr>
                <w:rFonts w:ascii="Arial Narrow" w:hAnsi="Arial Narrow"/>
                <w:b/>
                <w:bCs/>
              </w:rPr>
              <w:t>% kapitału lub praw</w:t>
            </w:r>
            <w:r w:rsidRPr="00233FB9">
              <w:rPr>
                <w:rFonts w:ascii="Arial Narrow" w:hAnsi="Arial Narrow"/>
                <w:b/>
                <w:bCs/>
              </w:rPr>
              <w:t xml:space="preserve"> głosu posiada</w:t>
            </w:r>
            <w:r w:rsidR="00790946" w:rsidRPr="00233FB9">
              <w:rPr>
                <w:rFonts w:ascii="Arial Narrow" w:hAnsi="Arial Narrow"/>
                <w:b/>
                <w:bCs/>
              </w:rPr>
              <w:t>ł</w:t>
            </w:r>
            <w:r w:rsidRPr="00233FB9">
              <w:rPr>
                <w:rFonts w:ascii="Arial Narrow" w:hAnsi="Arial Narrow"/>
                <w:b/>
                <w:bCs/>
              </w:rPr>
              <w:t xml:space="preserve"> wspólnik</w:t>
            </w:r>
            <w:r w:rsidR="00D56E82" w:rsidRPr="00233FB9">
              <w:rPr>
                <w:rFonts w:ascii="Arial Narrow" w:hAnsi="Arial Narrow"/>
                <w:b/>
                <w:bCs/>
              </w:rPr>
              <w:t>/ udziałowiec/ akcjonariusz</w:t>
            </w:r>
            <w:r w:rsidRPr="00233FB9">
              <w:rPr>
                <w:rFonts w:ascii="Arial Narrow" w:hAnsi="Arial Narrow"/>
                <w:b/>
                <w:bCs/>
              </w:rPr>
              <w:t xml:space="preserve"> </w:t>
            </w:r>
            <w:r w:rsidR="00D56E82" w:rsidRPr="00233FB9">
              <w:rPr>
                <w:rFonts w:ascii="Arial Narrow" w:hAnsi="Arial Narrow"/>
                <w:b/>
                <w:bCs/>
              </w:rPr>
              <w:br/>
            </w:r>
            <w:r w:rsidRPr="00233FB9">
              <w:rPr>
                <w:rFonts w:ascii="Arial Narrow" w:hAnsi="Arial Narrow"/>
                <w:b/>
                <w:bCs/>
              </w:rPr>
              <w:t>w przedsiębiorstwie Wnioskodawcy?</w:t>
            </w:r>
          </w:p>
        </w:tc>
        <w:tc>
          <w:tcPr>
            <w:tcW w:w="1843" w:type="dxa"/>
            <w:gridSpan w:val="2"/>
            <w:vAlign w:val="center"/>
          </w:tcPr>
          <w:p w14:paraId="021D414C" w14:textId="77777777" w:rsidR="00863629" w:rsidRPr="00233FB9" w:rsidRDefault="00863629" w:rsidP="005D14E7">
            <w:pPr>
              <w:spacing w:line="276" w:lineRule="auto"/>
              <w:ind w:left="497" w:hanging="284"/>
              <w:jc w:val="left"/>
              <w:rPr>
                <w:rFonts w:ascii="Arial Narrow" w:hAnsi="Arial Narrow" w:cs="Calibri"/>
                <w:bCs/>
              </w:rPr>
            </w:pPr>
          </w:p>
        </w:tc>
      </w:tr>
      <w:tr w:rsidR="00233FB9" w:rsidRPr="00233FB9" w14:paraId="7EF6B724" w14:textId="77777777" w:rsidTr="000940E6">
        <w:trPr>
          <w:trHeight w:val="392"/>
        </w:trPr>
        <w:tc>
          <w:tcPr>
            <w:tcW w:w="7797" w:type="dxa"/>
            <w:gridSpan w:val="3"/>
            <w:shd w:val="clear" w:color="auto" w:fill="FFC000"/>
            <w:vAlign w:val="center"/>
          </w:tcPr>
          <w:p w14:paraId="56CF0979" w14:textId="5C533D16" w:rsidR="00757A0A" w:rsidRPr="00233FB9" w:rsidRDefault="00BD23BA" w:rsidP="0018451C">
            <w:pPr>
              <w:pStyle w:val="Akapitzlist"/>
              <w:numPr>
                <w:ilvl w:val="0"/>
                <w:numId w:val="9"/>
              </w:numPr>
              <w:spacing w:line="276" w:lineRule="auto"/>
              <w:ind w:left="214" w:hanging="218"/>
              <w:jc w:val="left"/>
              <w:rPr>
                <w:rFonts w:ascii="Arial Narrow" w:hAnsi="Arial Narrow"/>
                <w:bCs/>
              </w:rPr>
            </w:pPr>
            <w:r w:rsidRPr="00233FB9">
              <w:rPr>
                <w:rFonts w:ascii="Arial Narrow" w:hAnsi="Arial Narrow"/>
                <w:b/>
                <w:bCs/>
              </w:rPr>
              <w:t>Czy wspólnik</w:t>
            </w:r>
            <w:r w:rsidR="00D56E82" w:rsidRPr="00233FB9">
              <w:rPr>
                <w:rFonts w:ascii="Arial Narrow" w:hAnsi="Arial Narrow"/>
                <w:b/>
                <w:bCs/>
              </w:rPr>
              <w:t>/ udziałowiec/ akcjonariusz</w:t>
            </w:r>
            <w:r w:rsidRPr="00233FB9">
              <w:rPr>
                <w:rFonts w:ascii="Arial Narrow" w:hAnsi="Arial Narrow"/>
                <w:b/>
                <w:bCs/>
              </w:rPr>
              <w:t xml:space="preserve"> </w:t>
            </w:r>
            <w:r w:rsidR="00863629" w:rsidRPr="00233FB9">
              <w:rPr>
                <w:rFonts w:ascii="Arial Narrow" w:hAnsi="Arial Narrow"/>
                <w:b/>
                <w:bCs/>
              </w:rPr>
              <w:t>Wnioskodawcy</w:t>
            </w:r>
            <w:r w:rsidR="009229CB" w:rsidRPr="00233FB9">
              <w:rPr>
                <w:rFonts w:ascii="Arial Narrow" w:hAnsi="Arial Narrow"/>
                <w:b/>
                <w:bCs/>
              </w:rPr>
              <w:t>:</w:t>
            </w:r>
            <w:r w:rsidR="00863629" w:rsidRPr="00233FB9">
              <w:rPr>
                <w:rFonts w:ascii="Arial Narrow" w:hAnsi="Arial Narrow"/>
                <w:b/>
                <w:bCs/>
              </w:rPr>
              <w:t xml:space="preserve"> </w:t>
            </w:r>
          </w:p>
        </w:tc>
        <w:tc>
          <w:tcPr>
            <w:tcW w:w="1843" w:type="dxa"/>
            <w:gridSpan w:val="2"/>
            <w:vAlign w:val="center"/>
          </w:tcPr>
          <w:p w14:paraId="3DB25F16" w14:textId="77CAE22B" w:rsidR="00BD23BA" w:rsidRPr="00233FB9" w:rsidRDefault="00BD23BA" w:rsidP="005D14E7">
            <w:pPr>
              <w:tabs>
                <w:tab w:val="left" w:pos="780"/>
                <w:tab w:val="left" w:pos="834"/>
                <w:tab w:val="left" w:pos="1489"/>
              </w:tabs>
              <w:spacing w:line="276" w:lineRule="auto"/>
              <w:ind w:left="213"/>
              <w:rPr>
                <w:rFonts w:ascii="Arial Narrow" w:hAnsi="Arial Narrow"/>
                <w:bCs/>
              </w:rPr>
            </w:pPr>
          </w:p>
        </w:tc>
      </w:tr>
      <w:tr w:rsidR="00233FB9" w:rsidRPr="00233FB9" w14:paraId="7D71F0E1" w14:textId="77777777" w:rsidTr="0003236C">
        <w:trPr>
          <w:trHeight w:val="712"/>
        </w:trPr>
        <w:tc>
          <w:tcPr>
            <w:tcW w:w="7797" w:type="dxa"/>
            <w:gridSpan w:val="3"/>
            <w:shd w:val="clear" w:color="auto" w:fill="FFE9BF"/>
            <w:vAlign w:val="center"/>
          </w:tcPr>
          <w:p w14:paraId="4B29A76C" w14:textId="77777777" w:rsidR="009229CB" w:rsidRPr="00233FB9" w:rsidRDefault="00224EE9" w:rsidP="00BD4253">
            <w:pPr>
              <w:spacing w:line="276" w:lineRule="auto"/>
              <w:jc w:val="left"/>
              <w:rPr>
                <w:rFonts w:ascii="Arial Narrow" w:hAnsi="Arial Narrow"/>
                <w:bCs/>
              </w:rPr>
            </w:pPr>
            <w:r w:rsidRPr="00233FB9">
              <w:rPr>
                <w:rFonts w:ascii="Arial Narrow" w:hAnsi="Arial Narrow"/>
                <w:b/>
                <w:bCs/>
              </w:rPr>
              <w:t>3</w:t>
            </w:r>
            <w:r w:rsidR="009229CB" w:rsidRPr="00233FB9">
              <w:rPr>
                <w:rFonts w:ascii="Arial Narrow" w:hAnsi="Arial Narrow"/>
                <w:b/>
                <w:bCs/>
              </w:rPr>
              <w:t xml:space="preserve">a. </w:t>
            </w:r>
            <w:r w:rsidR="009229CB" w:rsidRPr="00233FB9">
              <w:rPr>
                <w:rFonts w:ascii="Arial Narrow" w:hAnsi="Arial Narrow"/>
                <w:bCs/>
              </w:rPr>
              <w:t>prowadził działalność gospodarczą jako osoba fizyczna?</w:t>
            </w:r>
          </w:p>
          <w:p w14:paraId="20AD7A81" w14:textId="5AC1300E" w:rsidR="00225E3B" w:rsidRPr="00233FB9" w:rsidRDefault="00A61386" w:rsidP="00A61386">
            <w:pPr>
              <w:spacing w:line="276" w:lineRule="auto"/>
              <w:jc w:val="left"/>
              <w:rPr>
                <w:rFonts w:ascii="Arial Narrow" w:hAnsi="Arial Narrow"/>
                <w:b/>
                <w:bCs/>
              </w:rPr>
            </w:pPr>
            <w:r w:rsidRPr="00233FB9">
              <w:rPr>
                <w:rFonts w:ascii="Arial Narrow" w:hAnsi="Arial Narrow"/>
                <w:bCs/>
                <w:i/>
                <w:sz w:val="20"/>
                <w:szCs w:val="20"/>
              </w:rPr>
              <w:t>W przypadku udzielenia odpowiedzi „tak”, należy podać nazwę i adres przedsiębiorstwa.</w:t>
            </w:r>
          </w:p>
        </w:tc>
        <w:tc>
          <w:tcPr>
            <w:tcW w:w="1843" w:type="dxa"/>
            <w:gridSpan w:val="2"/>
            <w:shd w:val="clear" w:color="auto" w:fill="auto"/>
            <w:vAlign w:val="center"/>
          </w:tcPr>
          <w:p w14:paraId="6EB70A31" w14:textId="77777777" w:rsidR="009229CB" w:rsidRPr="00233FB9" w:rsidRDefault="009229CB" w:rsidP="009229CB">
            <w:pPr>
              <w:tabs>
                <w:tab w:val="left" w:pos="834"/>
              </w:tabs>
              <w:spacing w:line="276" w:lineRule="auto"/>
              <w:ind w:left="213"/>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tak</w:t>
            </w:r>
          </w:p>
          <w:p w14:paraId="3A417D55" w14:textId="7B471C0A" w:rsidR="009229CB" w:rsidRPr="00233FB9" w:rsidRDefault="009229CB" w:rsidP="00461A05">
            <w:pPr>
              <w:tabs>
                <w:tab w:val="left" w:pos="834"/>
              </w:tabs>
              <w:spacing w:line="276" w:lineRule="auto"/>
              <w:ind w:left="213"/>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00461A05" w:rsidRPr="00233FB9">
              <w:rPr>
                <w:rFonts w:ascii="Arial Narrow" w:hAnsi="Arial Narrow"/>
                <w:bCs/>
              </w:rPr>
              <w:t xml:space="preserve"> nie</w:t>
            </w:r>
          </w:p>
        </w:tc>
      </w:tr>
      <w:tr w:rsidR="00233FB9" w:rsidRPr="00233FB9" w14:paraId="1E66A65D" w14:textId="77777777" w:rsidTr="00AC27B7">
        <w:trPr>
          <w:trHeight w:val="408"/>
        </w:trPr>
        <w:tc>
          <w:tcPr>
            <w:tcW w:w="709" w:type="dxa"/>
            <w:shd w:val="clear" w:color="auto" w:fill="FFE9BF"/>
            <w:vAlign w:val="center"/>
          </w:tcPr>
          <w:p w14:paraId="59DCCC59" w14:textId="6355813A" w:rsidR="000E0894" w:rsidRPr="00233FB9" w:rsidRDefault="00FB76D8" w:rsidP="000E0894">
            <w:pPr>
              <w:spacing w:line="276" w:lineRule="auto"/>
              <w:rPr>
                <w:rFonts w:ascii="Arial Narrow" w:hAnsi="Arial Narrow"/>
                <w:b/>
                <w:bCs/>
              </w:rPr>
            </w:pPr>
            <w:r w:rsidRPr="00233FB9">
              <w:rPr>
                <w:rFonts w:ascii="Arial Narrow" w:hAnsi="Arial Narrow"/>
                <w:b/>
                <w:bCs/>
              </w:rPr>
              <w:t>Opis:</w:t>
            </w:r>
          </w:p>
        </w:tc>
        <w:tc>
          <w:tcPr>
            <w:tcW w:w="8931" w:type="dxa"/>
            <w:gridSpan w:val="4"/>
            <w:shd w:val="clear" w:color="auto" w:fill="auto"/>
            <w:vAlign w:val="center"/>
          </w:tcPr>
          <w:p w14:paraId="06985E4F" w14:textId="77777777" w:rsidR="000E0894" w:rsidRPr="00233FB9" w:rsidRDefault="000E0894" w:rsidP="000E0894">
            <w:pPr>
              <w:spacing w:line="276" w:lineRule="auto"/>
              <w:rPr>
                <w:rFonts w:ascii="Arial Narrow" w:hAnsi="Arial Narrow"/>
                <w:b/>
                <w:bCs/>
              </w:rPr>
            </w:pPr>
          </w:p>
        </w:tc>
      </w:tr>
      <w:tr w:rsidR="00233FB9" w:rsidRPr="00233FB9" w14:paraId="6910E987" w14:textId="77777777" w:rsidTr="000940E6">
        <w:trPr>
          <w:trHeight w:val="408"/>
        </w:trPr>
        <w:tc>
          <w:tcPr>
            <w:tcW w:w="9640" w:type="dxa"/>
            <w:gridSpan w:val="5"/>
            <w:shd w:val="clear" w:color="auto" w:fill="FFC000"/>
            <w:vAlign w:val="center"/>
          </w:tcPr>
          <w:p w14:paraId="6308F0F6" w14:textId="3D2DCB7C" w:rsidR="005D14E7" w:rsidRPr="00233FB9" w:rsidRDefault="005D14E7" w:rsidP="00AC4E25">
            <w:pPr>
              <w:pStyle w:val="Akapitzlist"/>
              <w:numPr>
                <w:ilvl w:val="0"/>
                <w:numId w:val="9"/>
              </w:numPr>
              <w:tabs>
                <w:tab w:val="left" w:pos="214"/>
              </w:tabs>
              <w:spacing w:line="276" w:lineRule="auto"/>
              <w:ind w:left="214" w:hanging="214"/>
              <w:rPr>
                <w:rFonts w:ascii="Arial Narrow" w:hAnsi="Arial Narrow"/>
                <w:b/>
                <w:bCs/>
              </w:rPr>
            </w:pPr>
            <w:r w:rsidRPr="00233FB9">
              <w:rPr>
                <w:rFonts w:ascii="Arial Narrow" w:hAnsi="Arial Narrow"/>
                <w:b/>
                <w:bCs/>
              </w:rPr>
              <w:t>Czy którakolwiek z poniższych relacji zachodzi pomiędzy wspólnikiem</w:t>
            </w:r>
            <w:r w:rsidR="00D56E82" w:rsidRPr="00233FB9">
              <w:rPr>
                <w:rFonts w:ascii="Arial Narrow" w:hAnsi="Arial Narrow"/>
                <w:b/>
                <w:bCs/>
              </w:rPr>
              <w:t>/ udziałowcem/ akcjonariuszem</w:t>
            </w:r>
            <w:r w:rsidR="00790946" w:rsidRPr="00233FB9">
              <w:rPr>
                <w:rFonts w:ascii="Arial Narrow" w:hAnsi="Arial Narrow"/>
                <w:b/>
                <w:bCs/>
              </w:rPr>
              <w:t xml:space="preserve"> Wnioskodawcy</w:t>
            </w:r>
            <w:r w:rsidRPr="00233FB9">
              <w:rPr>
                <w:rFonts w:ascii="Arial Narrow" w:hAnsi="Arial Narrow"/>
                <w:b/>
                <w:bCs/>
              </w:rPr>
              <w:t xml:space="preserve"> </w:t>
            </w:r>
            <w:r w:rsidR="00AC4E25" w:rsidRPr="00233FB9">
              <w:rPr>
                <w:rFonts w:ascii="Arial Narrow" w:hAnsi="Arial Narrow"/>
                <w:b/>
                <w:bCs/>
              </w:rPr>
              <w:t>a innym podmiotem</w:t>
            </w:r>
            <w:r w:rsidRPr="00233FB9">
              <w:rPr>
                <w:rFonts w:ascii="Arial Narrow" w:hAnsi="Arial Narrow"/>
                <w:b/>
                <w:bCs/>
              </w:rPr>
              <w:t>?</w:t>
            </w:r>
            <w:r w:rsidRPr="00233FB9">
              <w:rPr>
                <w:rStyle w:val="Odwoanieprzypisukocowego"/>
                <w:rFonts w:ascii="Arial Narrow" w:hAnsi="Arial Narrow"/>
                <w:b/>
                <w:bCs/>
              </w:rPr>
              <w:endnoteReference w:id="30"/>
            </w:r>
          </w:p>
        </w:tc>
      </w:tr>
      <w:tr w:rsidR="00233FB9" w:rsidRPr="00233FB9" w14:paraId="7AC17867" w14:textId="77777777" w:rsidTr="00AC27B7">
        <w:trPr>
          <w:trHeight w:val="422"/>
        </w:trPr>
        <w:tc>
          <w:tcPr>
            <w:tcW w:w="6663" w:type="dxa"/>
            <w:gridSpan w:val="2"/>
            <w:shd w:val="clear" w:color="auto" w:fill="FFE9BF"/>
            <w:vAlign w:val="center"/>
          </w:tcPr>
          <w:p w14:paraId="48DBC9EB" w14:textId="26A4F55C" w:rsidR="000E0894" w:rsidRPr="00233FB9" w:rsidRDefault="00224EE9" w:rsidP="004E4781">
            <w:pPr>
              <w:spacing w:line="276" w:lineRule="auto"/>
              <w:ind w:left="357" w:hanging="357"/>
              <w:rPr>
                <w:rFonts w:ascii="Arial Narrow" w:hAnsi="Arial Narrow"/>
                <w:bCs/>
              </w:rPr>
            </w:pPr>
            <w:r w:rsidRPr="00233FB9">
              <w:rPr>
                <w:rFonts w:ascii="Arial Narrow" w:hAnsi="Arial Narrow"/>
                <w:b/>
                <w:bCs/>
              </w:rPr>
              <w:t>4</w:t>
            </w:r>
            <w:r w:rsidR="004E4781" w:rsidRPr="00233FB9">
              <w:rPr>
                <w:rFonts w:ascii="Arial Narrow" w:hAnsi="Arial Narrow"/>
                <w:b/>
                <w:bCs/>
              </w:rPr>
              <w:t>a</w:t>
            </w:r>
            <w:r w:rsidR="000E0894" w:rsidRPr="00233FB9">
              <w:rPr>
                <w:rFonts w:ascii="Arial Narrow" w:hAnsi="Arial Narrow"/>
                <w:b/>
                <w:bCs/>
              </w:rPr>
              <w:t xml:space="preserve">. </w:t>
            </w:r>
            <w:r w:rsidR="00AE6D4D" w:rsidRPr="00233FB9">
              <w:rPr>
                <w:rFonts w:ascii="Arial Narrow" w:hAnsi="Arial Narrow"/>
                <w:bCs/>
              </w:rPr>
              <w:t>posiadanie udziałów/akcji w innym podmiocie?</w:t>
            </w:r>
          </w:p>
        </w:tc>
        <w:tc>
          <w:tcPr>
            <w:tcW w:w="1276" w:type="dxa"/>
            <w:gridSpan w:val="2"/>
            <w:vAlign w:val="center"/>
          </w:tcPr>
          <w:p w14:paraId="32DE0919" w14:textId="77777777" w:rsidR="000E0894" w:rsidRPr="00233FB9" w:rsidRDefault="000E0894" w:rsidP="000E0894">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tak</w:t>
            </w:r>
          </w:p>
        </w:tc>
        <w:tc>
          <w:tcPr>
            <w:tcW w:w="1701" w:type="dxa"/>
            <w:vAlign w:val="center"/>
          </w:tcPr>
          <w:p w14:paraId="0B0FDDED" w14:textId="77777777" w:rsidR="000E0894" w:rsidRPr="00233FB9" w:rsidRDefault="000E0894" w:rsidP="000E0894">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w:t>
            </w:r>
          </w:p>
        </w:tc>
      </w:tr>
      <w:tr w:rsidR="00233FB9" w:rsidRPr="00233FB9" w14:paraId="5E155050" w14:textId="77777777" w:rsidTr="00AC27B7">
        <w:trPr>
          <w:trHeight w:val="513"/>
        </w:trPr>
        <w:tc>
          <w:tcPr>
            <w:tcW w:w="709" w:type="dxa"/>
            <w:shd w:val="clear" w:color="auto" w:fill="FFE9BF"/>
            <w:vAlign w:val="center"/>
          </w:tcPr>
          <w:p w14:paraId="6B35072B" w14:textId="7C47D97A" w:rsidR="000E0894" w:rsidRPr="00233FB9" w:rsidRDefault="006D780E" w:rsidP="00E36B04">
            <w:pPr>
              <w:spacing w:line="276" w:lineRule="auto"/>
              <w:rPr>
                <w:rFonts w:ascii="Arial Narrow" w:hAnsi="Arial Narrow"/>
                <w:b/>
                <w:bCs/>
              </w:rPr>
            </w:pPr>
            <w:r w:rsidRPr="00233FB9">
              <w:rPr>
                <w:rFonts w:ascii="Arial Narrow" w:hAnsi="Arial Narrow"/>
                <w:b/>
                <w:bCs/>
              </w:rPr>
              <w:t>Opis</w:t>
            </w:r>
            <w:r w:rsidR="000E0894" w:rsidRPr="00233FB9">
              <w:rPr>
                <w:rFonts w:ascii="Arial Narrow" w:hAnsi="Arial Narrow"/>
                <w:b/>
                <w:bCs/>
              </w:rPr>
              <w:t>:</w:t>
            </w:r>
          </w:p>
        </w:tc>
        <w:tc>
          <w:tcPr>
            <w:tcW w:w="8931" w:type="dxa"/>
            <w:gridSpan w:val="4"/>
            <w:shd w:val="clear" w:color="auto" w:fill="auto"/>
            <w:vAlign w:val="center"/>
          </w:tcPr>
          <w:p w14:paraId="6C60F148" w14:textId="77777777" w:rsidR="000E0894" w:rsidRPr="00233FB9" w:rsidRDefault="000E0894" w:rsidP="000E0894">
            <w:pPr>
              <w:spacing w:line="276" w:lineRule="auto"/>
              <w:rPr>
                <w:rFonts w:ascii="Arial Narrow" w:hAnsi="Arial Narrow"/>
                <w:b/>
                <w:bCs/>
              </w:rPr>
            </w:pPr>
          </w:p>
        </w:tc>
      </w:tr>
      <w:tr w:rsidR="00233FB9" w:rsidRPr="00233FB9" w14:paraId="53A3E066" w14:textId="77777777" w:rsidTr="00AC27B7">
        <w:trPr>
          <w:trHeight w:val="621"/>
        </w:trPr>
        <w:tc>
          <w:tcPr>
            <w:tcW w:w="6663" w:type="dxa"/>
            <w:gridSpan w:val="2"/>
            <w:shd w:val="clear" w:color="auto" w:fill="FFE9BF"/>
            <w:vAlign w:val="center"/>
          </w:tcPr>
          <w:p w14:paraId="72B70253" w14:textId="51110A65" w:rsidR="00AE6D4D" w:rsidRPr="00233FB9" w:rsidRDefault="00224EE9" w:rsidP="00AE6D4D">
            <w:pPr>
              <w:spacing w:line="276" w:lineRule="auto"/>
              <w:ind w:left="356" w:hanging="356"/>
              <w:rPr>
                <w:rFonts w:ascii="Arial Narrow" w:hAnsi="Arial Narrow"/>
                <w:b/>
                <w:bCs/>
              </w:rPr>
            </w:pPr>
            <w:r w:rsidRPr="00233FB9">
              <w:rPr>
                <w:rFonts w:ascii="Arial Narrow" w:hAnsi="Arial Narrow"/>
                <w:b/>
                <w:bCs/>
              </w:rPr>
              <w:t>4</w:t>
            </w:r>
            <w:r w:rsidR="00AE6D4D" w:rsidRPr="00233FB9">
              <w:rPr>
                <w:rFonts w:ascii="Arial Narrow" w:hAnsi="Arial Narrow"/>
                <w:b/>
                <w:bCs/>
              </w:rPr>
              <w:t xml:space="preserve">b. </w:t>
            </w:r>
            <w:r w:rsidR="00AE6D4D" w:rsidRPr="00233FB9">
              <w:rPr>
                <w:rFonts w:ascii="Arial Narrow" w:hAnsi="Arial Narrow"/>
                <w:bCs/>
              </w:rPr>
              <w:t>korzystanie z prawa głosu jako udziałowiec/ akcjonariusz/ członek w innym podmiocie?</w:t>
            </w:r>
          </w:p>
        </w:tc>
        <w:tc>
          <w:tcPr>
            <w:tcW w:w="1276" w:type="dxa"/>
            <w:gridSpan w:val="2"/>
            <w:vAlign w:val="center"/>
          </w:tcPr>
          <w:p w14:paraId="71E10E41" w14:textId="53F5FE0E" w:rsidR="00AE6D4D" w:rsidRPr="00233FB9" w:rsidRDefault="00006083" w:rsidP="00AE6D4D">
            <w:pPr>
              <w:spacing w:line="276" w:lineRule="auto"/>
              <w:jc w:val="center"/>
              <w:rPr>
                <w:rFonts w:ascii="Arial Narrow" w:hAnsi="Arial Narrow" w:cs="Calibri"/>
                <w:b/>
                <w:bCs/>
              </w:rPr>
            </w:pPr>
            <w:r w:rsidRPr="00233FB9">
              <w:rPr>
                <w:rFonts w:ascii="Arial Narrow" w:hAnsi="Arial Narrow" w:cs="Calibri"/>
                <w:b/>
                <w:bCs/>
              </w:rPr>
              <w:fldChar w:fldCharType="begin">
                <w:ffData>
                  <w:name w:val=""/>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00AE6D4D" w:rsidRPr="00233FB9">
              <w:rPr>
                <w:rFonts w:ascii="Arial Narrow" w:hAnsi="Arial Narrow"/>
                <w:bCs/>
              </w:rPr>
              <w:t xml:space="preserve"> tak</w:t>
            </w:r>
          </w:p>
        </w:tc>
        <w:tc>
          <w:tcPr>
            <w:tcW w:w="1701" w:type="dxa"/>
            <w:vAlign w:val="center"/>
          </w:tcPr>
          <w:p w14:paraId="61ECC73A" w14:textId="259D6A67" w:rsidR="00AE6D4D" w:rsidRPr="00233FB9" w:rsidRDefault="00AE6D4D" w:rsidP="00AE6D4D">
            <w:pPr>
              <w:spacing w:line="276" w:lineRule="auto"/>
              <w:jc w:val="center"/>
              <w:rPr>
                <w:rFonts w:ascii="Arial Narrow" w:hAnsi="Arial Narrow" w:cs="Calibri"/>
                <w:b/>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w:t>
            </w:r>
          </w:p>
        </w:tc>
      </w:tr>
      <w:tr w:rsidR="00233FB9" w:rsidRPr="00233FB9" w14:paraId="3104E693" w14:textId="77777777" w:rsidTr="00AC27B7">
        <w:trPr>
          <w:trHeight w:val="384"/>
        </w:trPr>
        <w:tc>
          <w:tcPr>
            <w:tcW w:w="709" w:type="dxa"/>
            <w:shd w:val="clear" w:color="auto" w:fill="FFE9BF"/>
            <w:vAlign w:val="center"/>
          </w:tcPr>
          <w:p w14:paraId="2FAB9A68" w14:textId="4FDB7506" w:rsidR="000E0894" w:rsidRPr="00233FB9" w:rsidRDefault="006D780E" w:rsidP="000E0894">
            <w:pPr>
              <w:spacing w:line="276" w:lineRule="auto"/>
              <w:rPr>
                <w:rFonts w:ascii="Arial Narrow" w:hAnsi="Arial Narrow"/>
                <w:b/>
                <w:bCs/>
              </w:rPr>
            </w:pPr>
            <w:r w:rsidRPr="00233FB9">
              <w:rPr>
                <w:rFonts w:ascii="Arial Narrow" w:hAnsi="Arial Narrow"/>
                <w:b/>
                <w:bCs/>
              </w:rPr>
              <w:t xml:space="preserve">Opis: </w:t>
            </w:r>
          </w:p>
        </w:tc>
        <w:tc>
          <w:tcPr>
            <w:tcW w:w="8931" w:type="dxa"/>
            <w:gridSpan w:val="4"/>
            <w:shd w:val="clear" w:color="auto" w:fill="auto"/>
            <w:vAlign w:val="center"/>
          </w:tcPr>
          <w:p w14:paraId="654F5F38" w14:textId="77777777" w:rsidR="000E0894" w:rsidRPr="00233FB9" w:rsidRDefault="000E0894" w:rsidP="000E0894">
            <w:pPr>
              <w:spacing w:line="276" w:lineRule="auto"/>
              <w:rPr>
                <w:rFonts w:ascii="Arial Narrow" w:hAnsi="Arial Narrow"/>
                <w:b/>
                <w:bCs/>
              </w:rPr>
            </w:pPr>
          </w:p>
        </w:tc>
      </w:tr>
      <w:tr w:rsidR="00233FB9" w:rsidRPr="00233FB9" w14:paraId="6E74D81D" w14:textId="77777777" w:rsidTr="00AC27B7">
        <w:trPr>
          <w:trHeight w:val="559"/>
        </w:trPr>
        <w:tc>
          <w:tcPr>
            <w:tcW w:w="6663" w:type="dxa"/>
            <w:gridSpan w:val="2"/>
            <w:shd w:val="clear" w:color="auto" w:fill="FFE9BF"/>
            <w:vAlign w:val="center"/>
          </w:tcPr>
          <w:p w14:paraId="65306766" w14:textId="4BE6DF8B" w:rsidR="00AE6D4D" w:rsidRPr="00233FB9" w:rsidRDefault="00224EE9" w:rsidP="00AE6D4D">
            <w:pPr>
              <w:autoSpaceDE w:val="0"/>
              <w:autoSpaceDN w:val="0"/>
              <w:adjustRightInd w:val="0"/>
              <w:spacing w:line="276" w:lineRule="auto"/>
              <w:ind w:left="356" w:hanging="356"/>
              <w:rPr>
                <w:rFonts w:ascii="Arial Narrow" w:hAnsi="Arial Narrow" w:cs="Calibri"/>
                <w:b/>
              </w:rPr>
            </w:pPr>
            <w:r w:rsidRPr="00233FB9">
              <w:rPr>
                <w:rFonts w:ascii="Arial Narrow" w:hAnsi="Arial Narrow" w:cs="Calibri"/>
                <w:b/>
              </w:rPr>
              <w:t>4</w:t>
            </w:r>
            <w:r w:rsidR="00AE6D4D" w:rsidRPr="00233FB9">
              <w:rPr>
                <w:rFonts w:ascii="Arial Narrow" w:hAnsi="Arial Narrow" w:cs="Calibri"/>
                <w:b/>
              </w:rPr>
              <w:t xml:space="preserve">c. </w:t>
            </w:r>
            <w:r w:rsidR="00AE6D4D" w:rsidRPr="00233FB9">
              <w:rPr>
                <w:rFonts w:ascii="Arial Narrow" w:hAnsi="Arial Narrow"/>
                <w:bCs/>
              </w:rPr>
              <w:t>możliwość wyznaczania lub odwoływania członków organu administracyjnego, zarządzającego lub nadzorczego innego podmiotu?</w:t>
            </w:r>
          </w:p>
        </w:tc>
        <w:tc>
          <w:tcPr>
            <w:tcW w:w="1276" w:type="dxa"/>
            <w:gridSpan w:val="2"/>
            <w:vAlign w:val="center"/>
          </w:tcPr>
          <w:p w14:paraId="0CFB9265" w14:textId="4EDE1C32" w:rsidR="00AE6D4D" w:rsidRPr="00233FB9" w:rsidRDefault="00006083" w:rsidP="00AE6D4D">
            <w:pPr>
              <w:spacing w:line="276" w:lineRule="auto"/>
              <w:jc w:val="center"/>
              <w:rPr>
                <w:rFonts w:ascii="Arial Narrow" w:hAnsi="Arial Narrow" w:cs="Calibri"/>
                <w:b/>
                <w:bCs/>
              </w:rPr>
            </w:pPr>
            <w:r w:rsidRPr="00233FB9">
              <w:rPr>
                <w:rFonts w:ascii="Arial Narrow" w:hAnsi="Arial Narrow" w:cs="Calibri"/>
                <w:b/>
                <w:bCs/>
              </w:rPr>
              <w:fldChar w:fldCharType="begin">
                <w:ffData>
                  <w:name w:val=""/>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cs="Calibri"/>
                <w:b/>
                <w:bCs/>
              </w:rPr>
              <w:t xml:space="preserve"> </w:t>
            </w:r>
            <w:r w:rsidR="00AE6D4D" w:rsidRPr="00233FB9">
              <w:rPr>
                <w:rFonts w:ascii="Arial Narrow" w:hAnsi="Arial Narrow"/>
                <w:bCs/>
              </w:rPr>
              <w:t>tak</w:t>
            </w:r>
          </w:p>
        </w:tc>
        <w:tc>
          <w:tcPr>
            <w:tcW w:w="1701" w:type="dxa"/>
            <w:vAlign w:val="center"/>
          </w:tcPr>
          <w:p w14:paraId="2A2BD41B" w14:textId="2A3B3884" w:rsidR="00AE6D4D" w:rsidRPr="00233FB9" w:rsidRDefault="00AE6D4D" w:rsidP="00AE6D4D">
            <w:pPr>
              <w:spacing w:line="276" w:lineRule="auto"/>
              <w:jc w:val="center"/>
              <w:rPr>
                <w:rFonts w:ascii="Arial Narrow" w:hAnsi="Arial Narrow" w:cs="Calibri"/>
                <w:b/>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w:t>
            </w:r>
          </w:p>
        </w:tc>
      </w:tr>
      <w:tr w:rsidR="00233FB9" w:rsidRPr="00233FB9" w14:paraId="0051A6BC" w14:textId="77777777" w:rsidTr="00AC27B7">
        <w:trPr>
          <w:trHeight w:val="516"/>
        </w:trPr>
        <w:tc>
          <w:tcPr>
            <w:tcW w:w="709" w:type="dxa"/>
            <w:shd w:val="clear" w:color="auto" w:fill="FFE9BF"/>
            <w:vAlign w:val="center"/>
          </w:tcPr>
          <w:p w14:paraId="1269CA8C" w14:textId="31F0A706" w:rsidR="00461A05" w:rsidRPr="00233FB9" w:rsidRDefault="00461A05" w:rsidP="00AE6D4D">
            <w:pPr>
              <w:autoSpaceDE w:val="0"/>
              <w:autoSpaceDN w:val="0"/>
              <w:adjustRightInd w:val="0"/>
              <w:spacing w:line="276" w:lineRule="auto"/>
              <w:ind w:left="356" w:hanging="356"/>
              <w:rPr>
                <w:rFonts w:ascii="Arial Narrow" w:hAnsi="Arial Narrow" w:cs="Calibri"/>
                <w:b/>
              </w:rPr>
            </w:pPr>
            <w:r w:rsidRPr="00233FB9">
              <w:rPr>
                <w:rFonts w:ascii="Arial Narrow" w:hAnsi="Arial Narrow"/>
                <w:b/>
                <w:bCs/>
              </w:rPr>
              <w:t>Opis:</w:t>
            </w:r>
          </w:p>
        </w:tc>
        <w:tc>
          <w:tcPr>
            <w:tcW w:w="8931" w:type="dxa"/>
            <w:gridSpan w:val="4"/>
            <w:vAlign w:val="center"/>
          </w:tcPr>
          <w:p w14:paraId="39B2180E" w14:textId="77777777" w:rsidR="00461A05" w:rsidRPr="00233FB9" w:rsidRDefault="00461A05" w:rsidP="00AE6D4D">
            <w:pPr>
              <w:spacing w:line="276" w:lineRule="auto"/>
              <w:jc w:val="center"/>
              <w:rPr>
                <w:rFonts w:ascii="Arial Narrow" w:hAnsi="Arial Narrow" w:cs="Calibri"/>
                <w:b/>
                <w:bCs/>
              </w:rPr>
            </w:pPr>
          </w:p>
        </w:tc>
      </w:tr>
      <w:tr w:rsidR="00233FB9" w:rsidRPr="00233FB9" w14:paraId="0D160901" w14:textId="77777777" w:rsidTr="00AC27B7">
        <w:trPr>
          <w:trHeight w:val="559"/>
        </w:trPr>
        <w:tc>
          <w:tcPr>
            <w:tcW w:w="6663" w:type="dxa"/>
            <w:gridSpan w:val="2"/>
            <w:shd w:val="clear" w:color="auto" w:fill="FFE9BF"/>
            <w:vAlign w:val="center"/>
          </w:tcPr>
          <w:p w14:paraId="59DEFFB1" w14:textId="20E42319" w:rsidR="00461A05" w:rsidRPr="00233FB9" w:rsidRDefault="00461A05" w:rsidP="00461A05">
            <w:pPr>
              <w:autoSpaceDE w:val="0"/>
              <w:autoSpaceDN w:val="0"/>
              <w:adjustRightInd w:val="0"/>
              <w:spacing w:line="276" w:lineRule="auto"/>
              <w:ind w:left="356" w:hanging="356"/>
              <w:rPr>
                <w:rFonts w:ascii="Arial Narrow" w:hAnsi="Arial Narrow" w:cs="Calibri"/>
                <w:b/>
              </w:rPr>
            </w:pPr>
            <w:r w:rsidRPr="00233FB9">
              <w:rPr>
                <w:rFonts w:ascii="Arial Narrow" w:hAnsi="Arial Narrow" w:cs="Calibri"/>
                <w:b/>
              </w:rPr>
              <w:t>4d.</w:t>
            </w:r>
            <w:r w:rsidRPr="00233FB9">
              <w:rPr>
                <w:rFonts w:ascii="Arial Narrow" w:hAnsi="Arial Narrow" w:cs="Calibri"/>
              </w:rPr>
              <w:t xml:space="preserve"> </w:t>
            </w:r>
            <w:r w:rsidRPr="00233FB9">
              <w:rPr>
                <w:rFonts w:ascii="Arial Narrow" w:hAnsi="Arial Narrow"/>
                <w:bCs/>
              </w:rPr>
              <w:t>czy wspólnik</w:t>
            </w:r>
            <w:r w:rsidR="00D56E82" w:rsidRPr="00233FB9">
              <w:rPr>
                <w:rFonts w:ascii="Arial Narrow" w:hAnsi="Arial Narrow"/>
                <w:bCs/>
              </w:rPr>
              <w:t>/ udziałowiec/ akcjonariusz</w:t>
            </w:r>
            <w:r w:rsidRPr="00233FB9">
              <w:rPr>
                <w:rFonts w:ascii="Arial Narrow" w:hAnsi="Arial Narrow"/>
                <w:bCs/>
              </w:rPr>
              <w:t xml:space="preserve"> Wnioskodawcy ma prawo wywierać </w:t>
            </w:r>
            <w:r w:rsidRPr="00233FB9">
              <w:rPr>
                <w:rFonts w:ascii="Arial Narrow" w:hAnsi="Arial Narrow"/>
                <w:b/>
                <w:bCs/>
              </w:rPr>
              <w:t>dominujący</w:t>
            </w:r>
            <w:r w:rsidRPr="00233FB9">
              <w:rPr>
                <w:rFonts w:ascii="Arial Narrow" w:hAnsi="Arial Narrow"/>
                <w:bCs/>
              </w:rPr>
              <w:t xml:space="preserve"> wpływ na inne przedsiębiorstwo?</w:t>
            </w:r>
          </w:p>
        </w:tc>
        <w:tc>
          <w:tcPr>
            <w:tcW w:w="1276" w:type="dxa"/>
            <w:gridSpan w:val="2"/>
            <w:vAlign w:val="center"/>
          </w:tcPr>
          <w:p w14:paraId="5B0406A9" w14:textId="7A6C7D83" w:rsidR="00461A05" w:rsidRPr="00233FB9" w:rsidRDefault="00461A05" w:rsidP="00461A05">
            <w:pPr>
              <w:spacing w:line="276" w:lineRule="auto"/>
              <w:jc w:val="center"/>
              <w:rPr>
                <w:rFonts w:ascii="Arial Narrow" w:hAnsi="Arial Narrow" w:cs="Calibri"/>
                <w:b/>
                <w:bCs/>
              </w:rPr>
            </w:pPr>
            <w:r w:rsidRPr="00233FB9">
              <w:rPr>
                <w:rFonts w:ascii="Arial Narrow" w:hAnsi="Arial Narrow" w:cs="Calibri"/>
                <w:b/>
                <w:bCs/>
              </w:rPr>
              <w:fldChar w:fldCharType="begin">
                <w:ffData>
                  <w:name w:val=""/>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cs="Calibri"/>
                <w:b/>
                <w:bCs/>
              </w:rPr>
              <w:t xml:space="preserve"> </w:t>
            </w:r>
            <w:r w:rsidRPr="00233FB9">
              <w:rPr>
                <w:rFonts w:ascii="Arial Narrow" w:hAnsi="Arial Narrow"/>
                <w:bCs/>
              </w:rPr>
              <w:t>tak</w:t>
            </w:r>
          </w:p>
        </w:tc>
        <w:tc>
          <w:tcPr>
            <w:tcW w:w="1701" w:type="dxa"/>
            <w:vAlign w:val="center"/>
          </w:tcPr>
          <w:p w14:paraId="448067AC" w14:textId="2F17FA62" w:rsidR="00461A05" w:rsidRPr="00233FB9" w:rsidRDefault="00461A05" w:rsidP="00461A05">
            <w:pPr>
              <w:spacing w:line="276" w:lineRule="auto"/>
              <w:jc w:val="center"/>
              <w:rPr>
                <w:rFonts w:ascii="Arial Narrow" w:hAnsi="Arial Narrow" w:cs="Calibri"/>
                <w:b/>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w:t>
            </w:r>
          </w:p>
        </w:tc>
      </w:tr>
      <w:tr w:rsidR="00233FB9" w:rsidRPr="00233FB9" w14:paraId="44FF97E4" w14:textId="77777777" w:rsidTr="000940E6">
        <w:trPr>
          <w:trHeight w:val="249"/>
        </w:trPr>
        <w:tc>
          <w:tcPr>
            <w:tcW w:w="709" w:type="dxa"/>
            <w:shd w:val="clear" w:color="auto" w:fill="FFE9BF"/>
            <w:vAlign w:val="center"/>
          </w:tcPr>
          <w:p w14:paraId="18E7BBD5" w14:textId="77777777" w:rsidR="000E0894" w:rsidRPr="00233FB9" w:rsidRDefault="000E0894" w:rsidP="000E0894">
            <w:pPr>
              <w:autoSpaceDE w:val="0"/>
              <w:autoSpaceDN w:val="0"/>
              <w:adjustRightInd w:val="0"/>
              <w:spacing w:line="276" w:lineRule="auto"/>
              <w:ind w:left="356" w:hanging="356"/>
              <w:jc w:val="left"/>
              <w:rPr>
                <w:rFonts w:ascii="Arial Narrow" w:hAnsi="Arial Narrow" w:cs="Calibri"/>
                <w:b/>
              </w:rPr>
            </w:pPr>
            <w:r w:rsidRPr="00233FB9">
              <w:rPr>
                <w:rFonts w:ascii="Arial Narrow" w:hAnsi="Arial Narrow" w:cs="Calibri"/>
                <w:b/>
              </w:rPr>
              <w:lastRenderedPageBreak/>
              <w:t>Opis:</w:t>
            </w:r>
          </w:p>
        </w:tc>
        <w:tc>
          <w:tcPr>
            <w:tcW w:w="8931" w:type="dxa"/>
            <w:gridSpan w:val="4"/>
            <w:shd w:val="clear" w:color="auto" w:fill="auto"/>
            <w:vAlign w:val="center"/>
          </w:tcPr>
          <w:p w14:paraId="0D1DA2EA" w14:textId="77777777" w:rsidR="000E0894" w:rsidRPr="00233FB9" w:rsidRDefault="000E0894" w:rsidP="000E0894">
            <w:pPr>
              <w:spacing w:line="276" w:lineRule="auto"/>
              <w:rPr>
                <w:rFonts w:ascii="Arial Narrow" w:hAnsi="Arial Narrow"/>
                <w:bCs/>
              </w:rPr>
            </w:pPr>
          </w:p>
        </w:tc>
      </w:tr>
      <w:tr w:rsidR="00233FB9" w:rsidRPr="00233FB9" w14:paraId="4CE7480E" w14:textId="77777777" w:rsidTr="009C4D3A">
        <w:trPr>
          <w:trHeight w:val="433"/>
        </w:trPr>
        <w:tc>
          <w:tcPr>
            <w:tcW w:w="6663" w:type="dxa"/>
            <w:gridSpan w:val="2"/>
            <w:tcBorders>
              <w:bottom w:val="single" w:sz="4" w:space="0" w:color="auto"/>
            </w:tcBorders>
            <w:shd w:val="clear" w:color="auto" w:fill="FFC000"/>
            <w:vAlign w:val="center"/>
          </w:tcPr>
          <w:p w14:paraId="3CBC2622" w14:textId="59A75BE9" w:rsidR="00C63622" w:rsidRPr="00233FB9" w:rsidRDefault="00C63622" w:rsidP="00224EE9">
            <w:pPr>
              <w:pStyle w:val="Akapitzlist"/>
              <w:numPr>
                <w:ilvl w:val="0"/>
                <w:numId w:val="9"/>
              </w:numPr>
              <w:autoSpaceDE w:val="0"/>
              <w:autoSpaceDN w:val="0"/>
              <w:adjustRightInd w:val="0"/>
              <w:spacing w:line="276" w:lineRule="auto"/>
              <w:ind w:left="356" w:hanging="356"/>
              <w:jc w:val="left"/>
              <w:rPr>
                <w:rFonts w:ascii="Arial Narrow" w:hAnsi="Arial Narrow"/>
                <w:b/>
                <w:bCs/>
              </w:rPr>
            </w:pPr>
            <w:r w:rsidRPr="00233FB9">
              <w:rPr>
                <w:rFonts w:ascii="Arial Narrow" w:hAnsi="Arial Narrow"/>
                <w:b/>
                <w:bCs/>
              </w:rPr>
              <w:t>Czy wspólnik</w:t>
            </w:r>
            <w:r w:rsidR="00D56E82" w:rsidRPr="00233FB9">
              <w:rPr>
                <w:rFonts w:ascii="Arial Narrow" w:hAnsi="Arial Narrow"/>
                <w:b/>
                <w:bCs/>
              </w:rPr>
              <w:t>/ udziałowiec/ akcjonariusz</w:t>
            </w:r>
            <w:r w:rsidRPr="00233FB9">
              <w:rPr>
                <w:rFonts w:ascii="Arial Narrow" w:hAnsi="Arial Narrow"/>
                <w:b/>
                <w:bCs/>
              </w:rPr>
              <w:t xml:space="preserve"> Wnioskodawcy w ostatnich trzech okresach sprawozdawczych pozostawał w związku małżeńskim?</w:t>
            </w:r>
          </w:p>
          <w:p w14:paraId="71B1C64C" w14:textId="6F820172" w:rsidR="00C63622" w:rsidRPr="00233FB9" w:rsidRDefault="00C63622" w:rsidP="00F54A53">
            <w:pPr>
              <w:pStyle w:val="Akapitzlist"/>
              <w:autoSpaceDE w:val="0"/>
              <w:autoSpaceDN w:val="0"/>
              <w:adjustRightInd w:val="0"/>
              <w:spacing w:line="276" w:lineRule="auto"/>
              <w:ind w:left="356"/>
              <w:rPr>
                <w:rFonts w:ascii="Arial Narrow" w:hAnsi="Arial Narrow"/>
                <w:bCs/>
                <w:i/>
                <w:sz w:val="20"/>
                <w:szCs w:val="20"/>
              </w:rPr>
            </w:pPr>
            <w:r w:rsidRPr="00233FB9">
              <w:rPr>
                <w:rFonts w:ascii="Arial Narrow" w:hAnsi="Arial Narrow"/>
                <w:bCs/>
                <w:i/>
                <w:sz w:val="20"/>
                <w:szCs w:val="20"/>
              </w:rPr>
              <w:t>W przypadku udzielenia odpowiedzi „tak” należy pod</w:t>
            </w:r>
            <w:r w:rsidR="000A0C56" w:rsidRPr="00233FB9">
              <w:rPr>
                <w:rFonts w:ascii="Arial Narrow" w:hAnsi="Arial Narrow"/>
                <w:bCs/>
                <w:i/>
                <w:sz w:val="20"/>
                <w:szCs w:val="20"/>
              </w:rPr>
              <w:t>ać przedział czasowy pozostawania w związku małżeńskim</w:t>
            </w:r>
            <w:r w:rsidR="00461A05" w:rsidRPr="00233FB9">
              <w:rPr>
                <w:rFonts w:ascii="Arial Narrow" w:hAnsi="Arial Narrow"/>
                <w:bCs/>
                <w:i/>
                <w:sz w:val="20"/>
                <w:szCs w:val="20"/>
              </w:rPr>
              <w:t xml:space="preserve"> </w:t>
            </w:r>
            <w:r w:rsidR="0018451C" w:rsidRPr="00233FB9">
              <w:rPr>
                <w:rFonts w:ascii="Arial Narrow" w:hAnsi="Arial Narrow"/>
                <w:bCs/>
                <w:i/>
                <w:sz w:val="20"/>
                <w:szCs w:val="20"/>
              </w:rPr>
              <w:t>(</w:t>
            </w:r>
            <w:r w:rsidR="000A0C56" w:rsidRPr="00233FB9">
              <w:rPr>
                <w:rFonts w:ascii="Arial Narrow" w:hAnsi="Arial Narrow"/>
                <w:bCs/>
                <w:i/>
                <w:sz w:val="20"/>
                <w:szCs w:val="20"/>
              </w:rPr>
              <w:t>jeśli był on krótszy niż ww. okresy sprawozdawcze</w:t>
            </w:r>
            <w:r w:rsidR="0018451C" w:rsidRPr="00233FB9">
              <w:rPr>
                <w:rFonts w:ascii="Arial Narrow" w:hAnsi="Arial Narrow"/>
                <w:bCs/>
                <w:i/>
                <w:sz w:val="20"/>
                <w:szCs w:val="20"/>
              </w:rPr>
              <w:t>) oraz</w:t>
            </w:r>
            <w:r w:rsidR="001B5D9B" w:rsidRPr="00233FB9">
              <w:rPr>
                <w:rFonts w:ascii="Arial Narrow" w:hAnsi="Arial Narrow"/>
                <w:bCs/>
                <w:i/>
                <w:sz w:val="20"/>
                <w:szCs w:val="20"/>
              </w:rPr>
              <w:t xml:space="preserve"> załączyć Załącznik 5 do O</w:t>
            </w:r>
            <w:r w:rsidR="000A0C56" w:rsidRPr="00233FB9">
              <w:rPr>
                <w:rFonts w:ascii="Arial Narrow" w:hAnsi="Arial Narrow"/>
                <w:bCs/>
                <w:i/>
                <w:sz w:val="20"/>
                <w:szCs w:val="20"/>
              </w:rPr>
              <w:t>świadczenia.</w:t>
            </w:r>
          </w:p>
        </w:tc>
        <w:tc>
          <w:tcPr>
            <w:tcW w:w="2977" w:type="dxa"/>
            <w:gridSpan w:val="3"/>
            <w:tcBorders>
              <w:bottom w:val="single" w:sz="4" w:space="0" w:color="auto"/>
            </w:tcBorders>
            <w:shd w:val="clear" w:color="auto" w:fill="auto"/>
            <w:vAlign w:val="center"/>
          </w:tcPr>
          <w:p w14:paraId="535F405E" w14:textId="77777777" w:rsidR="00461A05" w:rsidRPr="00233FB9" w:rsidRDefault="00461A05" w:rsidP="00C63622">
            <w:pPr>
              <w:tabs>
                <w:tab w:val="left" w:pos="834"/>
              </w:tabs>
              <w:spacing w:before="120" w:line="276" w:lineRule="auto"/>
              <w:ind w:left="215"/>
              <w:rPr>
                <w:rFonts w:ascii="Arial Narrow" w:hAnsi="Arial Narrow" w:cs="Calibri"/>
                <w:bCs/>
                <w:sz w:val="10"/>
                <w:szCs w:val="10"/>
              </w:rPr>
            </w:pPr>
          </w:p>
          <w:p w14:paraId="59004FC9" w14:textId="5454C6E6" w:rsidR="00C63622" w:rsidRPr="00233FB9" w:rsidRDefault="00C63622" w:rsidP="00C63622">
            <w:pPr>
              <w:tabs>
                <w:tab w:val="left" w:pos="834"/>
              </w:tabs>
              <w:spacing w:before="120" w:line="276" w:lineRule="auto"/>
              <w:ind w:left="215"/>
              <w:rPr>
                <w:rFonts w:ascii="Arial Narrow" w:hAnsi="Arial Narrow"/>
                <w:bCs/>
              </w:rPr>
            </w:pPr>
            <w:r w:rsidRPr="00233FB9">
              <w:rPr>
                <w:rFonts w:ascii="Arial Narrow" w:hAnsi="Arial Narrow" w:cs="Calibri"/>
                <w:bCs/>
              </w:rPr>
              <w:fldChar w:fldCharType="begin">
                <w:ffData>
                  <w:name w:val=""/>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tak</w:t>
            </w:r>
          </w:p>
          <w:p w14:paraId="7C01B72B" w14:textId="77777777" w:rsidR="00C63622" w:rsidRPr="00233FB9" w:rsidRDefault="00C63622" w:rsidP="00C63622">
            <w:pPr>
              <w:tabs>
                <w:tab w:val="left" w:pos="834"/>
              </w:tabs>
              <w:spacing w:line="276" w:lineRule="auto"/>
              <w:ind w:left="213"/>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nie</w:t>
            </w:r>
          </w:p>
          <w:p w14:paraId="4C114094" w14:textId="34E03A6C" w:rsidR="00C63622" w:rsidRPr="00233FB9" w:rsidRDefault="00C63622" w:rsidP="00461A05">
            <w:pPr>
              <w:spacing w:line="276" w:lineRule="auto"/>
              <w:rPr>
                <w:rFonts w:ascii="Arial Narrow" w:hAnsi="Arial Narrow"/>
                <w:b/>
                <w:bCs/>
              </w:rPr>
            </w:pPr>
          </w:p>
        </w:tc>
      </w:tr>
      <w:tr w:rsidR="00233FB9" w:rsidRPr="00233FB9" w14:paraId="20CEB068" w14:textId="77777777" w:rsidTr="000940E6">
        <w:trPr>
          <w:trHeight w:val="298"/>
        </w:trPr>
        <w:tc>
          <w:tcPr>
            <w:tcW w:w="709" w:type="dxa"/>
            <w:tcBorders>
              <w:bottom w:val="single" w:sz="4" w:space="0" w:color="auto"/>
            </w:tcBorders>
            <w:shd w:val="clear" w:color="auto" w:fill="FFE9BF"/>
            <w:vAlign w:val="center"/>
          </w:tcPr>
          <w:p w14:paraId="632D9AD8" w14:textId="122BFE01" w:rsidR="00C63622" w:rsidRPr="00233FB9" w:rsidRDefault="00C63622" w:rsidP="000E0894">
            <w:pPr>
              <w:autoSpaceDE w:val="0"/>
              <w:autoSpaceDN w:val="0"/>
              <w:adjustRightInd w:val="0"/>
              <w:spacing w:line="276" w:lineRule="auto"/>
              <w:jc w:val="left"/>
              <w:rPr>
                <w:rFonts w:ascii="Arial Narrow" w:hAnsi="Arial Narrow"/>
                <w:b/>
                <w:bCs/>
              </w:rPr>
            </w:pPr>
            <w:r w:rsidRPr="00233FB9">
              <w:rPr>
                <w:rFonts w:ascii="Arial Narrow" w:hAnsi="Arial Narrow"/>
                <w:b/>
                <w:bCs/>
              </w:rPr>
              <w:t>Opis:</w:t>
            </w:r>
          </w:p>
        </w:tc>
        <w:tc>
          <w:tcPr>
            <w:tcW w:w="8931" w:type="dxa"/>
            <w:gridSpan w:val="4"/>
            <w:tcBorders>
              <w:bottom w:val="single" w:sz="4" w:space="0" w:color="auto"/>
            </w:tcBorders>
            <w:shd w:val="clear" w:color="auto" w:fill="auto"/>
            <w:vAlign w:val="center"/>
          </w:tcPr>
          <w:p w14:paraId="679A2D74" w14:textId="77777777" w:rsidR="00C63622" w:rsidRPr="00233FB9" w:rsidRDefault="00C63622" w:rsidP="000E0894">
            <w:pPr>
              <w:spacing w:line="276" w:lineRule="auto"/>
              <w:rPr>
                <w:rFonts w:ascii="Arial Narrow" w:hAnsi="Arial Narrow"/>
                <w:b/>
                <w:bCs/>
              </w:rPr>
            </w:pPr>
          </w:p>
        </w:tc>
      </w:tr>
      <w:tr w:rsidR="00233FB9" w:rsidRPr="00233FB9" w14:paraId="313C3EC0" w14:textId="77777777" w:rsidTr="000940E6">
        <w:trPr>
          <w:trHeight w:val="1076"/>
        </w:trPr>
        <w:tc>
          <w:tcPr>
            <w:tcW w:w="6663" w:type="dxa"/>
            <w:gridSpan w:val="2"/>
            <w:tcBorders>
              <w:bottom w:val="single" w:sz="4" w:space="0" w:color="auto"/>
            </w:tcBorders>
            <w:shd w:val="clear" w:color="auto" w:fill="FFC000"/>
            <w:vAlign w:val="center"/>
          </w:tcPr>
          <w:p w14:paraId="49AEBE58" w14:textId="726835FD" w:rsidR="000A0C56" w:rsidRPr="00233FB9" w:rsidRDefault="000A0C56" w:rsidP="00224EE9">
            <w:pPr>
              <w:pStyle w:val="Akapitzlist"/>
              <w:numPr>
                <w:ilvl w:val="0"/>
                <w:numId w:val="9"/>
              </w:numPr>
              <w:autoSpaceDE w:val="0"/>
              <w:autoSpaceDN w:val="0"/>
              <w:adjustRightInd w:val="0"/>
              <w:spacing w:line="276" w:lineRule="auto"/>
              <w:ind w:left="356" w:hanging="284"/>
              <w:jc w:val="left"/>
              <w:rPr>
                <w:rFonts w:ascii="Arial Narrow" w:hAnsi="Arial Narrow"/>
                <w:b/>
                <w:bCs/>
              </w:rPr>
            </w:pPr>
            <w:r w:rsidRPr="00233FB9">
              <w:rPr>
                <w:rFonts w:ascii="Arial Narrow" w:hAnsi="Arial Narrow"/>
                <w:b/>
                <w:bCs/>
              </w:rPr>
              <w:t xml:space="preserve">Czy przedsiębiorstwa wykazane w punktach </w:t>
            </w:r>
            <w:r w:rsidR="0018451C" w:rsidRPr="00233FB9">
              <w:rPr>
                <w:rFonts w:ascii="Arial Narrow" w:hAnsi="Arial Narrow"/>
                <w:b/>
                <w:bCs/>
              </w:rPr>
              <w:t xml:space="preserve">3a oraz </w:t>
            </w:r>
            <w:r w:rsidR="00224EE9" w:rsidRPr="00233FB9">
              <w:rPr>
                <w:rFonts w:ascii="Arial Narrow" w:hAnsi="Arial Narrow"/>
                <w:b/>
                <w:bCs/>
              </w:rPr>
              <w:t>4a-</w:t>
            </w:r>
            <w:r w:rsidR="0018451C" w:rsidRPr="00233FB9">
              <w:rPr>
                <w:rFonts w:ascii="Arial Narrow" w:hAnsi="Arial Narrow"/>
                <w:b/>
                <w:bCs/>
              </w:rPr>
              <w:t>d</w:t>
            </w:r>
            <w:r w:rsidRPr="00233FB9">
              <w:rPr>
                <w:rFonts w:ascii="Arial Narrow" w:hAnsi="Arial Narrow"/>
                <w:b/>
                <w:bCs/>
              </w:rPr>
              <w:t xml:space="preserve"> prowadzą działalność lub część działalności na tym samym rynku właściwym </w:t>
            </w:r>
            <w:r w:rsidR="00006083" w:rsidRPr="00233FB9">
              <w:rPr>
                <w:rFonts w:ascii="Arial Narrow" w:hAnsi="Arial Narrow"/>
                <w:b/>
                <w:bCs/>
              </w:rPr>
              <w:t>lub rynkach pokrewnych</w:t>
            </w:r>
            <w:r w:rsidR="00FC0482" w:rsidRPr="00233FB9">
              <w:rPr>
                <w:rStyle w:val="Odwoanieprzypisukocowego"/>
                <w:rFonts w:ascii="Arial Narrow" w:hAnsi="Arial Narrow"/>
                <w:b/>
                <w:bCs/>
              </w:rPr>
              <w:endnoteReference w:id="31"/>
            </w:r>
            <w:r w:rsidR="00006083" w:rsidRPr="00233FB9">
              <w:rPr>
                <w:rFonts w:ascii="Arial Narrow" w:hAnsi="Arial Narrow"/>
                <w:b/>
                <w:bCs/>
              </w:rPr>
              <w:t xml:space="preserve"> co Wnioskodawca?</w:t>
            </w:r>
          </w:p>
          <w:p w14:paraId="5C5C7DED" w14:textId="48252019" w:rsidR="00354677" w:rsidRPr="00233FB9" w:rsidRDefault="00354677" w:rsidP="0003236C">
            <w:pPr>
              <w:ind w:left="356"/>
              <w:jc w:val="left"/>
              <w:rPr>
                <w:rFonts w:ascii="Arial Narrow" w:hAnsi="Arial Narrow"/>
                <w:i/>
                <w:sz w:val="20"/>
                <w:szCs w:val="20"/>
                <w:lang w:eastAsia="pl-PL"/>
              </w:rPr>
            </w:pPr>
            <w:r w:rsidRPr="00233FB9">
              <w:rPr>
                <w:rFonts w:ascii="Arial Narrow" w:hAnsi="Arial Narrow"/>
                <w:i/>
                <w:sz w:val="20"/>
                <w:szCs w:val="20"/>
              </w:rPr>
              <w:t>W przypadku zaznaczenia odpowiedzi "tak" lub "nie" należy opisać i uzasadnić.</w:t>
            </w:r>
          </w:p>
          <w:p w14:paraId="463D70A8" w14:textId="1A519E4D" w:rsidR="00006083" w:rsidRPr="00233FB9" w:rsidRDefault="00006083" w:rsidP="00A94854">
            <w:pPr>
              <w:pStyle w:val="Akapitzlist"/>
              <w:autoSpaceDE w:val="0"/>
              <w:autoSpaceDN w:val="0"/>
              <w:adjustRightInd w:val="0"/>
              <w:spacing w:line="276" w:lineRule="auto"/>
              <w:ind w:left="356"/>
              <w:jc w:val="left"/>
              <w:rPr>
                <w:rFonts w:ascii="Arial Narrow" w:hAnsi="Arial Narrow"/>
                <w:bCs/>
                <w:i/>
                <w:sz w:val="20"/>
                <w:szCs w:val="20"/>
              </w:rPr>
            </w:pPr>
            <w:r w:rsidRPr="00233FB9">
              <w:rPr>
                <w:rFonts w:ascii="Arial Narrow" w:hAnsi="Arial Narrow"/>
                <w:bCs/>
                <w:i/>
                <w:sz w:val="20"/>
                <w:szCs w:val="20"/>
              </w:rPr>
              <w:t>W przypadku udzielenia odpowiedzi „nie” lub „nie dotyczy”</w:t>
            </w:r>
            <w:r w:rsidR="009B32EB" w:rsidRPr="00233FB9">
              <w:rPr>
                <w:rFonts w:ascii="Arial Narrow" w:hAnsi="Arial Narrow"/>
                <w:bCs/>
                <w:i/>
                <w:sz w:val="20"/>
                <w:szCs w:val="20"/>
              </w:rPr>
              <w:t>,</w:t>
            </w:r>
            <w:r w:rsidRPr="00233FB9">
              <w:rPr>
                <w:rFonts w:ascii="Arial Narrow" w:hAnsi="Arial Narrow"/>
                <w:bCs/>
                <w:i/>
                <w:sz w:val="20"/>
                <w:szCs w:val="20"/>
              </w:rPr>
              <w:t xml:space="preserve"> </w:t>
            </w:r>
            <w:r w:rsidR="00A94854" w:rsidRPr="00233FB9">
              <w:rPr>
                <w:rFonts w:ascii="Arial Narrow" w:hAnsi="Arial Narrow"/>
                <w:bCs/>
                <w:i/>
                <w:sz w:val="20"/>
                <w:szCs w:val="20"/>
              </w:rPr>
              <w:t>w wierszach</w:t>
            </w:r>
            <w:r w:rsidRPr="00233FB9">
              <w:rPr>
                <w:rFonts w:ascii="Arial Narrow" w:hAnsi="Arial Narrow"/>
                <w:bCs/>
                <w:i/>
                <w:sz w:val="20"/>
                <w:szCs w:val="20"/>
              </w:rPr>
              <w:t xml:space="preserve"> tabeli </w:t>
            </w:r>
            <w:r w:rsidR="009B32EB" w:rsidRPr="00233FB9">
              <w:rPr>
                <w:rFonts w:ascii="Arial Narrow" w:hAnsi="Arial Narrow"/>
                <w:bCs/>
                <w:i/>
                <w:sz w:val="20"/>
                <w:szCs w:val="20"/>
              </w:rPr>
              <w:br/>
            </w:r>
            <w:r w:rsidRPr="00233FB9">
              <w:rPr>
                <w:rFonts w:ascii="Arial Narrow" w:hAnsi="Arial Narrow"/>
                <w:bCs/>
                <w:i/>
                <w:sz w:val="20"/>
                <w:szCs w:val="20"/>
              </w:rPr>
              <w:t xml:space="preserve">w Pkt. </w:t>
            </w:r>
            <w:r w:rsidR="00A94854" w:rsidRPr="00233FB9">
              <w:rPr>
                <w:rFonts w:ascii="Arial Narrow" w:hAnsi="Arial Narrow"/>
                <w:bCs/>
                <w:i/>
                <w:sz w:val="20"/>
                <w:szCs w:val="20"/>
              </w:rPr>
              <w:t>7 należy wpisać „Nie dotyczy”</w:t>
            </w:r>
            <w:r w:rsidR="00874F43" w:rsidRPr="00233FB9">
              <w:rPr>
                <w:rFonts w:ascii="Arial Narrow" w:hAnsi="Arial Narrow"/>
                <w:bCs/>
                <w:i/>
                <w:sz w:val="20"/>
                <w:szCs w:val="20"/>
              </w:rPr>
              <w:t>.</w:t>
            </w:r>
          </w:p>
        </w:tc>
        <w:tc>
          <w:tcPr>
            <w:tcW w:w="2977" w:type="dxa"/>
            <w:gridSpan w:val="3"/>
            <w:tcBorders>
              <w:bottom w:val="single" w:sz="4" w:space="0" w:color="auto"/>
            </w:tcBorders>
            <w:shd w:val="clear" w:color="auto" w:fill="auto"/>
            <w:vAlign w:val="center"/>
          </w:tcPr>
          <w:p w14:paraId="0814532E" w14:textId="6E28D9E5" w:rsidR="00006083" w:rsidRPr="00233FB9" w:rsidRDefault="00125CAF" w:rsidP="00125CAF">
            <w:pPr>
              <w:tabs>
                <w:tab w:val="left" w:pos="834"/>
              </w:tabs>
              <w:spacing w:before="120" w:line="276" w:lineRule="auto"/>
              <w:ind w:left="213"/>
              <w:rPr>
                <w:rFonts w:ascii="Arial Narrow" w:hAnsi="Arial Narrow"/>
                <w:bCs/>
              </w:rPr>
            </w:pPr>
            <w:r w:rsidRPr="00233FB9">
              <w:rPr>
                <w:rFonts w:ascii="Arial Narrow" w:hAnsi="Arial Narrow" w:cs="Calibri"/>
                <w:bCs/>
                <w:sz w:val="2"/>
                <w:szCs w:val="2"/>
              </w:rPr>
              <w:t xml:space="preserve">    </w:t>
            </w:r>
            <w:r w:rsidR="00006083" w:rsidRPr="00233FB9">
              <w:rPr>
                <w:rFonts w:ascii="Arial Narrow" w:hAnsi="Arial Narrow" w:cs="Calibri"/>
                <w:bCs/>
              </w:rPr>
              <w:fldChar w:fldCharType="begin">
                <w:ffData>
                  <w:name w:val="Wybór1"/>
                  <w:enabled/>
                  <w:calcOnExit w:val="0"/>
                  <w:checkBox>
                    <w:sizeAuto/>
                    <w:default w:val="0"/>
                  </w:checkBox>
                </w:ffData>
              </w:fldChar>
            </w:r>
            <w:r w:rsidR="00006083"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00006083" w:rsidRPr="00233FB9">
              <w:rPr>
                <w:rFonts w:ascii="Arial Narrow" w:hAnsi="Arial Narrow" w:cs="Calibri"/>
                <w:bCs/>
              </w:rPr>
              <w:fldChar w:fldCharType="end"/>
            </w:r>
            <w:r w:rsidR="00006083" w:rsidRPr="00233FB9">
              <w:rPr>
                <w:rFonts w:ascii="Arial Narrow" w:hAnsi="Arial Narrow"/>
                <w:bCs/>
              </w:rPr>
              <w:t xml:space="preserve"> tak</w:t>
            </w:r>
          </w:p>
          <w:p w14:paraId="0EC7CE67" w14:textId="77777777" w:rsidR="00006083" w:rsidRPr="00233FB9" w:rsidRDefault="00006083" w:rsidP="00006083">
            <w:pPr>
              <w:tabs>
                <w:tab w:val="left" w:pos="834"/>
              </w:tabs>
              <w:spacing w:line="276" w:lineRule="auto"/>
              <w:ind w:left="215"/>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nie</w:t>
            </w:r>
          </w:p>
          <w:p w14:paraId="3E17C70E" w14:textId="2245EBDC" w:rsidR="000A0C56" w:rsidRPr="00233FB9" w:rsidRDefault="00006083" w:rsidP="00006083">
            <w:pPr>
              <w:spacing w:line="276" w:lineRule="auto"/>
              <w:ind w:left="215"/>
              <w:rPr>
                <w:rFonts w:ascii="Arial Narrow" w:hAnsi="Arial Narrow"/>
                <w:b/>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nie dotyczy</w:t>
            </w:r>
          </w:p>
        </w:tc>
      </w:tr>
      <w:tr w:rsidR="003C4195" w:rsidRPr="00233FB9" w14:paraId="10163564" w14:textId="77777777" w:rsidTr="000940E6">
        <w:trPr>
          <w:trHeight w:val="433"/>
        </w:trPr>
        <w:tc>
          <w:tcPr>
            <w:tcW w:w="709" w:type="dxa"/>
            <w:tcBorders>
              <w:bottom w:val="single" w:sz="4" w:space="0" w:color="auto"/>
            </w:tcBorders>
            <w:shd w:val="clear" w:color="auto" w:fill="FFE9BF"/>
            <w:vAlign w:val="center"/>
          </w:tcPr>
          <w:p w14:paraId="275A0B76" w14:textId="39EC7F49" w:rsidR="000A0C56" w:rsidRPr="00233FB9" w:rsidRDefault="00006083" w:rsidP="000E0894">
            <w:pPr>
              <w:autoSpaceDE w:val="0"/>
              <w:autoSpaceDN w:val="0"/>
              <w:adjustRightInd w:val="0"/>
              <w:spacing w:line="276" w:lineRule="auto"/>
              <w:jc w:val="left"/>
              <w:rPr>
                <w:rFonts w:ascii="Arial Narrow" w:hAnsi="Arial Narrow"/>
                <w:b/>
                <w:bCs/>
              </w:rPr>
            </w:pPr>
            <w:r w:rsidRPr="00233FB9">
              <w:rPr>
                <w:rFonts w:ascii="Arial Narrow" w:hAnsi="Arial Narrow"/>
                <w:b/>
                <w:bCs/>
              </w:rPr>
              <w:t>Opis:</w:t>
            </w:r>
          </w:p>
        </w:tc>
        <w:tc>
          <w:tcPr>
            <w:tcW w:w="8931" w:type="dxa"/>
            <w:gridSpan w:val="4"/>
            <w:tcBorders>
              <w:bottom w:val="single" w:sz="4" w:space="0" w:color="auto"/>
            </w:tcBorders>
            <w:shd w:val="clear" w:color="auto" w:fill="auto"/>
            <w:vAlign w:val="center"/>
          </w:tcPr>
          <w:p w14:paraId="4476793F" w14:textId="77777777" w:rsidR="000A0C56" w:rsidRPr="00233FB9" w:rsidRDefault="000A0C56" w:rsidP="000E0894">
            <w:pPr>
              <w:spacing w:line="276" w:lineRule="auto"/>
              <w:rPr>
                <w:rFonts w:ascii="Arial Narrow" w:hAnsi="Arial Narrow"/>
                <w:b/>
                <w:bCs/>
              </w:rPr>
            </w:pPr>
          </w:p>
        </w:tc>
      </w:tr>
    </w:tbl>
    <w:p w14:paraId="7FD64AF2" w14:textId="77777777" w:rsidR="00006083" w:rsidRPr="00233FB9" w:rsidRDefault="00006083" w:rsidP="000E0894">
      <w:pPr>
        <w:pStyle w:val="Tekstpodstawowy3"/>
        <w:spacing w:after="0" w:line="276" w:lineRule="auto"/>
        <w:jc w:val="left"/>
        <w:rPr>
          <w:rFonts w:ascii="Arial Narrow" w:hAnsi="Arial Narrow" w:cs="Calibri"/>
          <w:b/>
          <w:bCs/>
          <w:sz w:val="22"/>
          <w:szCs w:val="22"/>
        </w:rPr>
        <w:sectPr w:rsidR="00006083" w:rsidRPr="00233FB9" w:rsidSect="00D87C76">
          <w:headerReference w:type="default" r:id="rId17"/>
          <w:footerReference w:type="default" r:id="rId18"/>
          <w:endnotePr>
            <w:numFmt w:val="decimal"/>
          </w:endnotePr>
          <w:pgSz w:w="11906" w:h="16838"/>
          <w:pgMar w:top="1417" w:right="1417" w:bottom="1417" w:left="1417" w:header="708" w:footer="397" w:gutter="0"/>
          <w:cols w:space="708"/>
          <w:docGrid w:linePitch="360"/>
        </w:sectPr>
      </w:pPr>
    </w:p>
    <w:tbl>
      <w:tblPr>
        <w:tblpPr w:leftFromText="141" w:rightFromText="141" w:vertAnchor="page" w:horzAnchor="margin" w:tblpXSpec="center" w:tblpY="1561"/>
        <w:tblW w:w="15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992"/>
        <w:gridCol w:w="1134"/>
        <w:gridCol w:w="1417"/>
        <w:gridCol w:w="993"/>
        <w:gridCol w:w="1134"/>
        <w:gridCol w:w="1275"/>
        <w:gridCol w:w="1276"/>
        <w:gridCol w:w="1418"/>
        <w:gridCol w:w="992"/>
        <w:gridCol w:w="1134"/>
        <w:gridCol w:w="1276"/>
        <w:gridCol w:w="993"/>
      </w:tblGrid>
      <w:tr w:rsidR="003C4195" w:rsidRPr="00233FB9" w14:paraId="24CC11A7" w14:textId="77777777" w:rsidTr="00D56E82">
        <w:trPr>
          <w:trHeight w:val="837"/>
        </w:trPr>
        <w:tc>
          <w:tcPr>
            <w:tcW w:w="15097" w:type="dxa"/>
            <w:gridSpan w:val="13"/>
            <w:shd w:val="clear" w:color="auto" w:fill="F6B500"/>
          </w:tcPr>
          <w:p w14:paraId="16E21365" w14:textId="68C29CD1" w:rsidR="00A94854" w:rsidRPr="00233FB9" w:rsidRDefault="00A94854" w:rsidP="00B651AE">
            <w:pPr>
              <w:pStyle w:val="Tekstpodstawowy2"/>
              <w:numPr>
                <w:ilvl w:val="0"/>
                <w:numId w:val="16"/>
              </w:numPr>
              <w:spacing w:after="0" w:line="276" w:lineRule="auto"/>
              <w:ind w:left="426"/>
              <w:rPr>
                <w:rFonts w:ascii="Arial Narrow" w:hAnsi="Arial Narrow" w:cs="Calibri"/>
                <w:b/>
              </w:rPr>
            </w:pPr>
            <w:r w:rsidRPr="00233FB9">
              <w:rPr>
                <w:rFonts w:ascii="Arial Narrow" w:hAnsi="Arial Narrow" w:cs="Calibri"/>
                <w:b/>
              </w:rPr>
              <w:lastRenderedPageBreak/>
              <w:t xml:space="preserve">Dane dotyczące przedsiębiorstw wykazanych w punktach 3a oraz 4a-d </w:t>
            </w:r>
            <w:r w:rsidRPr="00233FB9">
              <w:rPr>
                <w:rFonts w:ascii="Arial Narrow" w:hAnsi="Arial Narrow"/>
                <w:b/>
                <w:bCs/>
              </w:rPr>
              <w:t>prowadzących działalność lub część działalności na tym samym rynku właściwym lub rynkach pokrewnych względem działalności Wnioskodawcy</w:t>
            </w:r>
          </w:p>
          <w:p w14:paraId="7A0ECC99" w14:textId="77777777" w:rsidR="00A94854" w:rsidRPr="00233FB9" w:rsidRDefault="00A94854" w:rsidP="00B651AE">
            <w:pPr>
              <w:pStyle w:val="Tekstpodstawowy2"/>
              <w:spacing w:after="0" w:line="276" w:lineRule="auto"/>
              <w:ind w:left="426"/>
              <w:rPr>
                <w:rFonts w:ascii="Arial Narrow" w:hAnsi="Arial Narrow" w:cs="Calibri"/>
                <w:b/>
                <w:bCs/>
              </w:rPr>
            </w:pPr>
            <w:r w:rsidRPr="00233FB9">
              <w:rPr>
                <w:rFonts w:ascii="Arial Narrow" w:hAnsi="Arial Narrow"/>
                <w:i/>
                <w:sz w:val="20"/>
                <w:szCs w:val="20"/>
              </w:rPr>
              <w:t>W przypadku większej liczby przedsiębiorstw wiersze w tabeli należy powielić.</w:t>
            </w:r>
          </w:p>
        </w:tc>
      </w:tr>
      <w:tr w:rsidR="003C4195" w:rsidRPr="00233FB9" w14:paraId="0764A1F2" w14:textId="77777777" w:rsidTr="000940E6">
        <w:trPr>
          <w:trHeight w:val="1118"/>
        </w:trPr>
        <w:tc>
          <w:tcPr>
            <w:tcW w:w="1063" w:type="dxa"/>
            <w:vMerge w:val="restart"/>
            <w:shd w:val="clear" w:color="auto" w:fill="F6B500"/>
            <w:vAlign w:val="center"/>
          </w:tcPr>
          <w:p w14:paraId="43CE081D" w14:textId="77777777" w:rsidR="00A94854" w:rsidRPr="00233FB9" w:rsidRDefault="00A94854" w:rsidP="00D56E82">
            <w:pPr>
              <w:pStyle w:val="Tekstpodstawowy3"/>
              <w:spacing w:after="0" w:line="276" w:lineRule="auto"/>
              <w:jc w:val="center"/>
              <w:rPr>
                <w:rFonts w:ascii="Arial Narrow" w:hAnsi="Arial Narrow" w:cs="Calibri"/>
                <w:b/>
                <w:bCs/>
                <w:sz w:val="22"/>
                <w:szCs w:val="22"/>
              </w:rPr>
            </w:pPr>
            <w:r w:rsidRPr="00233FB9">
              <w:rPr>
                <w:rFonts w:ascii="Arial Narrow" w:hAnsi="Arial Narrow" w:cs="Calibri"/>
                <w:b/>
                <w:sz w:val="22"/>
                <w:szCs w:val="22"/>
              </w:rPr>
              <w:t>Nazwa</w:t>
            </w:r>
            <w:r w:rsidRPr="00233FB9">
              <w:rPr>
                <w:rFonts w:ascii="Arial Narrow" w:hAnsi="Arial Narrow" w:cs="Calibri"/>
                <w:b/>
                <w:sz w:val="22"/>
                <w:szCs w:val="22"/>
              </w:rPr>
              <w:br/>
              <w:t xml:space="preserve"> i adres podmiotu</w:t>
            </w:r>
          </w:p>
        </w:tc>
        <w:tc>
          <w:tcPr>
            <w:tcW w:w="4536" w:type="dxa"/>
            <w:gridSpan w:val="4"/>
            <w:shd w:val="clear" w:color="auto" w:fill="F6B500"/>
            <w:vAlign w:val="center"/>
          </w:tcPr>
          <w:p w14:paraId="521A0F36" w14:textId="77777777" w:rsidR="00A94854" w:rsidRPr="00233FB9" w:rsidRDefault="00A94854" w:rsidP="00D56E82">
            <w:pPr>
              <w:pStyle w:val="Tekstprzypisudolnego"/>
              <w:spacing w:line="276" w:lineRule="auto"/>
              <w:jc w:val="center"/>
              <w:rPr>
                <w:rFonts w:ascii="Arial Narrow" w:hAnsi="Arial Narrow" w:cs="Calibri"/>
                <w:b/>
                <w:sz w:val="22"/>
                <w:szCs w:val="22"/>
              </w:rPr>
            </w:pPr>
            <w:r w:rsidRPr="00233FB9">
              <w:rPr>
                <w:rFonts w:ascii="Arial Narrow" w:hAnsi="Arial Narrow" w:cs="Calibri"/>
                <w:b/>
                <w:sz w:val="22"/>
                <w:szCs w:val="22"/>
              </w:rPr>
              <w:t>W okresie sprawozdawczym za drugi rok wstecz od ostatniego okresu sprawozdawczego</w:t>
            </w:r>
          </w:p>
          <w:p w14:paraId="4CC659D1" w14:textId="77777777" w:rsidR="00A94854" w:rsidRPr="00233FB9" w:rsidRDefault="00A94854" w:rsidP="00D56E82">
            <w:pPr>
              <w:pStyle w:val="Tekstpodstawowy"/>
              <w:spacing w:line="276" w:lineRule="auto"/>
              <w:jc w:val="center"/>
              <w:rPr>
                <w:rFonts w:ascii="Arial Narrow" w:hAnsi="Arial Narrow" w:cs="Calibri"/>
                <w:b/>
                <w:bCs/>
                <w:i/>
                <w:sz w:val="22"/>
                <w:szCs w:val="22"/>
                <w:lang w:val="pl-PL"/>
              </w:rPr>
            </w:pPr>
            <w:r w:rsidRPr="00233FB9">
              <w:rPr>
                <w:rFonts w:ascii="Arial Narrow" w:hAnsi="Arial Narrow" w:cs="Calibri"/>
                <w:b/>
                <w:i/>
                <w:sz w:val="22"/>
                <w:szCs w:val="22"/>
                <w:lang w:val="pl-PL"/>
              </w:rPr>
              <w:t xml:space="preserve">(od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 xml:space="preserve"> do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w:t>
            </w:r>
          </w:p>
        </w:tc>
        <w:tc>
          <w:tcPr>
            <w:tcW w:w="5103" w:type="dxa"/>
            <w:gridSpan w:val="4"/>
            <w:tcBorders>
              <w:bottom w:val="single" w:sz="4" w:space="0" w:color="auto"/>
            </w:tcBorders>
            <w:shd w:val="clear" w:color="auto" w:fill="F6B500"/>
            <w:vAlign w:val="center"/>
          </w:tcPr>
          <w:p w14:paraId="7070808A" w14:textId="77777777" w:rsidR="00A94854" w:rsidRPr="00233FB9" w:rsidRDefault="00A94854" w:rsidP="00D56E82">
            <w:pPr>
              <w:spacing w:line="276" w:lineRule="auto"/>
              <w:jc w:val="center"/>
              <w:rPr>
                <w:rFonts w:ascii="Arial Narrow" w:hAnsi="Arial Narrow" w:cs="Calibri"/>
                <w:b/>
              </w:rPr>
            </w:pPr>
            <w:r w:rsidRPr="00233FB9">
              <w:rPr>
                <w:rFonts w:ascii="Arial Narrow" w:hAnsi="Arial Narrow" w:cs="Calibri"/>
                <w:b/>
              </w:rPr>
              <w:t xml:space="preserve">W okresie sprawozdawczym </w:t>
            </w:r>
            <w:r w:rsidRPr="00233FB9">
              <w:rPr>
                <w:rFonts w:ascii="Arial Narrow" w:hAnsi="Arial Narrow" w:cs="Calibri"/>
                <w:bCs/>
              </w:rPr>
              <w:t xml:space="preserve"> </w:t>
            </w:r>
            <w:r w:rsidRPr="00233FB9">
              <w:rPr>
                <w:rFonts w:ascii="Arial Narrow" w:hAnsi="Arial Narrow" w:cs="Calibri"/>
                <w:b/>
              </w:rPr>
              <w:t>za 1 rok wstecz od ostatniego okresu  sprawozdawczego</w:t>
            </w:r>
          </w:p>
          <w:p w14:paraId="27001144" w14:textId="77777777" w:rsidR="00A94854" w:rsidRPr="00233FB9" w:rsidRDefault="00A94854" w:rsidP="00D56E82">
            <w:pPr>
              <w:pStyle w:val="Tekstpodstawowy2"/>
              <w:spacing w:after="0" w:line="276" w:lineRule="auto"/>
              <w:jc w:val="center"/>
              <w:rPr>
                <w:rFonts w:ascii="Arial Narrow" w:hAnsi="Arial Narrow" w:cs="Calibri"/>
                <w:b/>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Pr="00233FB9">
              <w:rPr>
                <w:rFonts w:ascii="Arial Narrow" w:hAnsi="Arial Narrow" w:cs="Calibri"/>
                <w:b/>
                <w:i/>
              </w:rPr>
              <w:t xml:space="preserve"> do </w:t>
            </w:r>
            <w:proofErr w:type="spellStart"/>
            <w:r w:rsidRPr="00233FB9">
              <w:rPr>
                <w:rFonts w:ascii="Arial Narrow" w:hAnsi="Arial Narrow" w:cs="Calibri"/>
                <w:b/>
                <w:i/>
              </w:rPr>
              <w:t>dd.mm.rr</w:t>
            </w:r>
            <w:proofErr w:type="spellEnd"/>
            <w:r w:rsidRPr="00233FB9">
              <w:rPr>
                <w:rFonts w:ascii="Arial Narrow" w:hAnsi="Arial Narrow" w:cs="Calibri"/>
                <w:b/>
                <w:i/>
              </w:rPr>
              <w:t>)</w:t>
            </w:r>
          </w:p>
        </w:tc>
        <w:tc>
          <w:tcPr>
            <w:tcW w:w="4395" w:type="dxa"/>
            <w:gridSpan w:val="4"/>
            <w:tcBorders>
              <w:bottom w:val="single" w:sz="4" w:space="0" w:color="auto"/>
            </w:tcBorders>
            <w:shd w:val="clear" w:color="auto" w:fill="F6B500"/>
            <w:vAlign w:val="center"/>
          </w:tcPr>
          <w:p w14:paraId="34A2CEB1" w14:textId="45BC3D58" w:rsidR="00A94854" w:rsidRPr="00233FB9" w:rsidRDefault="00A94854" w:rsidP="009C4D3A">
            <w:pPr>
              <w:pStyle w:val="Tekstpodstawowy2"/>
              <w:spacing w:after="0" w:line="276" w:lineRule="auto"/>
              <w:jc w:val="center"/>
              <w:rPr>
                <w:rFonts w:ascii="Arial Narrow" w:hAnsi="Arial Narrow" w:cs="Calibri"/>
                <w:b/>
                <w:bCs/>
              </w:rPr>
            </w:pPr>
            <w:r w:rsidRPr="00233FB9">
              <w:rPr>
                <w:rFonts w:ascii="Arial Narrow" w:hAnsi="Arial Narrow" w:cs="Calibri"/>
                <w:b/>
                <w:bCs/>
              </w:rPr>
              <w:t>W ostatnim okresie sprawozdawczym</w:t>
            </w:r>
            <w:r w:rsidRPr="00233FB9">
              <w:rPr>
                <w:rStyle w:val="Odwoanieprzypisukocowego"/>
                <w:rFonts w:ascii="Arial Narrow" w:hAnsi="Arial Narrow"/>
                <w:b/>
                <w:bCs/>
              </w:rPr>
              <w:endnoteReference w:id="32"/>
            </w:r>
          </w:p>
          <w:p w14:paraId="1DFBA0C8" w14:textId="77777777" w:rsidR="009C4D3A" w:rsidRPr="00233FB9" w:rsidRDefault="009C4D3A" w:rsidP="009C4D3A">
            <w:pPr>
              <w:pStyle w:val="Tekstpodstawowy2"/>
              <w:spacing w:after="0" w:line="276" w:lineRule="auto"/>
              <w:jc w:val="center"/>
              <w:rPr>
                <w:rFonts w:ascii="Arial Narrow" w:hAnsi="Arial Narrow" w:cs="Calibri"/>
                <w:b/>
                <w:bCs/>
              </w:rPr>
            </w:pPr>
          </w:p>
          <w:p w14:paraId="64E02E7F" w14:textId="77777777" w:rsidR="00A94854" w:rsidRPr="00233FB9" w:rsidRDefault="00A94854" w:rsidP="00D56E82">
            <w:pPr>
              <w:pStyle w:val="Tekstpodstawowy2"/>
              <w:spacing w:after="0" w:line="276" w:lineRule="auto"/>
              <w:jc w:val="center"/>
              <w:rPr>
                <w:rFonts w:ascii="Arial Narrow" w:hAnsi="Arial Narrow" w:cs="Calibri"/>
                <w:bCs/>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Pr="00233FB9">
              <w:rPr>
                <w:rFonts w:ascii="Arial Narrow" w:hAnsi="Arial Narrow" w:cs="Calibri"/>
                <w:b/>
                <w:i/>
              </w:rPr>
              <w:t xml:space="preserve"> do </w:t>
            </w:r>
            <w:proofErr w:type="spellStart"/>
            <w:r w:rsidRPr="00233FB9">
              <w:rPr>
                <w:rFonts w:ascii="Arial Narrow" w:hAnsi="Arial Narrow" w:cs="Calibri"/>
                <w:b/>
                <w:i/>
              </w:rPr>
              <w:t>dd.mm.rr</w:t>
            </w:r>
            <w:proofErr w:type="spellEnd"/>
            <w:r w:rsidRPr="00233FB9">
              <w:rPr>
                <w:rFonts w:ascii="Arial Narrow" w:hAnsi="Arial Narrow" w:cs="Calibri"/>
                <w:b/>
                <w:i/>
              </w:rPr>
              <w:t>)</w:t>
            </w:r>
          </w:p>
        </w:tc>
      </w:tr>
      <w:tr w:rsidR="003C4195" w:rsidRPr="00233FB9" w14:paraId="2A96B6F1" w14:textId="77777777" w:rsidTr="000940E6">
        <w:trPr>
          <w:trHeight w:val="562"/>
        </w:trPr>
        <w:tc>
          <w:tcPr>
            <w:tcW w:w="1063" w:type="dxa"/>
            <w:vMerge/>
            <w:tcBorders>
              <w:bottom w:val="single" w:sz="4" w:space="0" w:color="auto"/>
            </w:tcBorders>
            <w:shd w:val="clear" w:color="auto" w:fill="548DD4"/>
            <w:vAlign w:val="center"/>
          </w:tcPr>
          <w:p w14:paraId="3AA5724B" w14:textId="77777777" w:rsidR="00A94854" w:rsidRPr="00233FB9" w:rsidRDefault="00A94854" w:rsidP="00D56E82">
            <w:pPr>
              <w:spacing w:line="276" w:lineRule="auto"/>
              <w:rPr>
                <w:rFonts w:ascii="Arial Narrow" w:hAnsi="Arial Narrow"/>
                <w:sz w:val="20"/>
                <w:szCs w:val="20"/>
              </w:rPr>
            </w:pPr>
          </w:p>
        </w:tc>
        <w:tc>
          <w:tcPr>
            <w:tcW w:w="992" w:type="dxa"/>
            <w:shd w:val="clear" w:color="auto" w:fill="FFE9BF"/>
            <w:vAlign w:val="center"/>
          </w:tcPr>
          <w:p w14:paraId="781E759E" w14:textId="77777777" w:rsidR="00A94854" w:rsidRPr="00233FB9" w:rsidRDefault="00A94854" w:rsidP="00D56E82">
            <w:pPr>
              <w:spacing w:line="276" w:lineRule="auto"/>
              <w:jc w:val="center"/>
              <w:rPr>
                <w:rFonts w:ascii="Arial Narrow" w:hAnsi="Arial Narrow"/>
                <w:sz w:val="18"/>
                <w:szCs w:val="18"/>
              </w:rPr>
            </w:pPr>
            <w:r w:rsidRPr="00233FB9">
              <w:rPr>
                <w:rFonts w:ascii="Arial Narrow" w:hAnsi="Arial Narrow"/>
                <w:sz w:val="18"/>
                <w:szCs w:val="18"/>
              </w:rPr>
              <w:t>% udziałów (akcji)/ % głosów</w:t>
            </w:r>
          </w:p>
        </w:tc>
        <w:tc>
          <w:tcPr>
            <w:tcW w:w="1134" w:type="dxa"/>
            <w:shd w:val="clear" w:color="auto" w:fill="FFE9BF"/>
            <w:vAlign w:val="center"/>
          </w:tcPr>
          <w:p w14:paraId="43932E73" w14:textId="77777777" w:rsidR="00A94854" w:rsidRPr="00233FB9" w:rsidRDefault="00A94854" w:rsidP="00D56E82">
            <w:pPr>
              <w:spacing w:line="276" w:lineRule="auto"/>
              <w:jc w:val="center"/>
              <w:rPr>
                <w:rFonts w:ascii="Arial Narrow" w:hAnsi="Arial Narrow"/>
                <w:b/>
                <w:bCs/>
                <w:sz w:val="18"/>
                <w:szCs w:val="18"/>
              </w:rPr>
            </w:pPr>
            <w:r w:rsidRPr="00233FB9">
              <w:rPr>
                <w:rFonts w:ascii="Arial Narrow" w:hAnsi="Arial Narrow"/>
                <w:b/>
                <w:bCs/>
                <w:sz w:val="18"/>
                <w:szCs w:val="18"/>
              </w:rPr>
              <w:t>Wielkość zatrudnienia</w:t>
            </w:r>
            <w:r w:rsidRPr="00233FB9">
              <w:rPr>
                <w:rStyle w:val="Odwoanieprzypisukocowego"/>
                <w:rFonts w:ascii="Arial Narrow" w:hAnsi="Arial Narrow"/>
                <w:b/>
                <w:bCs/>
                <w:sz w:val="18"/>
                <w:szCs w:val="18"/>
              </w:rPr>
              <w:endnoteReference w:id="33"/>
            </w:r>
          </w:p>
        </w:tc>
        <w:tc>
          <w:tcPr>
            <w:tcW w:w="1417" w:type="dxa"/>
            <w:shd w:val="clear" w:color="auto" w:fill="FFE9BF"/>
            <w:vAlign w:val="center"/>
          </w:tcPr>
          <w:p w14:paraId="0069DBF4" w14:textId="77777777" w:rsidR="00A94854" w:rsidRPr="00233FB9" w:rsidRDefault="00A94854" w:rsidP="00D56E82">
            <w:pPr>
              <w:spacing w:line="276" w:lineRule="auto"/>
              <w:jc w:val="center"/>
              <w:rPr>
                <w:rFonts w:ascii="Arial Narrow" w:hAnsi="Arial Narrow"/>
                <w:b/>
                <w:bCs/>
                <w:sz w:val="18"/>
                <w:szCs w:val="18"/>
              </w:rPr>
            </w:pPr>
            <w:r w:rsidRPr="00233FB9">
              <w:rPr>
                <w:rFonts w:ascii="Arial Narrow" w:hAnsi="Arial Narrow"/>
                <w:b/>
                <w:bCs/>
                <w:sz w:val="18"/>
                <w:szCs w:val="18"/>
              </w:rPr>
              <w:t>Obroty ze sprzedaży netto</w:t>
            </w:r>
            <w:r w:rsidRPr="00233FB9">
              <w:rPr>
                <w:rStyle w:val="Odwoanieprzypisukocowego"/>
                <w:rFonts w:ascii="Arial Narrow" w:hAnsi="Arial Narrow"/>
                <w:b/>
                <w:bCs/>
                <w:sz w:val="18"/>
                <w:szCs w:val="18"/>
              </w:rPr>
              <w:endnoteReference w:id="34"/>
            </w:r>
          </w:p>
          <w:p w14:paraId="7827E1E0" w14:textId="77777777" w:rsidR="00A94854" w:rsidRPr="00233FB9" w:rsidRDefault="00A94854" w:rsidP="00D56E82">
            <w:pPr>
              <w:spacing w:line="276" w:lineRule="auto"/>
              <w:jc w:val="center"/>
              <w:rPr>
                <w:rFonts w:ascii="Arial Narrow" w:hAnsi="Arial Narrow"/>
                <w:i/>
                <w:iCs/>
                <w:sz w:val="18"/>
                <w:szCs w:val="18"/>
              </w:rPr>
            </w:pPr>
            <w:r w:rsidRPr="00233FB9">
              <w:rPr>
                <w:rFonts w:ascii="Arial Narrow" w:hAnsi="Arial Narrow"/>
                <w:i/>
                <w:iCs/>
                <w:sz w:val="18"/>
                <w:szCs w:val="18"/>
              </w:rPr>
              <w:t>(w tys. EUR na koniec roku obrotowego)</w:t>
            </w:r>
          </w:p>
        </w:tc>
        <w:tc>
          <w:tcPr>
            <w:tcW w:w="993" w:type="dxa"/>
            <w:shd w:val="clear" w:color="auto" w:fill="FFE9BF"/>
            <w:vAlign w:val="center"/>
          </w:tcPr>
          <w:p w14:paraId="2D113E19" w14:textId="77777777" w:rsidR="00A94854" w:rsidRPr="00233FB9" w:rsidRDefault="00A94854" w:rsidP="00D56E82">
            <w:pPr>
              <w:spacing w:line="276" w:lineRule="auto"/>
              <w:jc w:val="center"/>
              <w:rPr>
                <w:rFonts w:ascii="Arial Narrow" w:hAnsi="Arial Narrow"/>
                <w:b/>
                <w:bCs/>
                <w:sz w:val="18"/>
                <w:szCs w:val="18"/>
              </w:rPr>
            </w:pPr>
            <w:r w:rsidRPr="00233FB9">
              <w:rPr>
                <w:rFonts w:ascii="Arial Narrow" w:hAnsi="Arial Narrow"/>
                <w:b/>
                <w:bCs/>
                <w:sz w:val="18"/>
                <w:szCs w:val="18"/>
              </w:rPr>
              <w:t>Suma aktywów bilansu</w:t>
            </w:r>
            <w:r w:rsidRPr="00233FB9">
              <w:rPr>
                <w:rStyle w:val="Odwoanieprzypisukocowego"/>
                <w:rFonts w:ascii="Arial Narrow" w:hAnsi="Arial Narrow"/>
                <w:b/>
                <w:bCs/>
                <w:sz w:val="18"/>
                <w:szCs w:val="18"/>
              </w:rPr>
              <w:endnoteReference w:id="35"/>
            </w:r>
          </w:p>
          <w:p w14:paraId="0988005B" w14:textId="77777777" w:rsidR="00A94854" w:rsidRPr="00233FB9" w:rsidRDefault="00A94854" w:rsidP="00D56E82">
            <w:pPr>
              <w:spacing w:line="276" w:lineRule="auto"/>
              <w:jc w:val="center"/>
              <w:rPr>
                <w:rFonts w:ascii="Arial Narrow" w:hAnsi="Arial Narrow" w:cs="Calibri"/>
                <w:b/>
                <w:sz w:val="18"/>
                <w:szCs w:val="18"/>
              </w:rPr>
            </w:pPr>
            <w:r w:rsidRPr="00233FB9">
              <w:rPr>
                <w:rFonts w:ascii="Arial Narrow" w:hAnsi="Arial Narrow"/>
                <w:i/>
                <w:iCs/>
                <w:sz w:val="18"/>
                <w:szCs w:val="18"/>
              </w:rPr>
              <w:t>(w tys. EUR)</w:t>
            </w:r>
          </w:p>
        </w:tc>
        <w:tc>
          <w:tcPr>
            <w:tcW w:w="1134" w:type="dxa"/>
            <w:shd w:val="clear" w:color="auto" w:fill="FFE9BF"/>
            <w:vAlign w:val="center"/>
          </w:tcPr>
          <w:p w14:paraId="41824A2C" w14:textId="77777777" w:rsidR="00A94854" w:rsidRPr="00233FB9" w:rsidRDefault="00A94854" w:rsidP="00D56E82">
            <w:pPr>
              <w:spacing w:line="276" w:lineRule="auto"/>
              <w:jc w:val="center"/>
              <w:rPr>
                <w:rFonts w:ascii="Arial Narrow" w:hAnsi="Arial Narrow"/>
                <w:sz w:val="18"/>
                <w:szCs w:val="18"/>
              </w:rPr>
            </w:pPr>
            <w:r w:rsidRPr="00233FB9">
              <w:rPr>
                <w:rFonts w:ascii="Arial Narrow" w:hAnsi="Arial Narrow"/>
                <w:sz w:val="18"/>
                <w:szCs w:val="18"/>
              </w:rPr>
              <w:t>% udziałów (akcji) / % głosów</w:t>
            </w:r>
          </w:p>
        </w:tc>
        <w:tc>
          <w:tcPr>
            <w:tcW w:w="1275" w:type="dxa"/>
            <w:shd w:val="clear" w:color="auto" w:fill="FFE9BF"/>
            <w:vAlign w:val="center"/>
          </w:tcPr>
          <w:p w14:paraId="3E644CC8" w14:textId="77777777" w:rsidR="00A94854" w:rsidRPr="00233FB9" w:rsidRDefault="00A94854" w:rsidP="00D56E82">
            <w:pPr>
              <w:spacing w:line="276" w:lineRule="auto"/>
              <w:jc w:val="center"/>
              <w:rPr>
                <w:rFonts w:ascii="Arial Narrow" w:hAnsi="Arial Narrow"/>
                <w:b/>
                <w:bCs/>
                <w:sz w:val="18"/>
                <w:szCs w:val="18"/>
              </w:rPr>
            </w:pPr>
            <w:r w:rsidRPr="00233FB9">
              <w:rPr>
                <w:rFonts w:ascii="Arial Narrow" w:hAnsi="Arial Narrow"/>
                <w:b/>
                <w:bCs/>
                <w:sz w:val="18"/>
                <w:szCs w:val="18"/>
              </w:rPr>
              <w:t>Wielkość zatrudnienia</w:t>
            </w:r>
          </w:p>
        </w:tc>
        <w:tc>
          <w:tcPr>
            <w:tcW w:w="1276" w:type="dxa"/>
            <w:shd w:val="clear" w:color="auto" w:fill="FFE9BF"/>
            <w:vAlign w:val="center"/>
          </w:tcPr>
          <w:p w14:paraId="28E2637C" w14:textId="77777777" w:rsidR="00A94854" w:rsidRPr="00233FB9" w:rsidRDefault="00A94854" w:rsidP="00D56E82">
            <w:pPr>
              <w:spacing w:line="276" w:lineRule="auto"/>
              <w:jc w:val="center"/>
              <w:rPr>
                <w:rFonts w:ascii="Arial Narrow" w:hAnsi="Arial Narrow"/>
                <w:sz w:val="18"/>
                <w:szCs w:val="18"/>
              </w:rPr>
            </w:pPr>
            <w:r w:rsidRPr="00233FB9">
              <w:rPr>
                <w:rFonts w:ascii="Arial Narrow" w:hAnsi="Arial Narrow"/>
                <w:b/>
                <w:bCs/>
                <w:sz w:val="18"/>
                <w:szCs w:val="18"/>
              </w:rPr>
              <w:t>Obroty ze sprzedaży netto</w:t>
            </w:r>
          </w:p>
          <w:p w14:paraId="100F42D3" w14:textId="77777777" w:rsidR="00A94854" w:rsidRPr="00233FB9" w:rsidRDefault="00A94854" w:rsidP="00D56E82">
            <w:pPr>
              <w:spacing w:line="276" w:lineRule="auto"/>
              <w:jc w:val="center"/>
              <w:rPr>
                <w:rFonts w:ascii="Arial Narrow" w:hAnsi="Arial Narrow"/>
                <w:i/>
                <w:iCs/>
                <w:sz w:val="18"/>
                <w:szCs w:val="18"/>
              </w:rPr>
            </w:pPr>
            <w:r w:rsidRPr="00233FB9">
              <w:rPr>
                <w:rFonts w:ascii="Arial Narrow" w:hAnsi="Arial Narrow"/>
                <w:i/>
                <w:iCs/>
                <w:sz w:val="18"/>
                <w:szCs w:val="18"/>
              </w:rPr>
              <w:t>(w tys. EUR na koniec roku obrotowego)</w:t>
            </w:r>
          </w:p>
        </w:tc>
        <w:tc>
          <w:tcPr>
            <w:tcW w:w="1418" w:type="dxa"/>
            <w:shd w:val="clear" w:color="auto" w:fill="FFE9BF"/>
            <w:vAlign w:val="center"/>
          </w:tcPr>
          <w:p w14:paraId="348343AA" w14:textId="77777777" w:rsidR="00A94854" w:rsidRPr="00233FB9" w:rsidRDefault="00A94854" w:rsidP="00D56E82">
            <w:pPr>
              <w:spacing w:line="276" w:lineRule="auto"/>
              <w:jc w:val="center"/>
              <w:rPr>
                <w:rFonts w:ascii="Arial Narrow" w:hAnsi="Arial Narrow"/>
                <w:b/>
                <w:bCs/>
                <w:sz w:val="18"/>
                <w:szCs w:val="18"/>
              </w:rPr>
            </w:pPr>
            <w:r w:rsidRPr="00233FB9">
              <w:rPr>
                <w:rFonts w:ascii="Arial Narrow" w:hAnsi="Arial Narrow"/>
                <w:b/>
                <w:bCs/>
                <w:sz w:val="18"/>
                <w:szCs w:val="18"/>
              </w:rPr>
              <w:t>Suma aktywów bilansu</w:t>
            </w:r>
          </w:p>
          <w:p w14:paraId="2AC78E47" w14:textId="77777777" w:rsidR="00A94854" w:rsidRPr="00233FB9" w:rsidRDefault="00A94854" w:rsidP="00D56E82">
            <w:pPr>
              <w:spacing w:line="276" w:lineRule="auto"/>
              <w:jc w:val="center"/>
              <w:rPr>
                <w:rFonts w:ascii="Arial Narrow" w:hAnsi="Arial Narrow" w:cs="Calibri"/>
                <w:b/>
                <w:sz w:val="18"/>
                <w:szCs w:val="18"/>
              </w:rPr>
            </w:pPr>
            <w:r w:rsidRPr="00233FB9">
              <w:rPr>
                <w:rFonts w:ascii="Arial Narrow" w:hAnsi="Arial Narrow"/>
                <w:i/>
                <w:iCs/>
                <w:sz w:val="18"/>
                <w:szCs w:val="18"/>
              </w:rPr>
              <w:t>(w tys. EUR)</w:t>
            </w:r>
          </w:p>
        </w:tc>
        <w:tc>
          <w:tcPr>
            <w:tcW w:w="992" w:type="dxa"/>
            <w:shd w:val="clear" w:color="auto" w:fill="FFE9BF"/>
            <w:vAlign w:val="center"/>
          </w:tcPr>
          <w:p w14:paraId="44A9F224" w14:textId="77777777" w:rsidR="00A94854" w:rsidRPr="00233FB9" w:rsidRDefault="00A94854" w:rsidP="00D56E82">
            <w:pPr>
              <w:spacing w:line="276" w:lineRule="auto"/>
              <w:jc w:val="center"/>
              <w:rPr>
                <w:rFonts w:ascii="Arial Narrow" w:hAnsi="Arial Narrow"/>
                <w:sz w:val="18"/>
                <w:szCs w:val="18"/>
              </w:rPr>
            </w:pPr>
            <w:r w:rsidRPr="00233FB9">
              <w:rPr>
                <w:rFonts w:ascii="Arial Narrow" w:hAnsi="Arial Narrow"/>
                <w:sz w:val="18"/>
                <w:szCs w:val="18"/>
              </w:rPr>
              <w:t>% udziałów (akcji)/ % głosów</w:t>
            </w:r>
          </w:p>
        </w:tc>
        <w:tc>
          <w:tcPr>
            <w:tcW w:w="1134" w:type="dxa"/>
            <w:shd w:val="clear" w:color="auto" w:fill="FFE9BF"/>
            <w:vAlign w:val="center"/>
          </w:tcPr>
          <w:p w14:paraId="46BB1955" w14:textId="77777777" w:rsidR="00A94854" w:rsidRPr="00233FB9" w:rsidRDefault="00A94854" w:rsidP="00D56E82">
            <w:pPr>
              <w:spacing w:line="276" w:lineRule="auto"/>
              <w:jc w:val="center"/>
              <w:rPr>
                <w:rFonts w:ascii="Arial Narrow" w:hAnsi="Arial Narrow"/>
                <w:b/>
                <w:bCs/>
                <w:sz w:val="18"/>
                <w:szCs w:val="18"/>
              </w:rPr>
            </w:pPr>
            <w:r w:rsidRPr="00233FB9">
              <w:rPr>
                <w:rFonts w:ascii="Arial Narrow" w:hAnsi="Arial Narrow"/>
                <w:b/>
                <w:bCs/>
                <w:sz w:val="18"/>
                <w:szCs w:val="18"/>
              </w:rPr>
              <w:t>Wielkość zatrudnienia</w:t>
            </w:r>
          </w:p>
        </w:tc>
        <w:tc>
          <w:tcPr>
            <w:tcW w:w="1276" w:type="dxa"/>
            <w:shd w:val="clear" w:color="auto" w:fill="FFE9BF"/>
            <w:vAlign w:val="center"/>
          </w:tcPr>
          <w:p w14:paraId="12C7ABF2" w14:textId="77777777" w:rsidR="00A94854" w:rsidRPr="00233FB9" w:rsidRDefault="00A94854" w:rsidP="00D56E82">
            <w:pPr>
              <w:spacing w:line="276" w:lineRule="auto"/>
              <w:jc w:val="center"/>
              <w:rPr>
                <w:rFonts w:ascii="Arial Narrow" w:hAnsi="Arial Narrow"/>
                <w:sz w:val="18"/>
                <w:szCs w:val="18"/>
              </w:rPr>
            </w:pPr>
            <w:r w:rsidRPr="00233FB9">
              <w:rPr>
                <w:rFonts w:ascii="Arial Narrow" w:hAnsi="Arial Narrow"/>
                <w:b/>
                <w:bCs/>
                <w:sz w:val="18"/>
                <w:szCs w:val="18"/>
              </w:rPr>
              <w:t>Obroty ze sprzedaży netto</w:t>
            </w:r>
          </w:p>
          <w:p w14:paraId="111C2321" w14:textId="77777777" w:rsidR="00A94854" w:rsidRPr="00233FB9" w:rsidRDefault="00A94854" w:rsidP="00D56E82">
            <w:pPr>
              <w:spacing w:line="276" w:lineRule="auto"/>
              <w:jc w:val="center"/>
              <w:rPr>
                <w:rFonts w:ascii="Arial Narrow" w:hAnsi="Arial Narrow"/>
                <w:i/>
                <w:iCs/>
                <w:sz w:val="18"/>
                <w:szCs w:val="18"/>
              </w:rPr>
            </w:pPr>
            <w:r w:rsidRPr="00233FB9">
              <w:rPr>
                <w:rFonts w:ascii="Arial Narrow" w:hAnsi="Arial Narrow"/>
                <w:i/>
                <w:iCs/>
                <w:sz w:val="18"/>
                <w:szCs w:val="18"/>
              </w:rPr>
              <w:t>(w tys. EUR na koniec roku obrotowego)</w:t>
            </w:r>
          </w:p>
        </w:tc>
        <w:tc>
          <w:tcPr>
            <w:tcW w:w="993" w:type="dxa"/>
            <w:shd w:val="clear" w:color="auto" w:fill="FFE9BF"/>
            <w:vAlign w:val="center"/>
          </w:tcPr>
          <w:p w14:paraId="64C846CD" w14:textId="1EDE5F2B" w:rsidR="00A94854" w:rsidRPr="00233FB9" w:rsidRDefault="00A94854" w:rsidP="00B651AE">
            <w:pPr>
              <w:spacing w:line="276" w:lineRule="auto"/>
              <w:jc w:val="center"/>
              <w:rPr>
                <w:rFonts w:ascii="Arial Narrow" w:hAnsi="Arial Narrow"/>
                <w:b/>
                <w:bCs/>
                <w:sz w:val="18"/>
                <w:szCs w:val="18"/>
              </w:rPr>
            </w:pPr>
            <w:r w:rsidRPr="00233FB9">
              <w:rPr>
                <w:rFonts w:ascii="Arial Narrow" w:hAnsi="Arial Narrow"/>
                <w:b/>
                <w:bCs/>
                <w:sz w:val="18"/>
                <w:szCs w:val="18"/>
              </w:rPr>
              <w:t>Suma aktywów bilansu</w:t>
            </w:r>
          </w:p>
          <w:p w14:paraId="72510E19" w14:textId="77777777" w:rsidR="00A94854" w:rsidRPr="00233FB9" w:rsidRDefault="00A94854" w:rsidP="00D56E82">
            <w:pPr>
              <w:spacing w:line="276" w:lineRule="auto"/>
              <w:jc w:val="center"/>
              <w:rPr>
                <w:rFonts w:ascii="Arial Narrow" w:hAnsi="Arial Narrow"/>
                <w:i/>
                <w:iCs/>
                <w:sz w:val="18"/>
                <w:szCs w:val="18"/>
              </w:rPr>
            </w:pPr>
            <w:r w:rsidRPr="00233FB9">
              <w:rPr>
                <w:rFonts w:ascii="Arial Narrow" w:hAnsi="Arial Narrow"/>
                <w:i/>
                <w:iCs/>
                <w:sz w:val="18"/>
                <w:szCs w:val="18"/>
              </w:rPr>
              <w:t>(w tys. EUR)</w:t>
            </w:r>
          </w:p>
        </w:tc>
      </w:tr>
      <w:tr w:rsidR="003C4195" w:rsidRPr="00233FB9" w14:paraId="154A0660" w14:textId="77777777" w:rsidTr="000940E6">
        <w:trPr>
          <w:trHeight w:val="677"/>
        </w:trPr>
        <w:tc>
          <w:tcPr>
            <w:tcW w:w="1063" w:type="dxa"/>
            <w:shd w:val="clear" w:color="auto" w:fill="FFFFFF" w:themeFill="background1"/>
            <w:vAlign w:val="center"/>
          </w:tcPr>
          <w:p w14:paraId="72F4F7B7" w14:textId="77777777" w:rsidR="00A94854" w:rsidRPr="00233FB9" w:rsidRDefault="00A94854" w:rsidP="00D56E82">
            <w:pPr>
              <w:spacing w:line="276" w:lineRule="auto"/>
              <w:jc w:val="center"/>
              <w:rPr>
                <w:rFonts w:ascii="Arial Narrow" w:hAnsi="Arial Narrow"/>
                <w:b/>
                <w:bCs/>
                <w:sz w:val="20"/>
                <w:szCs w:val="20"/>
              </w:rPr>
            </w:pPr>
          </w:p>
        </w:tc>
        <w:tc>
          <w:tcPr>
            <w:tcW w:w="992" w:type="dxa"/>
            <w:shd w:val="clear" w:color="auto" w:fill="FFFFFF" w:themeFill="background1"/>
            <w:vAlign w:val="center"/>
          </w:tcPr>
          <w:p w14:paraId="3AD02237" w14:textId="77777777" w:rsidR="00A94854" w:rsidRPr="00233FB9" w:rsidRDefault="00A94854" w:rsidP="00D56E82">
            <w:pPr>
              <w:pStyle w:val="Tekstprzypisudolnego"/>
              <w:spacing w:line="276" w:lineRule="auto"/>
              <w:jc w:val="center"/>
              <w:rPr>
                <w:rFonts w:ascii="Arial Narrow" w:hAnsi="Arial Narrow" w:cs="Calibri"/>
                <w:b/>
              </w:rPr>
            </w:pPr>
          </w:p>
        </w:tc>
        <w:tc>
          <w:tcPr>
            <w:tcW w:w="1134" w:type="dxa"/>
            <w:shd w:val="clear" w:color="auto" w:fill="FFFFFF"/>
            <w:vAlign w:val="center"/>
          </w:tcPr>
          <w:p w14:paraId="5DBD5FD6" w14:textId="77777777" w:rsidR="00A94854" w:rsidRPr="00233FB9" w:rsidRDefault="00A94854" w:rsidP="00D56E82">
            <w:pPr>
              <w:pStyle w:val="Tekstprzypisudolnego"/>
              <w:spacing w:line="276" w:lineRule="auto"/>
              <w:jc w:val="center"/>
              <w:rPr>
                <w:rFonts w:ascii="Arial Narrow" w:hAnsi="Arial Narrow" w:cs="Calibri"/>
                <w:b/>
              </w:rPr>
            </w:pPr>
          </w:p>
        </w:tc>
        <w:tc>
          <w:tcPr>
            <w:tcW w:w="1417" w:type="dxa"/>
            <w:shd w:val="clear" w:color="auto" w:fill="FFFFFF"/>
            <w:vAlign w:val="center"/>
          </w:tcPr>
          <w:p w14:paraId="45127600" w14:textId="77777777" w:rsidR="00A94854" w:rsidRPr="00233FB9" w:rsidRDefault="00A94854" w:rsidP="00D56E82">
            <w:pPr>
              <w:pStyle w:val="Tekstprzypisudolnego"/>
              <w:spacing w:line="276" w:lineRule="auto"/>
              <w:jc w:val="center"/>
              <w:rPr>
                <w:rFonts w:ascii="Arial Narrow" w:hAnsi="Arial Narrow" w:cs="Calibri"/>
                <w:b/>
              </w:rPr>
            </w:pPr>
          </w:p>
        </w:tc>
        <w:tc>
          <w:tcPr>
            <w:tcW w:w="993" w:type="dxa"/>
            <w:shd w:val="clear" w:color="auto" w:fill="FFFFFF"/>
            <w:vAlign w:val="center"/>
          </w:tcPr>
          <w:p w14:paraId="7045AEFF" w14:textId="77777777" w:rsidR="00A94854" w:rsidRPr="00233FB9" w:rsidRDefault="00A94854" w:rsidP="00D56E82">
            <w:pPr>
              <w:pStyle w:val="Tekstprzypisudolnego"/>
              <w:spacing w:line="276" w:lineRule="auto"/>
              <w:jc w:val="center"/>
              <w:rPr>
                <w:rFonts w:ascii="Arial Narrow" w:hAnsi="Arial Narrow" w:cs="Calibri"/>
                <w:b/>
              </w:rPr>
            </w:pPr>
          </w:p>
        </w:tc>
        <w:tc>
          <w:tcPr>
            <w:tcW w:w="1134" w:type="dxa"/>
            <w:shd w:val="clear" w:color="auto" w:fill="FFFFFF"/>
            <w:vAlign w:val="center"/>
          </w:tcPr>
          <w:p w14:paraId="3C57540A" w14:textId="77777777" w:rsidR="00A94854" w:rsidRPr="00233FB9" w:rsidRDefault="00A94854" w:rsidP="00D56E82">
            <w:pPr>
              <w:pStyle w:val="Tekstprzypisudolnego"/>
              <w:spacing w:line="276" w:lineRule="auto"/>
              <w:jc w:val="center"/>
              <w:rPr>
                <w:rFonts w:ascii="Arial Narrow" w:hAnsi="Arial Narrow" w:cs="Calibri"/>
                <w:b/>
              </w:rPr>
            </w:pPr>
          </w:p>
        </w:tc>
        <w:tc>
          <w:tcPr>
            <w:tcW w:w="1275" w:type="dxa"/>
            <w:shd w:val="clear" w:color="auto" w:fill="FFFFFF"/>
            <w:vAlign w:val="center"/>
          </w:tcPr>
          <w:p w14:paraId="7D3FD095" w14:textId="77777777" w:rsidR="00A94854" w:rsidRPr="00233FB9" w:rsidRDefault="00A94854" w:rsidP="00D56E82">
            <w:pPr>
              <w:pStyle w:val="Tekstprzypisudolnego"/>
              <w:spacing w:line="276" w:lineRule="auto"/>
              <w:jc w:val="center"/>
              <w:rPr>
                <w:rFonts w:ascii="Arial Narrow" w:hAnsi="Arial Narrow" w:cs="Calibri"/>
                <w:b/>
              </w:rPr>
            </w:pPr>
          </w:p>
        </w:tc>
        <w:tc>
          <w:tcPr>
            <w:tcW w:w="1276" w:type="dxa"/>
            <w:shd w:val="clear" w:color="auto" w:fill="FFFFFF"/>
            <w:vAlign w:val="center"/>
          </w:tcPr>
          <w:p w14:paraId="1431D2E0" w14:textId="77777777" w:rsidR="00A94854" w:rsidRPr="00233FB9" w:rsidRDefault="00A94854" w:rsidP="00D56E82">
            <w:pPr>
              <w:pStyle w:val="Tekstprzypisudolnego"/>
              <w:spacing w:line="276" w:lineRule="auto"/>
              <w:jc w:val="center"/>
              <w:rPr>
                <w:rFonts w:ascii="Arial Narrow" w:hAnsi="Arial Narrow" w:cs="Calibri"/>
                <w:b/>
              </w:rPr>
            </w:pPr>
          </w:p>
        </w:tc>
        <w:tc>
          <w:tcPr>
            <w:tcW w:w="1418" w:type="dxa"/>
            <w:shd w:val="clear" w:color="auto" w:fill="FFFFFF"/>
            <w:vAlign w:val="center"/>
          </w:tcPr>
          <w:p w14:paraId="5673A0D5" w14:textId="77777777" w:rsidR="00A94854" w:rsidRPr="00233FB9" w:rsidRDefault="00A94854" w:rsidP="00D56E82">
            <w:pPr>
              <w:pStyle w:val="Tekstprzypisudolnego"/>
              <w:spacing w:line="276" w:lineRule="auto"/>
              <w:jc w:val="center"/>
              <w:rPr>
                <w:rFonts w:ascii="Arial Narrow" w:hAnsi="Arial Narrow" w:cs="Calibri"/>
                <w:b/>
              </w:rPr>
            </w:pPr>
          </w:p>
        </w:tc>
        <w:tc>
          <w:tcPr>
            <w:tcW w:w="992" w:type="dxa"/>
            <w:shd w:val="clear" w:color="auto" w:fill="FFFFFF"/>
            <w:vAlign w:val="center"/>
          </w:tcPr>
          <w:p w14:paraId="2CEDF3D5" w14:textId="77777777" w:rsidR="00A94854" w:rsidRPr="00233FB9" w:rsidRDefault="00A94854" w:rsidP="00D56E82">
            <w:pPr>
              <w:pStyle w:val="Tekstprzypisudolnego"/>
              <w:spacing w:line="276" w:lineRule="auto"/>
              <w:jc w:val="center"/>
              <w:rPr>
                <w:rFonts w:ascii="Arial Narrow" w:hAnsi="Arial Narrow" w:cs="Calibri"/>
                <w:b/>
                <w:bCs/>
              </w:rPr>
            </w:pPr>
          </w:p>
        </w:tc>
        <w:tc>
          <w:tcPr>
            <w:tcW w:w="1134" w:type="dxa"/>
            <w:shd w:val="clear" w:color="auto" w:fill="FFFFFF"/>
            <w:vAlign w:val="center"/>
          </w:tcPr>
          <w:p w14:paraId="3FAFEDCC" w14:textId="77777777" w:rsidR="00A94854" w:rsidRPr="00233FB9" w:rsidRDefault="00A94854" w:rsidP="00D56E82">
            <w:pPr>
              <w:pStyle w:val="Tekstprzypisudolnego"/>
              <w:spacing w:line="276" w:lineRule="auto"/>
              <w:jc w:val="center"/>
              <w:rPr>
                <w:rFonts w:ascii="Arial Narrow" w:hAnsi="Arial Narrow" w:cs="Calibri"/>
                <w:b/>
                <w:bCs/>
              </w:rPr>
            </w:pPr>
          </w:p>
        </w:tc>
        <w:tc>
          <w:tcPr>
            <w:tcW w:w="1276" w:type="dxa"/>
            <w:shd w:val="clear" w:color="auto" w:fill="FFFFFF"/>
            <w:vAlign w:val="center"/>
          </w:tcPr>
          <w:p w14:paraId="5B428685" w14:textId="77777777" w:rsidR="00A94854" w:rsidRPr="00233FB9" w:rsidRDefault="00A94854" w:rsidP="00D56E82">
            <w:pPr>
              <w:pStyle w:val="Tekstprzypisudolnego"/>
              <w:spacing w:line="276" w:lineRule="auto"/>
              <w:jc w:val="center"/>
              <w:rPr>
                <w:rFonts w:ascii="Arial Narrow" w:hAnsi="Arial Narrow" w:cs="Calibri"/>
                <w:b/>
                <w:bCs/>
              </w:rPr>
            </w:pPr>
          </w:p>
        </w:tc>
        <w:tc>
          <w:tcPr>
            <w:tcW w:w="993" w:type="dxa"/>
            <w:shd w:val="clear" w:color="auto" w:fill="FFFFFF"/>
            <w:vAlign w:val="center"/>
          </w:tcPr>
          <w:p w14:paraId="222F8D3C" w14:textId="77777777" w:rsidR="00A94854" w:rsidRPr="00233FB9" w:rsidRDefault="00A94854" w:rsidP="00D56E82">
            <w:pPr>
              <w:pStyle w:val="Tekstprzypisudolnego"/>
              <w:spacing w:line="276" w:lineRule="auto"/>
              <w:jc w:val="center"/>
              <w:rPr>
                <w:rFonts w:ascii="Arial Narrow" w:hAnsi="Arial Narrow" w:cs="Calibri"/>
                <w:b/>
                <w:bCs/>
              </w:rPr>
            </w:pPr>
          </w:p>
        </w:tc>
      </w:tr>
      <w:tr w:rsidR="003C4195" w:rsidRPr="00233FB9" w14:paraId="03921CA0" w14:textId="77777777" w:rsidTr="000940E6">
        <w:trPr>
          <w:trHeight w:val="693"/>
        </w:trPr>
        <w:tc>
          <w:tcPr>
            <w:tcW w:w="1063" w:type="dxa"/>
            <w:shd w:val="clear" w:color="auto" w:fill="FFFFFF" w:themeFill="background1"/>
            <w:vAlign w:val="center"/>
          </w:tcPr>
          <w:p w14:paraId="53E3409A" w14:textId="77777777" w:rsidR="00A94854" w:rsidRPr="00233FB9" w:rsidRDefault="00A94854" w:rsidP="00D56E82">
            <w:pPr>
              <w:spacing w:line="276" w:lineRule="auto"/>
              <w:jc w:val="center"/>
              <w:rPr>
                <w:rFonts w:ascii="Arial Narrow" w:hAnsi="Arial Narrow"/>
                <w:sz w:val="20"/>
                <w:szCs w:val="20"/>
              </w:rPr>
            </w:pPr>
          </w:p>
        </w:tc>
        <w:tc>
          <w:tcPr>
            <w:tcW w:w="992" w:type="dxa"/>
            <w:shd w:val="clear" w:color="auto" w:fill="FFFFFF" w:themeFill="background1"/>
            <w:vAlign w:val="center"/>
          </w:tcPr>
          <w:p w14:paraId="503248D5" w14:textId="77777777" w:rsidR="00A94854" w:rsidRPr="00233FB9" w:rsidRDefault="00A94854" w:rsidP="00D56E82">
            <w:pPr>
              <w:pStyle w:val="Tekstprzypisudolnego"/>
              <w:spacing w:line="276" w:lineRule="auto"/>
              <w:jc w:val="center"/>
              <w:rPr>
                <w:rFonts w:ascii="Arial Narrow" w:hAnsi="Arial Narrow" w:cs="Calibri"/>
                <w:b/>
              </w:rPr>
            </w:pPr>
          </w:p>
        </w:tc>
        <w:tc>
          <w:tcPr>
            <w:tcW w:w="1134" w:type="dxa"/>
            <w:shd w:val="clear" w:color="auto" w:fill="FFFFFF"/>
            <w:vAlign w:val="center"/>
          </w:tcPr>
          <w:p w14:paraId="3420FB01" w14:textId="77777777" w:rsidR="00A94854" w:rsidRPr="00233FB9" w:rsidRDefault="00A94854" w:rsidP="00D56E82">
            <w:pPr>
              <w:pStyle w:val="Tekstprzypisudolnego"/>
              <w:spacing w:line="276" w:lineRule="auto"/>
              <w:jc w:val="center"/>
              <w:rPr>
                <w:rFonts w:ascii="Arial Narrow" w:hAnsi="Arial Narrow" w:cs="Calibri"/>
                <w:b/>
              </w:rPr>
            </w:pPr>
          </w:p>
        </w:tc>
        <w:tc>
          <w:tcPr>
            <w:tcW w:w="1417" w:type="dxa"/>
            <w:shd w:val="clear" w:color="auto" w:fill="FFFFFF"/>
            <w:vAlign w:val="center"/>
          </w:tcPr>
          <w:p w14:paraId="704A3738" w14:textId="77777777" w:rsidR="00A94854" w:rsidRPr="00233FB9" w:rsidRDefault="00A94854" w:rsidP="00D56E82">
            <w:pPr>
              <w:pStyle w:val="Tekstprzypisudolnego"/>
              <w:spacing w:line="276" w:lineRule="auto"/>
              <w:jc w:val="center"/>
              <w:rPr>
                <w:rFonts w:ascii="Arial Narrow" w:hAnsi="Arial Narrow" w:cs="Calibri"/>
                <w:b/>
              </w:rPr>
            </w:pPr>
          </w:p>
        </w:tc>
        <w:tc>
          <w:tcPr>
            <w:tcW w:w="993" w:type="dxa"/>
            <w:shd w:val="clear" w:color="auto" w:fill="FFFFFF"/>
            <w:vAlign w:val="center"/>
          </w:tcPr>
          <w:p w14:paraId="6A3541B9" w14:textId="77777777" w:rsidR="00A94854" w:rsidRPr="00233FB9" w:rsidRDefault="00A94854" w:rsidP="00D56E82">
            <w:pPr>
              <w:pStyle w:val="Tekstprzypisudolnego"/>
              <w:spacing w:line="276" w:lineRule="auto"/>
              <w:jc w:val="center"/>
              <w:rPr>
                <w:rFonts w:ascii="Arial Narrow" w:hAnsi="Arial Narrow" w:cs="Calibri"/>
                <w:b/>
              </w:rPr>
            </w:pPr>
          </w:p>
        </w:tc>
        <w:tc>
          <w:tcPr>
            <w:tcW w:w="1134" w:type="dxa"/>
            <w:shd w:val="clear" w:color="auto" w:fill="FFFFFF"/>
            <w:vAlign w:val="center"/>
          </w:tcPr>
          <w:p w14:paraId="18274315" w14:textId="77777777" w:rsidR="00A94854" w:rsidRPr="00233FB9" w:rsidRDefault="00A94854" w:rsidP="00D56E82">
            <w:pPr>
              <w:pStyle w:val="Tekstprzypisudolnego"/>
              <w:spacing w:line="276" w:lineRule="auto"/>
              <w:jc w:val="center"/>
              <w:rPr>
                <w:rFonts w:ascii="Arial Narrow" w:hAnsi="Arial Narrow" w:cs="Calibri"/>
                <w:b/>
              </w:rPr>
            </w:pPr>
          </w:p>
        </w:tc>
        <w:tc>
          <w:tcPr>
            <w:tcW w:w="1275" w:type="dxa"/>
            <w:shd w:val="clear" w:color="auto" w:fill="FFFFFF"/>
            <w:vAlign w:val="center"/>
          </w:tcPr>
          <w:p w14:paraId="35452D2F" w14:textId="77777777" w:rsidR="00A94854" w:rsidRPr="00233FB9" w:rsidRDefault="00A94854" w:rsidP="00D56E82">
            <w:pPr>
              <w:pStyle w:val="Tekstprzypisudolnego"/>
              <w:spacing w:line="276" w:lineRule="auto"/>
              <w:jc w:val="center"/>
              <w:rPr>
                <w:rFonts w:ascii="Arial Narrow" w:hAnsi="Arial Narrow" w:cs="Calibri"/>
                <w:b/>
              </w:rPr>
            </w:pPr>
          </w:p>
        </w:tc>
        <w:tc>
          <w:tcPr>
            <w:tcW w:w="1276" w:type="dxa"/>
            <w:shd w:val="clear" w:color="auto" w:fill="FFFFFF"/>
            <w:vAlign w:val="center"/>
          </w:tcPr>
          <w:p w14:paraId="39E33286" w14:textId="77777777" w:rsidR="00A94854" w:rsidRPr="00233FB9" w:rsidRDefault="00A94854" w:rsidP="00D56E82">
            <w:pPr>
              <w:pStyle w:val="Tekstprzypisudolnego"/>
              <w:spacing w:line="276" w:lineRule="auto"/>
              <w:jc w:val="center"/>
              <w:rPr>
                <w:rFonts w:ascii="Arial Narrow" w:hAnsi="Arial Narrow" w:cs="Calibri"/>
                <w:b/>
              </w:rPr>
            </w:pPr>
          </w:p>
        </w:tc>
        <w:tc>
          <w:tcPr>
            <w:tcW w:w="1418" w:type="dxa"/>
            <w:shd w:val="clear" w:color="auto" w:fill="FFFFFF"/>
            <w:vAlign w:val="center"/>
          </w:tcPr>
          <w:p w14:paraId="5C161F56" w14:textId="77777777" w:rsidR="00A94854" w:rsidRPr="00233FB9" w:rsidRDefault="00A94854" w:rsidP="00D56E82">
            <w:pPr>
              <w:pStyle w:val="Tekstprzypisudolnego"/>
              <w:spacing w:line="276" w:lineRule="auto"/>
              <w:jc w:val="center"/>
              <w:rPr>
                <w:rFonts w:ascii="Arial Narrow" w:hAnsi="Arial Narrow" w:cs="Calibri"/>
                <w:b/>
              </w:rPr>
            </w:pPr>
          </w:p>
        </w:tc>
        <w:tc>
          <w:tcPr>
            <w:tcW w:w="992" w:type="dxa"/>
            <w:shd w:val="clear" w:color="auto" w:fill="FFFFFF"/>
            <w:vAlign w:val="center"/>
          </w:tcPr>
          <w:p w14:paraId="57BD0C38" w14:textId="77777777" w:rsidR="00A94854" w:rsidRPr="00233FB9" w:rsidRDefault="00A94854" w:rsidP="00D56E82">
            <w:pPr>
              <w:pStyle w:val="Tekstprzypisudolnego"/>
              <w:spacing w:line="276" w:lineRule="auto"/>
              <w:jc w:val="center"/>
              <w:rPr>
                <w:rFonts w:ascii="Arial Narrow" w:hAnsi="Arial Narrow" w:cs="Calibri"/>
                <w:b/>
                <w:bCs/>
              </w:rPr>
            </w:pPr>
          </w:p>
        </w:tc>
        <w:tc>
          <w:tcPr>
            <w:tcW w:w="1134" w:type="dxa"/>
            <w:shd w:val="clear" w:color="auto" w:fill="FFFFFF"/>
            <w:vAlign w:val="center"/>
          </w:tcPr>
          <w:p w14:paraId="0A8AA25B" w14:textId="77777777" w:rsidR="00A94854" w:rsidRPr="00233FB9" w:rsidRDefault="00A94854" w:rsidP="00D56E82">
            <w:pPr>
              <w:pStyle w:val="Tekstprzypisudolnego"/>
              <w:spacing w:line="276" w:lineRule="auto"/>
              <w:jc w:val="center"/>
              <w:rPr>
                <w:rFonts w:ascii="Arial Narrow" w:hAnsi="Arial Narrow" w:cs="Calibri"/>
                <w:b/>
                <w:bCs/>
              </w:rPr>
            </w:pPr>
          </w:p>
        </w:tc>
        <w:tc>
          <w:tcPr>
            <w:tcW w:w="1276" w:type="dxa"/>
            <w:shd w:val="clear" w:color="auto" w:fill="FFFFFF"/>
            <w:vAlign w:val="center"/>
          </w:tcPr>
          <w:p w14:paraId="038320A7" w14:textId="77777777" w:rsidR="00A94854" w:rsidRPr="00233FB9" w:rsidRDefault="00A94854" w:rsidP="00D56E82">
            <w:pPr>
              <w:pStyle w:val="Tekstprzypisudolnego"/>
              <w:spacing w:line="276" w:lineRule="auto"/>
              <w:jc w:val="center"/>
              <w:rPr>
                <w:rFonts w:ascii="Arial Narrow" w:hAnsi="Arial Narrow" w:cs="Calibri"/>
                <w:b/>
                <w:bCs/>
              </w:rPr>
            </w:pPr>
          </w:p>
        </w:tc>
        <w:tc>
          <w:tcPr>
            <w:tcW w:w="993" w:type="dxa"/>
            <w:shd w:val="clear" w:color="auto" w:fill="FFFFFF"/>
            <w:vAlign w:val="center"/>
          </w:tcPr>
          <w:p w14:paraId="588864DB" w14:textId="77777777" w:rsidR="00A94854" w:rsidRPr="00233FB9" w:rsidRDefault="00A94854" w:rsidP="00D56E82">
            <w:pPr>
              <w:pStyle w:val="Tekstprzypisudolnego"/>
              <w:spacing w:line="276" w:lineRule="auto"/>
              <w:jc w:val="center"/>
              <w:rPr>
                <w:rFonts w:ascii="Arial Narrow" w:hAnsi="Arial Narrow" w:cs="Calibri"/>
                <w:b/>
                <w:bCs/>
              </w:rPr>
            </w:pPr>
          </w:p>
        </w:tc>
      </w:tr>
    </w:tbl>
    <w:p w14:paraId="66201AC5" w14:textId="77777777" w:rsidR="00A94854" w:rsidRPr="00233FB9" w:rsidRDefault="00A94854" w:rsidP="00A94854">
      <w:pPr>
        <w:pStyle w:val="Akapitzlist"/>
        <w:autoSpaceDE w:val="0"/>
        <w:autoSpaceDN w:val="0"/>
        <w:adjustRightInd w:val="0"/>
        <w:spacing w:line="276" w:lineRule="auto"/>
        <w:ind w:left="0"/>
        <w:rPr>
          <w:rFonts w:ascii="Arial Narrow" w:hAnsi="Arial Narrow" w:cs="Calibri"/>
          <w:b/>
          <w:bCs/>
        </w:rPr>
      </w:pPr>
    </w:p>
    <w:p w14:paraId="6B9F81EF" w14:textId="77777777" w:rsidR="00A94854" w:rsidRPr="00233FB9" w:rsidRDefault="00A94854" w:rsidP="006D780E">
      <w:pPr>
        <w:pStyle w:val="Akapitzlist"/>
        <w:autoSpaceDE w:val="0"/>
        <w:autoSpaceDN w:val="0"/>
        <w:adjustRightInd w:val="0"/>
        <w:spacing w:line="276" w:lineRule="auto"/>
        <w:ind w:left="0"/>
        <w:jc w:val="center"/>
        <w:rPr>
          <w:rFonts w:ascii="Arial Narrow" w:hAnsi="Arial Narrow" w:cs="Calibri"/>
          <w:b/>
          <w:bCs/>
        </w:rPr>
      </w:pPr>
    </w:p>
    <w:p w14:paraId="6148954C" w14:textId="77777777" w:rsidR="00A94854" w:rsidRPr="00233FB9" w:rsidRDefault="00A94854" w:rsidP="006D780E">
      <w:pPr>
        <w:pStyle w:val="Akapitzlist"/>
        <w:autoSpaceDE w:val="0"/>
        <w:autoSpaceDN w:val="0"/>
        <w:adjustRightInd w:val="0"/>
        <w:spacing w:line="276" w:lineRule="auto"/>
        <w:ind w:left="0"/>
        <w:jc w:val="center"/>
        <w:rPr>
          <w:rFonts w:ascii="Arial Narrow" w:hAnsi="Arial Narrow" w:cs="Calibri"/>
          <w:b/>
          <w:bCs/>
        </w:rPr>
      </w:pPr>
    </w:p>
    <w:p w14:paraId="38947EF8" w14:textId="77777777" w:rsidR="00A94854" w:rsidRPr="00233FB9" w:rsidRDefault="00A94854" w:rsidP="006D780E">
      <w:pPr>
        <w:pStyle w:val="Akapitzlist"/>
        <w:autoSpaceDE w:val="0"/>
        <w:autoSpaceDN w:val="0"/>
        <w:adjustRightInd w:val="0"/>
        <w:spacing w:line="276" w:lineRule="auto"/>
        <w:ind w:left="0"/>
        <w:jc w:val="center"/>
        <w:rPr>
          <w:rFonts w:ascii="Arial Narrow" w:hAnsi="Arial Narrow" w:cs="Calibri"/>
          <w:b/>
          <w:bCs/>
        </w:rPr>
      </w:pPr>
    </w:p>
    <w:p w14:paraId="7C9831D6" w14:textId="5FAA7D6D" w:rsidR="00B651AE" w:rsidRPr="00233FB9" w:rsidRDefault="00B32907" w:rsidP="00B651AE">
      <w:pPr>
        <w:autoSpaceDE w:val="0"/>
        <w:autoSpaceDN w:val="0"/>
        <w:adjustRightInd w:val="0"/>
        <w:spacing w:line="276" w:lineRule="auto"/>
        <w:ind w:left="9204" w:firstLine="708"/>
        <w:jc w:val="right"/>
        <w:rPr>
          <w:rFonts w:ascii="Arial Narrow" w:hAnsi="Arial Narrow" w:cs="Calibri"/>
          <w:bCs/>
        </w:rPr>
      </w:pPr>
      <w:r w:rsidRPr="00233FB9">
        <w:rPr>
          <w:rFonts w:ascii="Arial Narrow" w:hAnsi="Arial Narrow" w:cs="Calibri"/>
          <w:bCs/>
        </w:rPr>
        <w:t>…………</w:t>
      </w:r>
      <w:r w:rsidR="00B651AE" w:rsidRPr="00233FB9">
        <w:rPr>
          <w:rFonts w:ascii="Arial Narrow" w:hAnsi="Arial Narrow" w:cs="Calibri"/>
          <w:bCs/>
        </w:rPr>
        <w:t>………………………………………</w:t>
      </w:r>
    </w:p>
    <w:p w14:paraId="75BCEA7B" w14:textId="639AD2F6" w:rsidR="00B651AE" w:rsidRPr="00233FB9" w:rsidRDefault="00B651AE" w:rsidP="00B651AE">
      <w:pPr>
        <w:autoSpaceDE w:val="0"/>
        <w:autoSpaceDN w:val="0"/>
        <w:adjustRightInd w:val="0"/>
        <w:spacing w:line="276" w:lineRule="auto"/>
        <w:ind w:left="9204" w:firstLine="708"/>
        <w:jc w:val="right"/>
        <w:rPr>
          <w:rFonts w:ascii="Arial Narrow" w:hAnsi="Arial Narrow" w:cs="Calibri"/>
          <w:bCs/>
          <w:vertAlign w:val="superscript"/>
        </w:rPr>
        <w:sectPr w:rsidR="00B651AE" w:rsidRPr="00233FB9" w:rsidSect="00D87C76">
          <w:headerReference w:type="default" r:id="rId19"/>
          <w:footerReference w:type="default" r:id="rId20"/>
          <w:endnotePr>
            <w:numFmt w:val="decimal"/>
          </w:endnotePr>
          <w:pgSz w:w="16838" w:h="11906" w:orient="landscape"/>
          <w:pgMar w:top="1418" w:right="1418" w:bottom="1418" w:left="1418" w:header="708" w:footer="113" w:gutter="0"/>
          <w:cols w:space="708"/>
          <w:docGrid w:linePitch="360"/>
        </w:sectPr>
      </w:pPr>
      <w:r w:rsidRPr="00233FB9">
        <w:rPr>
          <w:rFonts w:ascii="Arial Narrow" w:hAnsi="Arial Narrow" w:cs="Calibri"/>
          <w:bCs/>
          <w:vertAlign w:val="superscript"/>
        </w:rPr>
        <w:t>Data i podpi</w:t>
      </w:r>
      <w:r w:rsidR="00874F43" w:rsidRPr="00233FB9">
        <w:rPr>
          <w:rFonts w:ascii="Arial Narrow" w:hAnsi="Arial Narrow" w:cs="Calibri"/>
          <w:bCs/>
          <w:vertAlign w:val="superscript"/>
        </w:rPr>
        <w:t>s</w:t>
      </w:r>
      <w:r w:rsidR="00B32907" w:rsidRPr="00233FB9">
        <w:rPr>
          <w:rFonts w:ascii="Arial Narrow" w:hAnsi="Arial Narrow" w:cs="Calibri"/>
          <w:bCs/>
          <w:vertAlign w:val="superscript"/>
        </w:rPr>
        <w:t xml:space="preserve"> wspólnika/ udziałowca/ akcjonariusza Wnioskodawcy</w:t>
      </w:r>
    </w:p>
    <w:p w14:paraId="12BC834A" w14:textId="67BAC887" w:rsidR="006D780E" w:rsidRPr="00233FB9" w:rsidRDefault="006D780E" w:rsidP="006D780E">
      <w:pPr>
        <w:pStyle w:val="Akapitzlist"/>
        <w:autoSpaceDE w:val="0"/>
        <w:autoSpaceDN w:val="0"/>
        <w:adjustRightInd w:val="0"/>
        <w:spacing w:line="276" w:lineRule="auto"/>
        <w:ind w:left="0"/>
        <w:jc w:val="center"/>
        <w:rPr>
          <w:rFonts w:ascii="Arial Narrow" w:hAnsi="Arial Narrow" w:cs="Calibri"/>
          <w:b/>
          <w:bCs/>
        </w:rPr>
      </w:pPr>
      <w:r w:rsidRPr="00233FB9">
        <w:rPr>
          <w:rFonts w:ascii="Arial Narrow" w:hAnsi="Arial Narrow" w:cs="Calibri"/>
          <w:b/>
          <w:bCs/>
        </w:rPr>
        <w:lastRenderedPageBreak/>
        <w:t>ZAŁĄCZNIK 4</w:t>
      </w:r>
      <w:r w:rsidR="00224EE9" w:rsidRPr="00233FB9">
        <w:rPr>
          <w:rFonts w:ascii="Arial Narrow" w:hAnsi="Arial Narrow" w:cs="Calibri"/>
          <w:b/>
          <w:bCs/>
        </w:rPr>
        <w:t>B</w:t>
      </w:r>
      <w:r w:rsidRPr="00233FB9">
        <w:rPr>
          <w:rFonts w:ascii="Arial Narrow" w:hAnsi="Arial Narrow" w:cs="Calibri"/>
          <w:b/>
          <w:bCs/>
        </w:rPr>
        <w:t xml:space="preserve"> DO OŚWIADCZENIA O SPEŁNIANIU KRYTERIÓW </w:t>
      </w:r>
      <w:r w:rsidR="0018451C" w:rsidRPr="00233FB9">
        <w:rPr>
          <w:rFonts w:ascii="Arial Narrow" w:hAnsi="Arial Narrow" w:cs="Calibri"/>
          <w:b/>
          <w:bCs/>
        </w:rPr>
        <w:t>MŚP</w:t>
      </w:r>
    </w:p>
    <w:p w14:paraId="650558BD" w14:textId="298314DE" w:rsidR="006D780E" w:rsidRPr="00233FB9" w:rsidRDefault="006D780E" w:rsidP="006D780E">
      <w:pPr>
        <w:autoSpaceDE w:val="0"/>
        <w:autoSpaceDN w:val="0"/>
        <w:adjustRightInd w:val="0"/>
        <w:spacing w:line="276" w:lineRule="auto"/>
        <w:jc w:val="center"/>
        <w:rPr>
          <w:rFonts w:ascii="Arial Narrow" w:hAnsi="Arial Narrow" w:cs="Calibri"/>
          <w:b/>
          <w:bCs/>
          <w:vertAlign w:val="superscript"/>
        </w:rPr>
      </w:pPr>
      <w:r w:rsidRPr="00233FB9">
        <w:rPr>
          <w:rFonts w:ascii="Arial Narrow" w:hAnsi="Arial Narrow" w:cs="Calibri"/>
          <w:b/>
          <w:bCs/>
        </w:rPr>
        <w:t xml:space="preserve">- INFORMACJE PRZEDSTAWIANE PRZEZ </w:t>
      </w:r>
      <w:r w:rsidR="006949EF" w:rsidRPr="00233FB9">
        <w:rPr>
          <w:rFonts w:ascii="Arial Narrow" w:hAnsi="Arial Narrow" w:cs="Calibri"/>
          <w:b/>
          <w:bCs/>
        </w:rPr>
        <w:t xml:space="preserve">WSPÓLNIKA/ </w:t>
      </w:r>
      <w:r w:rsidRPr="00233FB9">
        <w:rPr>
          <w:rFonts w:ascii="Arial Narrow" w:hAnsi="Arial Narrow" w:cs="Calibri"/>
          <w:b/>
          <w:bCs/>
        </w:rPr>
        <w:t>UDZIAŁOWCA / AKCJONARIUSZA WNIOSKODAWCY</w:t>
      </w:r>
      <w:r w:rsidR="003573FF" w:rsidRPr="00233FB9">
        <w:rPr>
          <w:rStyle w:val="Odwoanieprzypisudolnego"/>
          <w:rFonts w:ascii="Arial Narrow" w:hAnsi="Arial Narrow" w:cs="Calibri"/>
          <w:b/>
          <w:bCs/>
        </w:rPr>
        <w:footnoteReference w:customMarkFollows="1" w:id="2"/>
        <w:sym w:font="Symbol" w:char="F02A"/>
      </w:r>
      <w:r w:rsidR="003573FF" w:rsidRPr="00233FB9">
        <w:rPr>
          <w:rStyle w:val="Odwoanieprzypisudolnego"/>
          <w:rFonts w:ascii="Arial Narrow" w:hAnsi="Arial Narrow" w:cs="Calibri"/>
          <w:b/>
          <w:bCs/>
        </w:rPr>
        <w:sym w:font="Symbol" w:char="F02A"/>
      </w:r>
      <w:r w:rsidR="0018424F" w:rsidRPr="00233FB9">
        <w:rPr>
          <w:rFonts w:ascii="Arial Narrow" w:hAnsi="Arial Narrow" w:cs="Calibri"/>
          <w:b/>
          <w:bCs/>
        </w:rPr>
        <w:t xml:space="preserve"> (</w:t>
      </w:r>
      <w:r w:rsidR="00B32907" w:rsidRPr="00233FB9">
        <w:rPr>
          <w:rFonts w:ascii="Arial Narrow" w:hAnsi="Arial Narrow" w:cs="Calibri"/>
          <w:b/>
          <w:bCs/>
        </w:rPr>
        <w:t>INNEGO NIŻ OSOBA FIZYCZNA)</w:t>
      </w:r>
    </w:p>
    <w:p w14:paraId="44A56D0E" w14:textId="77777777" w:rsidR="00790946" w:rsidRPr="00233FB9" w:rsidRDefault="00790946" w:rsidP="00790946">
      <w:pPr>
        <w:autoSpaceDE w:val="0"/>
        <w:autoSpaceDN w:val="0"/>
        <w:adjustRightInd w:val="0"/>
        <w:spacing w:line="276" w:lineRule="auto"/>
        <w:jc w:val="center"/>
        <w:rPr>
          <w:rFonts w:ascii="Arial Narrow" w:hAnsi="Arial Narrow" w:cs="Calibri"/>
          <w:i/>
          <w:sz w:val="20"/>
          <w:szCs w:val="20"/>
        </w:rPr>
      </w:pPr>
      <w:r w:rsidRPr="00233FB9">
        <w:rPr>
          <w:rFonts w:ascii="Arial Narrow" w:hAnsi="Arial Narrow" w:cs="Calibri"/>
          <w:bCs/>
          <w:i/>
          <w:sz w:val="20"/>
          <w:szCs w:val="20"/>
        </w:rPr>
        <w:t xml:space="preserve">(Informacje należy przedstawić za trzy ostatnie okresy sprawozdawcze </w:t>
      </w:r>
      <w:r w:rsidRPr="00233FB9">
        <w:rPr>
          <w:rFonts w:ascii="Arial Narrow" w:hAnsi="Arial Narrow" w:cs="Calibri"/>
          <w:bCs/>
          <w:i/>
          <w:sz w:val="20"/>
          <w:szCs w:val="20"/>
        </w:rPr>
        <w:br/>
        <w:t>zgodne z Pkt. 3 „</w:t>
      </w:r>
      <w:r w:rsidRPr="00233FB9">
        <w:rPr>
          <w:rFonts w:ascii="Arial Narrow" w:hAnsi="Arial Narrow"/>
          <w:bCs/>
          <w:i/>
          <w:sz w:val="20"/>
          <w:szCs w:val="20"/>
        </w:rPr>
        <w:t>Dane historyczne dot. statusu przedsiębiorcy”)</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84"/>
        <w:gridCol w:w="4111"/>
        <w:gridCol w:w="1559"/>
        <w:gridCol w:w="1276"/>
        <w:gridCol w:w="1701"/>
      </w:tblGrid>
      <w:tr w:rsidR="00233FB9" w:rsidRPr="00233FB9" w14:paraId="16E3FB15" w14:textId="77777777" w:rsidTr="000940E6">
        <w:trPr>
          <w:trHeight w:val="395"/>
        </w:trPr>
        <w:tc>
          <w:tcPr>
            <w:tcW w:w="9640" w:type="dxa"/>
            <w:gridSpan w:val="6"/>
            <w:shd w:val="clear" w:color="auto" w:fill="F6B500"/>
            <w:vAlign w:val="center"/>
          </w:tcPr>
          <w:p w14:paraId="05F158B0" w14:textId="2F9535C9" w:rsidR="006D780E" w:rsidRPr="00233FB9" w:rsidRDefault="006D780E" w:rsidP="0021723B">
            <w:pPr>
              <w:pStyle w:val="Akapitzlist"/>
              <w:numPr>
                <w:ilvl w:val="0"/>
                <w:numId w:val="15"/>
              </w:numPr>
              <w:spacing w:before="120" w:line="276" w:lineRule="auto"/>
              <w:ind w:left="356"/>
              <w:rPr>
                <w:rFonts w:ascii="Arial Narrow" w:hAnsi="Arial Narrow"/>
                <w:b/>
                <w:bCs/>
              </w:rPr>
            </w:pPr>
            <w:r w:rsidRPr="00233FB9">
              <w:rPr>
                <w:rFonts w:ascii="Arial Narrow" w:hAnsi="Arial Narrow"/>
                <w:b/>
                <w:bCs/>
              </w:rPr>
              <w:t>Dane (Nazwa i adres siedziby podmiotu)</w:t>
            </w:r>
          </w:p>
        </w:tc>
      </w:tr>
      <w:tr w:rsidR="00233FB9" w:rsidRPr="00233FB9" w14:paraId="596E98EF" w14:textId="77777777" w:rsidTr="000940E6">
        <w:trPr>
          <w:trHeight w:val="238"/>
        </w:trPr>
        <w:tc>
          <w:tcPr>
            <w:tcW w:w="9640" w:type="dxa"/>
            <w:gridSpan w:val="6"/>
            <w:shd w:val="clear" w:color="auto" w:fill="auto"/>
            <w:vAlign w:val="center"/>
          </w:tcPr>
          <w:p w14:paraId="43240F5F" w14:textId="77777777" w:rsidR="006D780E" w:rsidRPr="00233FB9" w:rsidRDefault="006D780E" w:rsidP="0021723B">
            <w:pPr>
              <w:spacing w:line="276" w:lineRule="auto"/>
              <w:ind w:left="356"/>
              <w:rPr>
                <w:rFonts w:ascii="Arial Narrow" w:hAnsi="Arial Narrow"/>
                <w:b/>
                <w:bCs/>
              </w:rPr>
            </w:pPr>
          </w:p>
        </w:tc>
      </w:tr>
      <w:tr w:rsidR="00233FB9" w:rsidRPr="00233FB9" w14:paraId="49798F9A" w14:textId="77777777" w:rsidTr="000940E6">
        <w:trPr>
          <w:trHeight w:val="713"/>
        </w:trPr>
        <w:tc>
          <w:tcPr>
            <w:tcW w:w="5104" w:type="dxa"/>
            <w:gridSpan w:val="3"/>
            <w:shd w:val="clear" w:color="auto" w:fill="FFC000"/>
            <w:vAlign w:val="center"/>
          </w:tcPr>
          <w:p w14:paraId="5BBAE9A0" w14:textId="0DF76FD2" w:rsidR="006D780E" w:rsidRPr="00233FB9" w:rsidRDefault="006D780E" w:rsidP="0021723B">
            <w:pPr>
              <w:pStyle w:val="Akapitzlist"/>
              <w:numPr>
                <w:ilvl w:val="0"/>
                <w:numId w:val="15"/>
              </w:numPr>
              <w:spacing w:before="120" w:line="276" w:lineRule="auto"/>
              <w:ind w:left="356"/>
              <w:rPr>
                <w:rFonts w:ascii="Arial Narrow" w:hAnsi="Arial Narrow"/>
                <w:b/>
                <w:bCs/>
              </w:rPr>
            </w:pPr>
            <w:r w:rsidRPr="00233FB9">
              <w:rPr>
                <w:rFonts w:ascii="Arial Narrow" w:hAnsi="Arial Narrow"/>
                <w:b/>
                <w:bCs/>
              </w:rPr>
              <w:t>Ile % kapitału lub praw głosu posiada</w:t>
            </w:r>
            <w:r w:rsidR="00790946" w:rsidRPr="00233FB9">
              <w:rPr>
                <w:rFonts w:ascii="Arial Narrow" w:hAnsi="Arial Narrow"/>
                <w:b/>
                <w:bCs/>
              </w:rPr>
              <w:t>ł</w:t>
            </w:r>
            <w:r w:rsidRPr="00233FB9">
              <w:rPr>
                <w:rFonts w:ascii="Arial Narrow" w:hAnsi="Arial Narrow"/>
                <w:b/>
                <w:bCs/>
              </w:rPr>
              <w:t xml:space="preserve"> </w:t>
            </w:r>
            <w:r w:rsidR="00630341" w:rsidRPr="00233FB9">
              <w:rPr>
                <w:rFonts w:ascii="Arial Narrow" w:hAnsi="Arial Narrow"/>
                <w:b/>
                <w:bCs/>
              </w:rPr>
              <w:t xml:space="preserve">wspólnik/ </w:t>
            </w:r>
            <w:r w:rsidRPr="00233FB9">
              <w:rPr>
                <w:rFonts w:ascii="Arial Narrow" w:hAnsi="Arial Narrow"/>
                <w:b/>
                <w:bCs/>
              </w:rPr>
              <w:t>udziałowiec/ akcjonariusz w przedsiębiorstwie Wnioskodawcy?</w:t>
            </w:r>
          </w:p>
        </w:tc>
        <w:tc>
          <w:tcPr>
            <w:tcW w:w="4536" w:type="dxa"/>
            <w:gridSpan w:val="3"/>
            <w:vAlign w:val="center"/>
          </w:tcPr>
          <w:p w14:paraId="2CA177B1" w14:textId="77777777" w:rsidR="006D780E" w:rsidRPr="00233FB9" w:rsidRDefault="006D780E" w:rsidP="0021723B">
            <w:pPr>
              <w:spacing w:line="276" w:lineRule="auto"/>
              <w:ind w:left="356" w:hanging="284"/>
              <w:jc w:val="left"/>
              <w:rPr>
                <w:rFonts w:ascii="Arial Narrow" w:hAnsi="Arial Narrow" w:cs="Calibri"/>
                <w:bCs/>
              </w:rPr>
            </w:pPr>
          </w:p>
        </w:tc>
      </w:tr>
      <w:tr w:rsidR="00233FB9" w:rsidRPr="00233FB9" w14:paraId="4ABBF9DA" w14:textId="77777777" w:rsidTr="000940E6">
        <w:trPr>
          <w:trHeight w:val="995"/>
        </w:trPr>
        <w:tc>
          <w:tcPr>
            <w:tcW w:w="6663" w:type="dxa"/>
            <w:gridSpan w:val="4"/>
            <w:shd w:val="clear" w:color="auto" w:fill="FFC000"/>
            <w:vAlign w:val="center"/>
          </w:tcPr>
          <w:p w14:paraId="5786D9AA" w14:textId="688974DF" w:rsidR="006D780E" w:rsidRPr="00233FB9" w:rsidRDefault="006D780E" w:rsidP="00790946">
            <w:pPr>
              <w:pStyle w:val="Akapitzlist"/>
              <w:numPr>
                <w:ilvl w:val="0"/>
                <w:numId w:val="15"/>
              </w:numPr>
              <w:spacing w:line="276" w:lineRule="auto"/>
              <w:ind w:left="356" w:hanging="356"/>
              <w:rPr>
                <w:rFonts w:ascii="Arial Narrow" w:hAnsi="Arial Narrow"/>
                <w:b/>
                <w:bCs/>
              </w:rPr>
            </w:pPr>
            <w:r w:rsidRPr="00233FB9">
              <w:rPr>
                <w:rFonts w:ascii="Arial Narrow" w:hAnsi="Arial Narrow"/>
                <w:b/>
                <w:bCs/>
              </w:rPr>
              <w:t xml:space="preserve">Czy </w:t>
            </w:r>
            <w:r w:rsidR="00630341" w:rsidRPr="00233FB9">
              <w:rPr>
                <w:rFonts w:ascii="Arial Narrow" w:hAnsi="Arial Narrow"/>
                <w:b/>
                <w:bCs/>
              </w:rPr>
              <w:t xml:space="preserve">wspólnik/ </w:t>
            </w:r>
            <w:r w:rsidRPr="00233FB9">
              <w:rPr>
                <w:rFonts w:ascii="Arial Narrow" w:hAnsi="Arial Narrow"/>
                <w:b/>
                <w:bCs/>
              </w:rPr>
              <w:t>udziałowiec / akcjonariusz Wnioskodawcy to:</w:t>
            </w:r>
          </w:p>
          <w:p w14:paraId="6B593CFA" w14:textId="24C44EA2" w:rsidR="006D780E" w:rsidRPr="00233FB9" w:rsidRDefault="006D780E" w:rsidP="00C37C04">
            <w:pPr>
              <w:spacing w:line="276" w:lineRule="auto"/>
              <w:ind w:left="498" w:hanging="142"/>
              <w:rPr>
                <w:rFonts w:ascii="Arial Narrow" w:hAnsi="Arial Narrow"/>
                <w:bCs/>
                <w:sz w:val="21"/>
                <w:szCs w:val="21"/>
              </w:rPr>
            </w:pPr>
            <w:r w:rsidRPr="00233FB9">
              <w:rPr>
                <w:rFonts w:ascii="Arial Narrow" w:hAnsi="Arial Narrow"/>
                <w:bCs/>
                <w:sz w:val="21"/>
                <w:szCs w:val="21"/>
              </w:rPr>
              <w:t>• publiczna korporacja inwestycyjna, spółka kapitałowa podwyższonego ryzyka, osoba fizyczna lub grupa osób prowadzących regularną działalność inwestycyjną podwyższonego ryzyka, które inwestują w firmy nienotowane na giełdzie (tzw. „anioły biznesu”), pod warunkiem, że cała kwota inwestycji tych inwestorów w to samo przedsiębiorstwo nie przekroczy: 1 250 000 EUR;</w:t>
            </w:r>
          </w:p>
          <w:p w14:paraId="59852413" w14:textId="77777777" w:rsidR="006D780E" w:rsidRPr="00233FB9" w:rsidRDefault="006D780E" w:rsidP="00C37C04">
            <w:pPr>
              <w:spacing w:line="276" w:lineRule="auto"/>
              <w:ind w:left="498" w:hanging="142"/>
              <w:rPr>
                <w:rFonts w:ascii="Arial Narrow" w:hAnsi="Arial Narrow"/>
                <w:bCs/>
                <w:sz w:val="21"/>
                <w:szCs w:val="21"/>
              </w:rPr>
            </w:pPr>
            <w:r w:rsidRPr="00233FB9">
              <w:rPr>
                <w:rFonts w:ascii="Arial Narrow" w:hAnsi="Arial Narrow"/>
                <w:bCs/>
                <w:sz w:val="21"/>
                <w:szCs w:val="21"/>
              </w:rPr>
              <w:t>• uczelnia (szkoła wyższa) lub ośrodek badawczy nienastawiony na zysk;</w:t>
            </w:r>
          </w:p>
          <w:p w14:paraId="63C5E469" w14:textId="6FF2AD1E" w:rsidR="006D780E" w:rsidRPr="00233FB9" w:rsidRDefault="00790946" w:rsidP="00C37C04">
            <w:pPr>
              <w:spacing w:line="276" w:lineRule="auto"/>
              <w:ind w:left="498" w:hanging="142"/>
              <w:rPr>
                <w:rFonts w:ascii="Arial Narrow" w:hAnsi="Arial Narrow"/>
                <w:bCs/>
                <w:sz w:val="21"/>
                <w:szCs w:val="21"/>
              </w:rPr>
            </w:pPr>
            <w:r w:rsidRPr="00233FB9">
              <w:rPr>
                <w:rFonts w:ascii="Arial Narrow" w:hAnsi="Arial Narrow"/>
                <w:bCs/>
                <w:sz w:val="21"/>
                <w:szCs w:val="21"/>
              </w:rPr>
              <w:t>• inwestor instytucjonalny</w:t>
            </w:r>
            <w:r w:rsidR="006D780E" w:rsidRPr="00233FB9">
              <w:rPr>
                <w:rFonts w:ascii="Arial Narrow" w:hAnsi="Arial Narrow"/>
                <w:bCs/>
                <w:sz w:val="21"/>
                <w:szCs w:val="21"/>
              </w:rPr>
              <w:t>, w tym regionalny fundusz rozwoju;</w:t>
            </w:r>
          </w:p>
          <w:p w14:paraId="39D8857C" w14:textId="77777777" w:rsidR="006D780E" w:rsidRPr="00233FB9" w:rsidRDefault="006D780E" w:rsidP="00C37C04">
            <w:pPr>
              <w:spacing w:line="276" w:lineRule="auto"/>
              <w:ind w:left="498" w:hanging="142"/>
              <w:rPr>
                <w:rFonts w:ascii="Arial Narrow" w:hAnsi="Arial Narrow"/>
                <w:bCs/>
              </w:rPr>
            </w:pPr>
            <w:r w:rsidRPr="00233FB9">
              <w:rPr>
                <w:rFonts w:ascii="Arial Narrow" w:hAnsi="Arial Narrow"/>
                <w:bCs/>
                <w:sz w:val="21"/>
                <w:szCs w:val="21"/>
              </w:rPr>
              <w:t>• niezależne władze lokalne z rocznym budżetem poniżej 10 milionów EUR oraz liczbą mieszkańców poniżej 5000?</w:t>
            </w:r>
          </w:p>
        </w:tc>
        <w:tc>
          <w:tcPr>
            <w:tcW w:w="2977" w:type="dxa"/>
            <w:gridSpan w:val="2"/>
            <w:vAlign w:val="center"/>
          </w:tcPr>
          <w:p w14:paraId="4285AAC2" w14:textId="77777777" w:rsidR="006D780E" w:rsidRPr="00233FB9" w:rsidRDefault="006D780E" w:rsidP="00C37C04">
            <w:pPr>
              <w:tabs>
                <w:tab w:val="left" w:pos="834"/>
              </w:tabs>
              <w:spacing w:line="276" w:lineRule="auto"/>
              <w:ind w:left="213"/>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tak</w:t>
            </w:r>
          </w:p>
          <w:p w14:paraId="1CF49D9C" w14:textId="77777777" w:rsidR="006D780E" w:rsidRPr="00233FB9" w:rsidRDefault="006D780E" w:rsidP="00C37C04">
            <w:pPr>
              <w:tabs>
                <w:tab w:val="left" w:pos="834"/>
              </w:tabs>
              <w:spacing w:line="276" w:lineRule="auto"/>
              <w:ind w:left="213"/>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nie</w:t>
            </w:r>
          </w:p>
          <w:p w14:paraId="6F4F27EF" w14:textId="77777777" w:rsidR="006D780E" w:rsidRPr="00233FB9" w:rsidRDefault="006D780E" w:rsidP="003573FF">
            <w:pPr>
              <w:tabs>
                <w:tab w:val="left" w:pos="834"/>
              </w:tabs>
              <w:spacing w:line="276" w:lineRule="auto"/>
              <w:rPr>
                <w:rFonts w:ascii="Arial Narrow" w:hAnsi="Arial Narrow" w:cs="Calibri"/>
                <w:bCs/>
              </w:rPr>
            </w:pPr>
          </w:p>
        </w:tc>
      </w:tr>
      <w:tr w:rsidR="00233FB9" w:rsidRPr="00233FB9" w14:paraId="75E99309" w14:textId="77777777" w:rsidTr="000940E6">
        <w:trPr>
          <w:trHeight w:val="408"/>
        </w:trPr>
        <w:tc>
          <w:tcPr>
            <w:tcW w:w="9640" w:type="dxa"/>
            <w:gridSpan w:val="6"/>
            <w:shd w:val="clear" w:color="auto" w:fill="FFC000"/>
            <w:vAlign w:val="center"/>
          </w:tcPr>
          <w:p w14:paraId="6EF2DBDD" w14:textId="1A09695B" w:rsidR="006D780E" w:rsidRPr="00233FB9" w:rsidRDefault="006D780E" w:rsidP="00AC4E25">
            <w:pPr>
              <w:pStyle w:val="Akapitzlist"/>
              <w:numPr>
                <w:ilvl w:val="0"/>
                <w:numId w:val="15"/>
              </w:numPr>
              <w:tabs>
                <w:tab w:val="left" w:pos="214"/>
              </w:tabs>
              <w:spacing w:line="276" w:lineRule="auto"/>
              <w:ind w:left="214" w:hanging="214"/>
              <w:rPr>
                <w:rFonts w:ascii="Arial Narrow" w:hAnsi="Arial Narrow"/>
                <w:b/>
                <w:bCs/>
              </w:rPr>
            </w:pPr>
            <w:r w:rsidRPr="00233FB9">
              <w:rPr>
                <w:rFonts w:ascii="Arial Narrow" w:hAnsi="Arial Narrow"/>
                <w:b/>
                <w:bCs/>
              </w:rPr>
              <w:t xml:space="preserve">Czy którakolwiek z poniższych relacji zachodzi pomiędzy </w:t>
            </w:r>
            <w:r w:rsidR="00630341" w:rsidRPr="00233FB9">
              <w:rPr>
                <w:rFonts w:ascii="Arial Narrow" w:hAnsi="Arial Narrow"/>
                <w:b/>
                <w:bCs/>
              </w:rPr>
              <w:t xml:space="preserve">wspólnikiem/ </w:t>
            </w:r>
            <w:r w:rsidRPr="00233FB9">
              <w:rPr>
                <w:rFonts w:ascii="Arial Narrow" w:hAnsi="Arial Narrow"/>
                <w:b/>
                <w:bCs/>
              </w:rPr>
              <w:t xml:space="preserve">udziałowcem / akcjonariuszem </w:t>
            </w:r>
            <w:r w:rsidR="00790946" w:rsidRPr="00233FB9">
              <w:rPr>
                <w:rFonts w:ascii="Arial Narrow" w:hAnsi="Arial Narrow"/>
                <w:b/>
                <w:bCs/>
              </w:rPr>
              <w:t xml:space="preserve">Wnioskodawcy </w:t>
            </w:r>
            <w:r w:rsidR="00AC4E25" w:rsidRPr="00233FB9">
              <w:rPr>
                <w:rFonts w:ascii="Arial Narrow" w:hAnsi="Arial Narrow"/>
                <w:b/>
                <w:bCs/>
              </w:rPr>
              <w:t>a innym podmiotem</w:t>
            </w:r>
            <w:r w:rsidRPr="00233FB9">
              <w:rPr>
                <w:rFonts w:ascii="Arial Narrow" w:hAnsi="Arial Narrow"/>
                <w:b/>
                <w:bCs/>
              </w:rPr>
              <w:t>?</w:t>
            </w:r>
            <w:r w:rsidRPr="00233FB9">
              <w:rPr>
                <w:rStyle w:val="Odwoanieprzypisukocowego"/>
                <w:rFonts w:ascii="Arial Narrow" w:hAnsi="Arial Narrow"/>
                <w:b/>
                <w:bCs/>
              </w:rPr>
              <w:endnoteReference w:id="36"/>
            </w:r>
          </w:p>
        </w:tc>
      </w:tr>
      <w:tr w:rsidR="00233FB9" w:rsidRPr="00233FB9" w14:paraId="601E4DCA" w14:textId="77777777" w:rsidTr="000940E6">
        <w:trPr>
          <w:trHeight w:val="452"/>
        </w:trPr>
        <w:tc>
          <w:tcPr>
            <w:tcW w:w="6663" w:type="dxa"/>
            <w:gridSpan w:val="4"/>
            <w:shd w:val="clear" w:color="auto" w:fill="FFE9BF"/>
            <w:vAlign w:val="center"/>
          </w:tcPr>
          <w:p w14:paraId="1CBAB3E3" w14:textId="439DBEA0" w:rsidR="006D780E" w:rsidRPr="00233FB9" w:rsidRDefault="00BD4253" w:rsidP="00224EE9">
            <w:pPr>
              <w:spacing w:line="276" w:lineRule="auto"/>
              <w:ind w:left="357" w:hanging="357"/>
              <w:jc w:val="left"/>
              <w:rPr>
                <w:rFonts w:ascii="Arial Narrow" w:hAnsi="Arial Narrow"/>
                <w:bCs/>
              </w:rPr>
            </w:pPr>
            <w:r w:rsidRPr="00233FB9">
              <w:rPr>
                <w:rFonts w:ascii="Arial Narrow" w:hAnsi="Arial Narrow"/>
                <w:b/>
                <w:bCs/>
              </w:rPr>
              <w:t>4</w:t>
            </w:r>
            <w:r w:rsidR="006D780E" w:rsidRPr="00233FB9">
              <w:rPr>
                <w:rFonts w:ascii="Arial Narrow" w:hAnsi="Arial Narrow"/>
                <w:b/>
                <w:bCs/>
              </w:rPr>
              <w:t xml:space="preserve">a. </w:t>
            </w:r>
            <w:r w:rsidR="006D780E" w:rsidRPr="00233FB9">
              <w:rPr>
                <w:rFonts w:ascii="Arial Narrow" w:hAnsi="Arial Narrow"/>
                <w:bCs/>
              </w:rPr>
              <w:t>posiadanie udziałów/akcji w innym podmiocie</w:t>
            </w:r>
            <w:r w:rsidR="00224EE9" w:rsidRPr="00233FB9">
              <w:rPr>
                <w:rFonts w:ascii="Arial Narrow" w:hAnsi="Arial Narrow"/>
                <w:bCs/>
              </w:rPr>
              <w:t>?</w:t>
            </w:r>
          </w:p>
        </w:tc>
        <w:tc>
          <w:tcPr>
            <w:tcW w:w="1276" w:type="dxa"/>
            <w:vAlign w:val="center"/>
          </w:tcPr>
          <w:p w14:paraId="4193C96E" w14:textId="77777777" w:rsidR="006D780E" w:rsidRPr="00233FB9" w:rsidRDefault="006D780E" w:rsidP="00C37C04">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tak</w:t>
            </w:r>
          </w:p>
        </w:tc>
        <w:tc>
          <w:tcPr>
            <w:tcW w:w="1701" w:type="dxa"/>
            <w:vAlign w:val="center"/>
          </w:tcPr>
          <w:p w14:paraId="5DA3631E" w14:textId="77777777" w:rsidR="006D780E" w:rsidRPr="00233FB9" w:rsidRDefault="006D780E" w:rsidP="00C37C04">
            <w:pPr>
              <w:spacing w:line="276" w:lineRule="auto"/>
              <w:jc w:val="center"/>
              <w:rPr>
                <w:rFonts w:ascii="Arial Narrow" w:hAnsi="Arial Narrow"/>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w:t>
            </w:r>
          </w:p>
        </w:tc>
      </w:tr>
      <w:tr w:rsidR="00233FB9" w:rsidRPr="00233FB9" w14:paraId="24174D06" w14:textId="77777777" w:rsidTr="000940E6">
        <w:trPr>
          <w:trHeight w:val="360"/>
        </w:trPr>
        <w:tc>
          <w:tcPr>
            <w:tcW w:w="993" w:type="dxa"/>
            <w:gridSpan w:val="2"/>
            <w:shd w:val="clear" w:color="auto" w:fill="FFE9BF"/>
            <w:vAlign w:val="center"/>
          </w:tcPr>
          <w:p w14:paraId="059B1AB3" w14:textId="77777777" w:rsidR="006D780E" w:rsidRPr="00233FB9" w:rsidRDefault="006D780E" w:rsidP="00C37C04">
            <w:pPr>
              <w:spacing w:line="276" w:lineRule="auto"/>
              <w:rPr>
                <w:rFonts w:ascii="Arial Narrow" w:hAnsi="Arial Narrow"/>
                <w:b/>
                <w:bCs/>
              </w:rPr>
            </w:pPr>
            <w:r w:rsidRPr="00233FB9">
              <w:rPr>
                <w:rFonts w:ascii="Arial Narrow" w:hAnsi="Arial Narrow"/>
                <w:b/>
                <w:bCs/>
              </w:rPr>
              <w:t>Opis:</w:t>
            </w:r>
          </w:p>
        </w:tc>
        <w:tc>
          <w:tcPr>
            <w:tcW w:w="8647" w:type="dxa"/>
            <w:gridSpan w:val="4"/>
            <w:shd w:val="clear" w:color="auto" w:fill="auto"/>
            <w:vAlign w:val="center"/>
          </w:tcPr>
          <w:p w14:paraId="2A5BF01D" w14:textId="77777777" w:rsidR="006D780E" w:rsidRPr="00233FB9" w:rsidRDefault="006D780E" w:rsidP="00C37C04">
            <w:pPr>
              <w:spacing w:line="276" w:lineRule="auto"/>
              <w:rPr>
                <w:rFonts w:ascii="Arial Narrow" w:hAnsi="Arial Narrow"/>
                <w:b/>
                <w:bCs/>
              </w:rPr>
            </w:pPr>
          </w:p>
        </w:tc>
      </w:tr>
      <w:tr w:rsidR="00233FB9" w:rsidRPr="00233FB9" w14:paraId="06800543" w14:textId="77777777" w:rsidTr="000940E6">
        <w:trPr>
          <w:trHeight w:val="272"/>
        </w:trPr>
        <w:tc>
          <w:tcPr>
            <w:tcW w:w="6663" w:type="dxa"/>
            <w:gridSpan w:val="4"/>
            <w:shd w:val="clear" w:color="auto" w:fill="FFE9BF"/>
            <w:vAlign w:val="center"/>
          </w:tcPr>
          <w:p w14:paraId="26111201" w14:textId="784D2F32" w:rsidR="00224EE9" w:rsidRPr="00233FB9" w:rsidRDefault="00BD4253" w:rsidP="00874F43">
            <w:pPr>
              <w:spacing w:line="276" w:lineRule="auto"/>
              <w:ind w:left="356" w:hanging="356"/>
              <w:rPr>
                <w:rFonts w:ascii="Arial Narrow" w:hAnsi="Arial Narrow"/>
                <w:b/>
                <w:bCs/>
              </w:rPr>
            </w:pPr>
            <w:r w:rsidRPr="00233FB9">
              <w:rPr>
                <w:rFonts w:ascii="Arial Narrow" w:hAnsi="Arial Narrow"/>
                <w:b/>
                <w:bCs/>
              </w:rPr>
              <w:t>4</w:t>
            </w:r>
            <w:r w:rsidR="00224EE9" w:rsidRPr="00233FB9">
              <w:rPr>
                <w:rFonts w:ascii="Arial Narrow" w:hAnsi="Arial Narrow"/>
                <w:b/>
                <w:bCs/>
              </w:rPr>
              <w:t>b</w:t>
            </w:r>
            <w:r w:rsidR="00224EE9" w:rsidRPr="00233FB9">
              <w:rPr>
                <w:rFonts w:ascii="Arial Narrow" w:hAnsi="Arial Narrow"/>
                <w:bCs/>
              </w:rPr>
              <w:t xml:space="preserve">. inny podmiot </w:t>
            </w:r>
            <w:r w:rsidR="00AC4E25" w:rsidRPr="00233FB9">
              <w:rPr>
                <w:rFonts w:ascii="Arial Narrow" w:hAnsi="Arial Narrow"/>
                <w:bCs/>
              </w:rPr>
              <w:t>posiadał udziały/akcje</w:t>
            </w:r>
            <w:r w:rsidR="00224EE9" w:rsidRPr="00233FB9">
              <w:rPr>
                <w:rFonts w:ascii="Arial Narrow" w:hAnsi="Arial Narrow"/>
                <w:bCs/>
              </w:rPr>
              <w:t xml:space="preserve"> w </w:t>
            </w:r>
            <w:r w:rsidR="00874F43" w:rsidRPr="00233FB9">
              <w:rPr>
                <w:rFonts w:ascii="Arial Narrow" w:hAnsi="Arial Narrow"/>
                <w:bCs/>
              </w:rPr>
              <w:t>przedsiębiorstwie</w:t>
            </w:r>
            <w:r w:rsidR="00224EE9" w:rsidRPr="00233FB9">
              <w:rPr>
                <w:rFonts w:ascii="Arial Narrow" w:hAnsi="Arial Narrow"/>
                <w:bCs/>
              </w:rPr>
              <w:t xml:space="preserve"> </w:t>
            </w:r>
            <w:r w:rsidR="00630341" w:rsidRPr="00233FB9">
              <w:rPr>
                <w:rFonts w:ascii="Arial Narrow" w:hAnsi="Arial Narrow"/>
                <w:bCs/>
              </w:rPr>
              <w:t xml:space="preserve">wspólnika/ </w:t>
            </w:r>
            <w:r w:rsidR="00224EE9" w:rsidRPr="00233FB9">
              <w:rPr>
                <w:rFonts w:ascii="Arial Narrow" w:hAnsi="Arial Narrow"/>
                <w:bCs/>
              </w:rPr>
              <w:t>udziałowca/</w:t>
            </w:r>
            <w:r w:rsidR="00AF1A69" w:rsidRPr="00233FB9">
              <w:rPr>
                <w:rFonts w:ascii="Arial Narrow" w:hAnsi="Arial Narrow"/>
                <w:bCs/>
              </w:rPr>
              <w:t xml:space="preserve"> </w:t>
            </w:r>
            <w:r w:rsidR="00224EE9" w:rsidRPr="00233FB9">
              <w:rPr>
                <w:rFonts w:ascii="Arial Narrow" w:hAnsi="Arial Narrow"/>
                <w:bCs/>
              </w:rPr>
              <w:t>akcjonariusza?</w:t>
            </w:r>
          </w:p>
        </w:tc>
        <w:tc>
          <w:tcPr>
            <w:tcW w:w="1276" w:type="dxa"/>
            <w:vAlign w:val="center"/>
          </w:tcPr>
          <w:p w14:paraId="77EC8255" w14:textId="27E974B8" w:rsidR="00224EE9" w:rsidRPr="00233FB9" w:rsidRDefault="00224EE9" w:rsidP="00C37C04">
            <w:pPr>
              <w:spacing w:line="276" w:lineRule="auto"/>
              <w:jc w:val="center"/>
              <w:rPr>
                <w:rFonts w:ascii="Arial Narrow" w:hAnsi="Arial Narrow" w:cs="Calibri"/>
                <w:b/>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tak</w:t>
            </w:r>
          </w:p>
        </w:tc>
        <w:tc>
          <w:tcPr>
            <w:tcW w:w="1701" w:type="dxa"/>
            <w:vAlign w:val="center"/>
          </w:tcPr>
          <w:p w14:paraId="4750EC24" w14:textId="422F8B37" w:rsidR="00224EE9" w:rsidRPr="00233FB9" w:rsidRDefault="00224EE9" w:rsidP="00C37C04">
            <w:pPr>
              <w:spacing w:line="276" w:lineRule="auto"/>
              <w:jc w:val="center"/>
              <w:rPr>
                <w:rFonts w:ascii="Arial Narrow" w:hAnsi="Arial Narrow" w:cs="Calibri"/>
                <w:b/>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w:t>
            </w:r>
          </w:p>
        </w:tc>
      </w:tr>
      <w:tr w:rsidR="00233FB9" w:rsidRPr="00233FB9" w14:paraId="7BC51DE7" w14:textId="77777777" w:rsidTr="000940E6">
        <w:trPr>
          <w:trHeight w:val="118"/>
        </w:trPr>
        <w:tc>
          <w:tcPr>
            <w:tcW w:w="993" w:type="dxa"/>
            <w:gridSpan w:val="2"/>
            <w:shd w:val="clear" w:color="auto" w:fill="FFE9BF"/>
            <w:vAlign w:val="center"/>
          </w:tcPr>
          <w:p w14:paraId="6C84BD5F" w14:textId="5ED43666" w:rsidR="00224EE9" w:rsidRPr="00233FB9" w:rsidRDefault="00224EE9" w:rsidP="00C37C04">
            <w:pPr>
              <w:spacing w:line="276" w:lineRule="auto"/>
              <w:ind w:left="356" w:hanging="356"/>
              <w:rPr>
                <w:rFonts w:ascii="Arial Narrow" w:hAnsi="Arial Narrow"/>
                <w:b/>
                <w:bCs/>
              </w:rPr>
            </w:pPr>
            <w:r w:rsidRPr="00233FB9">
              <w:rPr>
                <w:rFonts w:ascii="Arial Narrow" w:hAnsi="Arial Narrow"/>
                <w:b/>
                <w:bCs/>
              </w:rPr>
              <w:t>Opis:</w:t>
            </w:r>
          </w:p>
        </w:tc>
        <w:tc>
          <w:tcPr>
            <w:tcW w:w="8647" w:type="dxa"/>
            <w:gridSpan w:val="4"/>
            <w:vAlign w:val="center"/>
          </w:tcPr>
          <w:p w14:paraId="35579392" w14:textId="77777777" w:rsidR="00224EE9" w:rsidRPr="00233FB9" w:rsidRDefault="00224EE9" w:rsidP="00C37C04">
            <w:pPr>
              <w:spacing w:line="276" w:lineRule="auto"/>
              <w:jc w:val="center"/>
              <w:rPr>
                <w:rFonts w:ascii="Arial Narrow" w:hAnsi="Arial Narrow" w:cs="Calibri"/>
                <w:b/>
                <w:bCs/>
              </w:rPr>
            </w:pPr>
          </w:p>
        </w:tc>
      </w:tr>
      <w:tr w:rsidR="00233FB9" w:rsidRPr="00233FB9" w14:paraId="1AF07AFD" w14:textId="77777777" w:rsidTr="000940E6">
        <w:trPr>
          <w:trHeight w:val="621"/>
        </w:trPr>
        <w:tc>
          <w:tcPr>
            <w:tcW w:w="6663" w:type="dxa"/>
            <w:gridSpan w:val="4"/>
            <w:shd w:val="clear" w:color="auto" w:fill="FFE9BF"/>
            <w:vAlign w:val="center"/>
          </w:tcPr>
          <w:p w14:paraId="2CF29368" w14:textId="13EB88E5" w:rsidR="00224EE9" w:rsidRPr="00233FB9" w:rsidRDefault="00BD4253" w:rsidP="00224EE9">
            <w:pPr>
              <w:spacing w:line="276" w:lineRule="auto"/>
              <w:ind w:left="356" w:hanging="356"/>
              <w:rPr>
                <w:rFonts w:ascii="Arial Narrow" w:hAnsi="Arial Narrow"/>
                <w:b/>
                <w:bCs/>
              </w:rPr>
            </w:pPr>
            <w:r w:rsidRPr="00233FB9">
              <w:rPr>
                <w:rFonts w:ascii="Arial Narrow" w:hAnsi="Arial Narrow"/>
                <w:b/>
                <w:bCs/>
              </w:rPr>
              <w:lastRenderedPageBreak/>
              <w:t>4</w:t>
            </w:r>
            <w:r w:rsidR="00224EE9" w:rsidRPr="00233FB9">
              <w:rPr>
                <w:rFonts w:ascii="Arial Narrow" w:hAnsi="Arial Narrow"/>
                <w:b/>
                <w:bCs/>
              </w:rPr>
              <w:t xml:space="preserve">c. </w:t>
            </w:r>
            <w:r w:rsidR="00224EE9" w:rsidRPr="00233FB9">
              <w:rPr>
                <w:rFonts w:ascii="Arial Narrow" w:hAnsi="Arial Narrow"/>
                <w:bCs/>
              </w:rPr>
              <w:t>korzystanie z prawa głosu jako udziałowiec/ akcjonariusz/ członek w innym podmiocie?</w:t>
            </w:r>
          </w:p>
        </w:tc>
        <w:tc>
          <w:tcPr>
            <w:tcW w:w="1276" w:type="dxa"/>
            <w:vAlign w:val="center"/>
          </w:tcPr>
          <w:p w14:paraId="710DC768" w14:textId="77777777" w:rsidR="00224EE9" w:rsidRPr="00233FB9" w:rsidRDefault="00224EE9" w:rsidP="00C37C04">
            <w:pPr>
              <w:spacing w:line="276" w:lineRule="auto"/>
              <w:jc w:val="center"/>
              <w:rPr>
                <w:rFonts w:ascii="Arial Narrow" w:hAnsi="Arial Narrow" w:cs="Calibri"/>
                <w:b/>
                <w:bCs/>
              </w:rPr>
            </w:pPr>
            <w:r w:rsidRPr="00233FB9">
              <w:rPr>
                <w:rFonts w:ascii="Arial Narrow" w:hAnsi="Arial Narrow" w:cs="Calibri"/>
                <w:b/>
                <w:bCs/>
              </w:rPr>
              <w:fldChar w:fldCharType="begin">
                <w:ffData>
                  <w:name w:val=""/>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tak</w:t>
            </w:r>
          </w:p>
        </w:tc>
        <w:tc>
          <w:tcPr>
            <w:tcW w:w="1701" w:type="dxa"/>
            <w:vAlign w:val="center"/>
          </w:tcPr>
          <w:p w14:paraId="38A7DDB0" w14:textId="77777777" w:rsidR="00224EE9" w:rsidRPr="00233FB9" w:rsidRDefault="00224EE9" w:rsidP="00C37C04">
            <w:pPr>
              <w:spacing w:line="276" w:lineRule="auto"/>
              <w:jc w:val="center"/>
              <w:rPr>
                <w:rFonts w:ascii="Arial Narrow" w:hAnsi="Arial Narrow" w:cs="Calibri"/>
                <w:b/>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w:t>
            </w:r>
          </w:p>
        </w:tc>
      </w:tr>
      <w:tr w:rsidR="00233FB9" w:rsidRPr="00233FB9" w14:paraId="0A0FAC67" w14:textId="77777777" w:rsidTr="000940E6">
        <w:trPr>
          <w:trHeight w:val="384"/>
        </w:trPr>
        <w:tc>
          <w:tcPr>
            <w:tcW w:w="709" w:type="dxa"/>
            <w:shd w:val="clear" w:color="auto" w:fill="FFE9BF"/>
            <w:vAlign w:val="center"/>
          </w:tcPr>
          <w:p w14:paraId="16AAEB6B" w14:textId="77777777" w:rsidR="00224EE9" w:rsidRPr="00233FB9" w:rsidRDefault="00224EE9" w:rsidP="00C37C04">
            <w:pPr>
              <w:spacing w:line="276" w:lineRule="auto"/>
              <w:rPr>
                <w:rFonts w:ascii="Arial Narrow" w:hAnsi="Arial Narrow"/>
                <w:b/>
                <w:bCs/>
              </w:rPr>
            </w:pPr>
            <w:r w:rsidRPr="00233FB9">
              <w:rPr>
                <w:rFonts w:ascii="Arial Narrow" w:hAnsi="Arial Narrow"/>
                <w:b/>
                <w:bCs/>
              </w:rPr>
              <w:t xml:space="preserve">Opis: </w:t>
            </w:r>
          </w:p>
        </w:tc>
        <w:tc>
          <w:tcPr>
            <w:tcW w:w="8931" w:type="dxa"/>
            <w:gridSpan w:val="5"/>
            <w:shd w:val="clear" w:color="auto" w:fill="auto"/>
            <w:vAlign w:val="center"/>
          </w:tcPr>
          <w:p w14:paraId="3616217E" w14:textId="77777777" w:rsidR="00224EE9" w:rsidRPr="00233FB9" w:rsidRDefault="00224EE9" w:rsidP="00C37C04">
            <w:pPr>
              <w:spacing w:line="276" w:lineRule="auto"/>
              <w:rPr>
                <w:rFonts w:ascii="Arial Narrow" w:hAnsi="Arial Narrow"/>
                <w:b/>
                <w:bCs/>
              </w:rPr>
            </w:pPr>
          </w:p>
        </w:tc>
      </w:tr>
      <w:tr w:rsidR="00233FB9" w:rsidRPr="00233FB9" w14:paraId="0C2810CE" w14:textId="77777777" w:rsidTr="000940E6">
        <w:trPr>
          <w:trHeight w:val="559"/>
        </w:trPr>
        <w:tc>
          <w:tcPr>
            <w:tcW w:w="6663" w:type="dxa"/>
            <w:gridSpan w:val="4"/>
            <w:shd w:val="clear" w:color="auto" w:fill="FFE9BF"/>
            <w:vAlign w:val="center"/>
          </w:tcPr>
          <w:p w14:paraId="1655A5CA" w14:textId="2EA15143" w:rsidR="00224EE9" w:rsidRPr="00233FB9" w:rsidRDefault="00BD4253" w:rsidP="00AC4E25">
            <w:pPr>
              <w:tabs>
                <w:tab w:val="left" w:pos="356"/>
              </w:tabs>
              <w:autoSpaceDE w:val="0"/>
              <w:autoSpaceDN w:val="0"/>
              <w:adjustRightInd w:val="0"/>
              <w:spacing w:line="276" w:lineRule="auto"/>
              <w:ind w:left="356" w:hanging="356"/>
              <w:rPr>
                <w:rFonts w:ascii="Arial Narrow" w:hAnsi="Arial Narrow" w:cs="Calibri"/>
                <w:b/>
              </w:rPr>
            </w:pPr>
            <w:r w:rsidRPr="00233FB9">
              <w:rPr>
                <w:rFonts w:ascii="Arial Narrow" w:hAnsi="Arial Narrow" w:cs="Calibri"/>
                <w:b/>
              </w:rPr>
              <w:t>4</w:t>
            </w:r>
            <w:r w:rsidR="00FB76D8" w:rsidRPr="00233FB9">
              <w:rPr>
                <w:rFonts w:ascii="Arial Narrow" w:hAnsi="Arial Narrow" w:cs="Calibri"/>
                <w:b/>
              </w:rPr>
              <w:t>d</w:t>
            </w:r>
            <w:r w:rsidR="00AC4E25" w:rsidRPr="00233FB9">
              <w:rPr>
                <w:rFonts w:ascii="Arial Narrow" w:hAnsi="Arial Narrow" w:cs="Calibri"/>
                <w:b/>
              </w:rPr>
              <w:t xml:space="preserve">. </w:t>
            </w:r>
            <w:r w:rsidR="00224EE9" w:rsidRPr="00233FB9">
              <w:rPr>
                <w:rFonts w:ascii="Arial Narrow" w:hAnsi="Arial Narrow"/>
                <w:bCs/>
              </w:rPr>
              <w:t>możliwość wyznaczania lub odwoływania członków organu administracyjnego, zarządzającego lub nadzorczego innego podmiotu?</w:t>
            </w:r>
          </w:p>
        </w:tc>
        <w:tc>
          <w:tcPr>
            <w:tcW w:w="1276" w:type="dxa"/>
            <w:vAlign w:val="center"/>
          </w:tcPr>
          <w:p w14:paraId="6EC5FCF6" w14:textId="77777777" w:rsidR="00224EE9" w:rsidRPr="00233FB9" w:rsidRDefault="00224EE9" w:rsidP="00C37C04">
            <w:pPr>
              <w:spacing w:line="276" w:lineRule="auto"/>
              <w:jc w:val="center"/>
              <w:rPr>
                <w:rFonts w:ascii="Arial Narrow" w:hAnsi="Arial Narrow" w:cs="Calibri"/>
                <w:b/>
                <w:bCs/>
              </w:rPr>
            </w:pPr>
            <w:r w:rsidRPr="00233FB9">
              <w:rPr>
                <w:rFonts w:ascii="Arial Narrow" w:hAnsi="Arial Narrow" w:cs="Calibri"/>
                <w:b/>
                <w:bCs/>
              </w:rPr>
              <w:fldChar w:fldCharType="begin">
                <w:ffData>
                  <w:name w:val=""/>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cs="Calibri"/>
                <w:b/>
                <w:bCs/>
              </w:rPr>
              <w:t xml:space="preserve"> </w:t>
            </w:r>
            <w:r w:rsidRPr="00233FB9">
              <w:rPr>
                <w:rFonts w:ascii="Arial Narrow" w:hAnsi="Arial Narrow"/>
                <w:bCs/>
              </w:rPr>
              <w:t>tak</w:t>
            </w:r>
          </w:p>
        </w:tc>
        <w:tc>
          <w:tcPr>
            <w:tcW w:w="1701" w:type="dxa"/>
            <w:vAlign w:val="center"/>
          </w:tcPr>
          <w:p w14:paraId="3C866D9E" w14:textId="77777777" w:rsidR="00224EE9" w:rsidRPr="00233FB9" w:rsidRDefault="00224EE9" w:rsidP="00C37C04">
            <w:pPr>
              <w:spacing w:line="276" w:lineRule="auto"/>
              <w:jc w:val="center"/>
              <w:rPr>
                <w:rFonts w:ascii="Arial Narrow" w:hAnsi="Arial Narrow" w:cs="Calibri"/>
                <w:b/>
                <w:bCs/>
              </w:rPr>
            </w:pPr>
            <w:r w:rsidRPr="00233FB9">
              <w:rPr>
                <w:rFonts w:ascii="Arial Narrow" w:hAnsi="Arial Narrow" w:cs="Calibri"/>
                <w:b/>
                <w:bCs/>
              </w:rPr>
              <w:fldChar w:fldCharType="begin">
                <w:ffData>
                  <w:name w:val="Wybór1"/>
                  <w:enabled/>
                  <w:calcOnExit w:val="0"/>
                  <w:checkBox>
                    <w:sizeAuto/>
                    <w:default w:val="0"/>
                  </w:checkBox>
                </w:ffData>
              </w:fldChar>
            </w:r>
            <w:r w:rsidRPr="00233FB9">
              <w:rPr>
                <w:rFonts w:ascii="Arial Narrow" w:hAnsi="Arial Narrow" w:cs="Calibri"/>
                <w:b/>
                <w:bCs/>
              </w:rPr>
              <w:instrText xml:space="preserve"> FORMCHECKBOX </w:instrText>
            </w:r>
            <w:r w:rsidR="0021622F">
              <w:rPr>
                <w:rFonts w:ascii="Arial Narrow" w:hAnsi="Arial Narrow" w:cs="Calibri"/>
                <w:b/>
                <w:bCs/>
              </w:rPr>
            </w:r>
            <w:r w:rsidR="0021622F">
              <w:rPr>
                <w:rFonts w:ascii="Arial Narrow" w:hAnsi="Arial Narrow" w:cs="Calibri"/>
                <w:b/>
                <w:bCs/>
              </w:rPr>
              <w:fldChar w:fldCharType="separate"/>
            </w:r>
            <w:r w:rsidRPr="00233FB9">
              <w:rPr>
                <w:rFonts w:ascii="Arial Narrow" w:hAnsi="Arial Narrow" w:cs="Calibri"/>
                <w:b/>
                <w:bCs/>
              </w:rPr>
              <w:fldChar w:fldCharType="end"/>
            </w:r>
            <w:r w:rsidRPr="00233FB9">
              <w:rPr>
                <w:rFonts w:ascii="Arial Narrow" w:hAnsi="Arial Narrow"/>
                <w:bCs/>
              </w:rPr>
              <w:t xml:space="preserve"> nie</w:t>
            </w:r>
          </w:p>
        </w:tc>
      </w:tr>
      <w:tr w:rsidR="00233FB9" w:rsidRPr="00233FB9" w14:paraId="28D90998" w14:textId="77777777" w:rsidTr="000940E6">
        <w:trPr>
          <w:trHeight w:val="446"/>
        </w:trPr>
        <w:tc>
          <w:tcPr>
            <w:tcW w:w="709" w:type="dxa"/>
            <w:shd w:val="clear" w:color="auto" w:fill="FFE9BF"/>
            <w:vAlign w:val="center"/>
          </w:tcPr>
          <w:p w14:paraId="4DACE6E2" w14:textId="77777777" w:rsidR="00224EE9" w:rsidRPr="00233FB9" w:rsidRDefault="00224EE9" w:rsidP="00C37C04">
            <w:pPr>
              <w:autoSpaceDE w:val="0"/>
              <w:autoSpaceDN w:val="0"/>
              <w:adjustRightInd w:val="0"/>
              <w:spacing w:line="276" w:lineRule="auto"/>
              <w:ind w:left="356" w:hanging="356"/>
              <w:rPr>
                <w:rFonts w:ascii="Arial Narrow" w:hAnsi="Arial Narrow" w:cs="Calibri"/>
                <w:b/>
              </w:rPr>
            </w:pPr>
            <w:r w:rsidRPr="00233FB9">
              <w:rPr>
                <w:rFonts w:ascii="Arial Narrow" w:hAnsi="Arial Narrow"/>
                <w:b/>
                <w:bCs/>
              </w:rPr>
              <w:t>Opis:</w:t>
            </w:r>
          </w:p>
        </w:tc>
        <w:tc>
          <w:tcPr>
            <w:tcW w:w="8931" w:type="dxa"/>
            <w:gridSpan w:val="5"/>
            <w:vAlign w:val="center"/>
          </w:tcPr>
          <w:p w14:paraId="7D22530D" w14:textId="77777777" w:rsidR="00224EE9" w:rsidRPr="00233FB9" w:rsidRDefault="00224EE9" w:rsidP="00C37C04">
            <w:pPr>
              <w:spacing w:line="276" w:lineRule="auto"/>
              <w:jc w:val="center"/>
              <w:rPr>
                <w:rFonts w:ascii="Arial Narrow" w:hAnsi="Arial Narrow" w:cs="Calibri"/>
                <w:b/>
                <w:bCs/>
              </w:rPr>
            </w:pPr>
          </w:p>
        </w:tc>
      </w:tr>
      <w:tr w:rsidR="00233FB9" w:rsidRPr="00233FB9" w14:paraId="6AA47B8E" w14:textId="77777777" w:rsidTr="000940E6">
        <w:trPr>
          <w:trHeight w:val="559"/>
        </w:trPr>
        <w:tc>
          <w:tcPr>
            <w:tcW w:w="6663" w:type="dxa"/>
            <w:gridSpan w:val="4"/>
            <w:shd w:val="clear" w:color="auto" w:fill="FFE9BF"/>
            <w:vAlign w:val="center"/>
          </w:tcPr>
          <w:p w14:paraId="4904DF2E" w14:textId="7B5E6EB8" w:rsidR="00224EE9" w:rsidRPr="00233FB9" w:rsidRDefault="00BD4253" w:rsidP="00AC4E25">
            <w:pPr>
              <w:autoSpaceDE w:val="0"/>
              <w:autoSpaceDN w:val="0"/>
              <w:adjustRightInd w:val="0"/>
              <w:spacing w:line="276" w:lineRule="auto"/>
              <w:ind w:left="356" w:hanging="356"/>
              <w:rPr>
                <w:rFonts w:ascii="Arial Narrow" w:hAnsi="Arial Narrow" w:cs="Calibri"/>
                <w:b/>
              </w:rPr>
            </w:pPr>
            <w:r w:rsidRPr="00233FB9">
              <w:rPr>
                <w:rFonts w:ascii="Arial Narrow" w:hAnsi="Arial Narrow" w:cs="Calibri"/>
                <w:b/>
              </w:rPr>
              <w:t>4</w:t>
            </w:r>
            <w:r w:rsidR="00FB76D8" w:rsidRPr="00233FB9">
              <w:rPr>
                <w:rFonts w:ascii="Arial Narrow" w:hAnsi="Arial Narrow" w:cs="Calibri"/>
                <w:b/>
              </w:rPr>
              <w:t>e</w:t>
            </w:r>
            <w:r w:rsidR="00630341" w:rsidRPr="00233FB9">
              <w:rPr>
                <w:rFonts w:ascii="Arial Narrow" w:hAnsi="Arial Narrow" w:cs="Calibri"/>
                <w:b/>
              </w:rPr>
              <w:t>.</w:t>
            </w:r>
            <w:r w:rsidR="00224EE9" w:rsidRPr="00233FB9">
              <w:rPr>
                <w:rFonts w:ascii="Arial Narrow" w:hAnsi="Arial Narrow"/>
                <w:bCs/>
              </w:rPr>
              <w:t xml:space="preserve"> czy  </w:t>
            </w:r>
            <w:r w:rsidR="00630341" w:rsidRPr="00233FB9">
              <w:rPr>
                <w:rFonts w:ascii="Arial Narrow" w:hAnsi="Arial Narrow"/>
                <w:bCs/>
              </w:rPr>
              <w:t xml:space="preserve">wspólnik/ </w:t>
            </w:r>
            <w:r w:rsidR="00224EE9" w:rsidRPr="00233FB9">
              <w:rPr>
                <w:rFonts w:ascii="Arial Narrow" w:hAnsi="Arial Narrow"/>
                <w:bCs/>
              </w:rPr>
              <w:t xml:space="preserve">udziałowiec / akcjonariusz Wnioskodawcy ma prawo wywierać </w:t>
            </w:r>
            <w:r w:rsidR="00224EE9" w:rsidRPr="00233FB9">
              <w:rPr>
                <w:rFonts w:ascii="Arial Narrow" w:hAnsi="Arial Narrow"/>
                <w:b/>
                <w:bCs/>
              </w:rPr>
              <w:t>dominujący</w:t>
            </w:r>
            <w:r w:rsidR="00224EE9" w:rsidRPr="00233FB9">
              <w:rPr>
                <w:rFonts w:ascii="Arial Narrow" w:hAnsi="Arial Narrow"/>
                <w:bCs/>
              </w:rPr>
              <w:t xml:space="preserve"> </w:t>
            </w:r>
            <w:r w:rsidR="00C22AF5" w:rsidRPr="00233FB9">
              <w:rPr>
                <w:rFonts w:ascii="Arial Narrow" w:hAnsi="Arial Narrow"/>
                <w:bCs/>
              </w:rPr>
              <w:t>wpływ</w:t>
            </w:r>
            <w:r w:rsidR="00AC4E25" w:rsidRPr="00233FB9">
              <w:rPr>
                <w:rFonts w:ascii="Arial Narrow" w:hAnsi="Arial Narrow"/>
                <w:bCs/>
              </w:rPr>
              <w:t xml:space="preserve"> na inne przedsiębiorstwo</w:t>
            </w:r>
            <w:r w:rsidR="00C22AF5" w:rsidRPr="00233FB9">
              <w:rPr>
                <w:rFonts w:ascii="Arial Narrow" w:hAnsi="Arial Narrow"/>
                <w:bCs/>
              </w:rPr>
              <w:t xml:space="preserve"> </w:t>
            </w:r>
            <w:r w:rsidR="00224EE9" w:rsidRPr="00233FB9">
              <w:rPr>
                <w:rFonts w:ascii="Arial Narrow" w:hAnsi="Arial Narrow"/>
                <w:bCs/>
              </w:rPr>
              <w:t xml:space="preserve">albo inne przedsiębiorstwo ma prawo wywierać </w:t>
            </w:r>
            <w:r w:rsidR="00224EE9" w:rsidRPr="00233FB9">
              <w:rPr>
                <w:rFonts w:ascii="Arial Narrow" w:hAnsi="Arial Narrow"/>
                <w:b/>
                <w:bCs/>
              </w:rPr>
              <w:t>dominujący</w:t>
            </w:r>
            <w:r w:rsidR="00224EE9" w:rsidRPr="00233FB9">
              <w:rPr>
                <w:rFonts w:ascii="Arial Narrow" w:hAnsi="Arial Narrow"/>
                <w:bCs/>
              </w:rPr>
              <w:t xml:space="preserve"> wpływ </w:t>
            </w:r>
            <w:r w:rsidR="00A632C3" w:rsidRPr="00233FB9">
              <w:rPr>
                <w:rFonts w:ascii="Arial Narrow" w:hAnsi="Arial Narrow"/>
                <w:bCs/>
              </w:rPr>
              <w:t xml:space="preserve">na </w:t>
            </w:r>
            <w:r w:rsidR="00224EE9" w:rsidRPr="00233FB9">
              <w:rPr>
                <w:rFonts w:ascii="Arial Narrow" w:hAnsi="Arial Narrow"/>
                <w:bCs/>
              </w:rPr>
              <w:t>udziałowca / akcjonariusza</w:t>
            </w:r>
            <w:r w:rsidR="009F4695" w:rsidRPr="00233FB9">
              <w:rPr>
                <w:rFonts w:ascii="Arial Narrow" w:hAnsi="Arial Narrow"/>
                <w:bCs/>
              </w:rPr>
              <w:t>?</w:t>
            </w:r>
          </w:p>
        </w:tc>
        <w:tc>
          <w:tcPr>
            <w:tcW w:w="2977" w:type="dxa"/>
            <w:gridSpan w:val="2"/>
            <w:vAlign w:val="center"/>
          </w:tcPr>
          <w:p w14:paraId="5AF2C1A0" w14:textId="77777777" w:rsidR="00224EE9" w:rsidRPr="00233FB9" w:rsidRDefault="00224EE9" w:rsidP="00C37C04">
            <w:pPr>
              <w:tabs>
                <w:tab w:val="left" w:pos="834"/>
              </w:tabs>
              <w:spacing w:line="276" w:lineRule="auto"/>
              <w:ind w:left="213"/>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tak</w:t>
            </w:r>
          </w:p>
          <w:p w14:paraId="0ECD077A" w14:textId="00F86EC4" w:rsidR="00224EE9" w:rsidRPr="00233FB9" w:rsidRDefault="00224EE9" w:rsidP="00AC4E25">
            <w:pPr>
              <w:tabs>
                <w:tab w:val="left" w:pos="834"/>
              </w:tabs>
              <w:spacing w:line="276" w:lineRule="auto"/>
              <w:ind w:left="213"/>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00AC4E25" w:rsidRPr="00233FB9">
              <w:rPr>
                <w:rFonts w:ascii="Arial Narrow" w:hAnsi="Arial Narrow"/>
                <w:bCs/>
              </w:rPr>
              <w:t xml:space="preserve"> nie</w:t>
            </w:r>
          </w:p>
        </w:tc>
      </w:tr>
      <w:tr w:rsidR="00233FB9" w:rsidRPr="00233FB9" w14:paraId="30203F2C" w14:textId="77777777" w:rsidTr="000940E6">
        <w:trPr>
          <w:trHeight w:val="249"/>
        </w:trPr>
        <w:tc>
          <w:tcPr>
            <w:tcW w:w="709" w:type="dxa"/>
            <w:shd w:val="clear" w:color="auto" w:fill="FFE9BF"/>
            <w:vAlign w:val="center"/>
          </w:tcPr>
          <w:p w14:paraId="4324E52E" w14:textId="77777777" w:rsidR="00224EE9" w:rsidRPr="00233FB9" w:rsidRDefault="00224EE9" w:rsidP="00C37C04">
            <w:pPr>
              <w:autoSpaceDE w:val="0"/>
              <w:autoSpaceDN w:val="0"/>
              <w:adjustRightInd w:val="0"/>
              <w:spacing w:line="276" w:lineRule="auto"/>
              <w:ind w:left="356" w:hanging="356"/>
              <w:jc w:val="left"/>
              <w:rPr>
                <w:rFonts w:ascii="Arial Narrow" w:hAnsi="Arial Narrow" w:cs="Calibri"/>
                <w:b/>
              </w:rPr>
            </w:pPr>
            <w:r w:rsidRPr="00233FB9">
              <w:rPr>
                <w:rFonts w:ascii="Arial Narrow" w:hAnsi="Arial Narrow" w:cs="Calibri"/>
                <w:b/>
              </w:rPr>
              <w:t>Opis:</w:t>
            </w:r>
          </w:p>
        </w:tc>
        <w:tc>
          <w:tcPr>
            <w:tcW w:w="8931" w:type="dxa"/>
            <w:gridSpan w:val="5"/>
            <w:shd w:val="clear" w:color="auto" w:fill="auto"/>
            <w:vAlign w:val="center"/>
          </w:tcPr>
          <w:p w14:paraId="7978F371" w14:textId="77777777" w:rsidR="00224EE9" w:rsidRPr="00233FB9" w:rsidRDefault="00224EE9" w:rsidP="00AF1A69">
            <w:pPr>
              <w:spacing w:before="120" w:line="276" w:lineRule="auto"/>
              <w:rPr>
                <w:rFonts w:ascii="Arial Narrow" w:hAnsi="Arial Narrow"/>
                <w:bCs/>
              </w:rPr>
            </w:pPr>
          </w:p>
        </w:tc>
      </w:tr>
      <w:tr w:rsidR="00233FB9" w:rsidRPr="00233FB9" w14:paraId="7A9C12DE" w14:textId="77777777" w:rsidTr="000940E6">
        <w:trPr>
          <w:trHeight w:val="283"/>
        </w:trPr>
        <w:tc>
          <w:tcPr>
            <w:tcW w:w="6663" w:type="dxa"/>
            <w:gridSpan w:val="4"/>
            <w:tcBorders>
              <w:bottom w:val="single" w:sz="4" w:space="0" w:color="auto"/>
            </w:tcBorders>
            <w:shd w:val="clear" w:color="auto" w:fill="FFC000"/>
            <w:vAlign w:val="center"/>
          </w:tcPr>
          <w:p w14:paraId="1B69716D" w14:textId="592D8A0F" w:rsidR="00224EE9" w:rsidRPr="00233FB9" w:rsidRDefault="00224EE9" w:rsidP="00BD4253">
            <w:pPr>
              <w:pStyle w:val="Akapitzlist"/>
              <w:numPr>
                <w:ilvl w:val="0"/>
                <w:numId w:val="15"/>
              </w:numPr>
              <w:autoSpaceDE w:val="0"/>
              <w:autoSpaceDN w:val="0"/>
              <w:adjustRightInd w:val="0"/>
              <w:spacing w:line="276" w:lineRule="auto"/>
              <w:ind w:left="356" w:hanging="284"/>
              <w:jc w:val="left"/>
              <w:rPr>
                <w:rFonts w:ascii="Arial Narrow" w:hAnsi="Arial Narrow"/>
                <w:b/>
                <w:bCs/>
              </w:rPr>
            </w:pPr>
            <w:r w:rsidRPr="00233FB9">
              <w:rPr>
                <w:rFonts w:ascii="Arial Narrow" w:hAnsi="Arial Narrow"/>
                <w:b/>
                <w:bCs/>
              </w:rPr>
              <w:t xml:space="preserve">Czy przedsiębiorstwa wykazane w punktach </w:t>
            </w:r>
            <w:r w:rsidR="00AC4E25" w:rsidRPr="00233FB9">
              <w:rPr>
                <w:rFonts w:ascii="Arial Narrow" w:hAnsi="Arial Narrow"/>
                <w:b/>
                <w:bCs/>
              </w:rPr>
              <w:t>4a-e</w:t>
            </w:r>
            <w:r w:rsidR="00BD4253" w:rsidRPr="00233FB9">
              <w:rPr>
                <w:rFonts w:ascii="Arial Narrow" w:hAnsi="Arial Narrow"/>
                <w:b/>
                <w:bCs/>
              </w:rPr>
              <w:t xml:space="preserve"> </w:t>
            </w:r>
            <w:r w:rsidRPr="00233FB9">
              <w:rPr>
                <w:rFonts w:ascii="Arial Narrow" w:hAnsi="Arial Narrow"/>
                <w:b/>
                <w:bCs/>
              </w:rPr>
              <w:t>prowadzą działalność lub część działalności na tym samym rynku właściwym lub rynkach pokrewnych</w:t>
            </w:r>
            <w:r w:rsidR="00FC0482" w:rsidRPr="00233FB9">
              <w:rPr>
                <w:rStyle w:val="Odwoanieprzypisukocowego"/>
                <w:rFonts w:ascii="Arial Narrow" w:hAnsi="Arial Narrow"/>
                <w:b/>
                <w:bCs/>
              </w:rPr>
              <w:endnoteReference w:id="37"/>
            </w:r>
            <w:r w:rsidRPr="00233FB9">
              <w:rPr>
                <w:rFonts w:ascii="Arial Narrow" w:hAnsi="Arial Narrow"/>
                <w:b/>
                <w:bCs/>
              </w:rPr>
              <w:t xml:space="preserve"> co Wnioskodawca?</w:t>
            </w:r>
          </w:p>
          <w:p w14:paraId="799642B2" w14:textId="38E9708B" w:rsidR="00414474" w:rsidRPr="00233FB9" w:rsidRDefault="00414474" w:rsidP="0003236C">
            <w:pPr>
              <w:pStyle w:val="Akapitzlist"/>
              <w:autoSpaceDE w:val="0"/>
              <w:autoSpaceDN w:val="0"/>
              <w:adjustRightInd w:val="0"/>
              <w:spacing w:line="276" w:lineRule="auto"/>
              <w:ind w:left="356"/>
              <w:jc w:val="left"/>
              <w:rPr>
                <w:rFonts w:ascii="Arial Narrow" w:hAnsi="Arial Narrow"/>
                <w:b/>
                <w:bCs/>
              </w:rPr>
            </w:pPr>
            <w:r w:rsidRPr="00233FB9">
              <w:rPr>
                <w:rFonts w:ascii="Arial Narrow" w:hAnsi="Arial Narrow"/>
                <w:i/>
                <w:sz w:val="20"/>
                <w:szCs w:val="20"/>
              </w:rPr>
              <w:t>W przypadku zaznaczenia odpowiedzi "tak" lub "nie" należy opisać i uzasadnić.</w:t>
            </w:r>
          </w:p>
          <w:p w14:paraId="37312E93" w14:textId="4832ADDD" w:rsidR="00224EE9" w:rsidRPr="00233FB9" w:rsidRDefault="00224EE9" w:rsidP="00C37C04">
            <w:pPr>
              <w:pStyle w:val="Akapitzlist"/>
              <w:autoSpaceDE w:val="0"/>
              <w:autoSpaceDN w:val="0"/>
              <w:adjustRightInd w:val="0"/>
              <w:spacing w:line="276" w:lineRule="auto"/>
              <w:ind w:left="356"/>
              <w:jc w:val="left"/>
              <w:rPr>
                <w:rFonts w:ascii="Arial Narrow" w:hAnsi="Arial Narrow"/>
                <w:bCs/>
                <w:i/>
                <w:sz w:val="20"/>
                <w:szCs w:val="20"/>
              </w:rPr>
            </w:pPr>
            <w:r w:rsidRPr="00233FB9">
              <w:rPr>
                <w:rFonts w:ascii="Arial Narrow" w:hAnsi="Arial Narrow"/>
                <w:bCs/>
                <w:i/>
                <w:sz w:val="20"/>
                <w:szCs w:val="20"/>
              </w:rPr>
              <w:t>W przypadku udzielenia odpowiedzi „nie” lub „nie dotyczy”</w:t>
            </w:r>
            <w:r w:rsidR="009B32EB" w:rsidRPr="00233FB9">
              <w:rPr>
                <w:rFonts w:ascii="Arial Narrow" w:hAnsi="Arial Narrow"/>
                <w:bCs/>
                <w:i/>
                <w:sz w:val="20"/>
                <w:szCs w:val="20"/>
              </w:rPr>
              <w:t>,</w:t>
            </w:r>
            <w:r w:rsidRPr="00233FB9">
              <w:rPr>
                <w:rFonts w:ascii="Arial Narrow" w:hAnsi="Arial Narrow"/>
                <w:bCs/>
                <w:i/>
                <w:sz w:val="20"/>
                <w:szCs w:val="20"/>
              </w:rPr>
              <w:t xml:space="preserve"> </w:t>
            </w:r>
            <w:r w:rsidR="00AC4E25" w:rsidRPr="00233FB9">
              <w:rPr>
                <w:rFonts w:ascii="Arial Narrow" w:hAnsi="Arial Narrow"/>
                <w:bCs/>
                <w:i/>
                <w:sz w:val="20"/>
                <w:szCs w:val="20"/>
              </w:rPr>
              <w:t xml:space="preserve">w wierszach tabeli </w:t>
            </w:r>
            <w:r w:rsidR="00AC4E25" w:rsidRPr="00233FB9">
              <w:rPr>
                <w:rFonts w:ascii="Arial Narrow" w:hAnsi="Arial Narrow"/>
                <w:bCs/>
                <w:i/>
                <w:sz w:val="20"/>
                <w:szCs w:val="20"/>
              </w:rPr>
              <w:br/>
              <w:t>w Pkt. 6 należy wpisać „Nie dotyczy”</w:t>
            </w:r>
            <w:r w:rsidR="00874F43" w:rsidRPr="00233FB9">
              <w:rPr>
                <w:rFonts w:ascii="Arial Narrow" w:hAnsi="Arial Narrow"/>
                <w:bCs/>
                <w:i/>
                <w:sz w:val="20"/>
                <w:szCs w:val="20"/>
              </w:rPr>
              <w:t>.</w:t>
            </w:r>
          </w:p>
        </w:tc>
        <w:tc>
          <w:tcPr>
            <w:tcW w:w="2977" w:type="dxa"/>
            <w:gridSpan w:val="2"/>
            <w:tcBorders>
              <w:bottom w:val="single" w:sz="4" w:space="0" w:color="auto"/>
            </w:tcBorders>
            <w:shd w:val="clear" w:color="auto" w:fill="auto"/>
            <w:vAlign w:val="center"/>
          </w:tcPr>
          <w:p w14:paraId="74D49E48" w14:textId="165CEFA1" w:rsidR="00224EE9" w:rsidRPr="00233FB9" w:rsidRDefault="00224EE9" w:rsidP="00125CAF">
            <w:pPr>
              <w:tabs>
                <w:tab w:val="left" w:pos="834"/>
              </w:tabs>
              <w:spacing w:before="120" w:line="276" w:lineRule="auto"/>
              <w:ind w:left="213"/>
              <w:rPr>
                <w:rFonts w:ascii="Arial Narrow" w:hAnsi="Arial Narrow"/>
                <w:bCs/>
              </w:rPr>
            </w:pPr>
            <w:r w:rsidRPr="00233FB9">
              <w:rPr>
                <w:rFonts w:ascii="Arial Narrow" w:hAnsi="Arial Narrow" w:cs="Calibri"/>
                <w:bCs/>
              </w:rPr>
              <w:fldChar w:fldCharType="begin">
                <w:ffData>
                  <w:name w:val=""/>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tak</w:t>
            </w:r>
          </w:p>
          <w:p w14:paraId="1BC92B0B" w14:textId="77777777" w:rsidR="00224EE9" w:rsidRPr="00233FB9" w:rsidRDefault="00224EE9" w:rsidP="00C37C04">
            <w:pPr>
              <w:tabs>
                <w:tab w:val="left" w:pos="834"/>
              </w:tabs>
              <w:spacing w:line="276" w:lineRule="auto"/>
              <w:ind w:left="215"/>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nie</w:t>
            </w:r>
          </w:p>
          <w:p w14:paraId="0F84F447" w14:textId="77777777" w:rsidR="00224EE9" w:rsidRPr="00233FB9" w:rsidRDefault="00224EE9" w:rsidP="00C37C04">
            <w:pPr>
              <w:spacing w:line="276" w:lineRule="auto"/>
              <w:ind w:left="215"/>
              <w:rPr>
                <w:rFonts w:ascii="Arial Narrow" w:hAnsi="Arial Narrow"/>
                <w:b/>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nie dotyczy</w:t>
            </w:r>
          </w:p>
        </w:tc>
      </w:tr>
      <w:tr w:rsidR="003C4195" w:rsidRPr="00233FB9" w14:paraId="7C4F9BB0" w14:textId="77777777" w:rsidTr="000940E6">
        <w:trPr>
          <w:trHeight w:val="433"/>
        </w:trPr>
        <w:tc>
          <w:tcPr>
            <w:tcW w:w="709" w:type="dxa"/>
            <w:tcBorders>
              <w:bottom w:val="single" w:sz="4" w:space="0" w:color="auto"/>
            </w:tcBorders>
            <w:shd w:val="clear" w:color="auto" w:fill="FFE9BF"/>
            <w:vAlign w:val="center"/>
          </w:tcPr>
          <w:p w14:paraId="508CCF00" w14:textId="77777777" w:rsidR="00224EE9" w:rsidRPr="00233FB9" w:rsidRDefault="00224EE9" w:rsidP="00C37C04">
            <w:pPr>
              <w:autoSpaceDE w:val="0"/>
              <w:autoSpaceDN w:val="0"/>
              <w:adjustRightInd w:val="0"/>
              <w:spacing w:line="276" w:lineRule="auto"/>
              <w:jc w:val="left"/>
              <w:rPr>
                <w:rFonts w:ascii="Arial Narrow" w:hAnsi="Arial Narrow"/>
                <w:b/>
                <w:bCs/>
              </w:rPr>
            </w:pPr>
            <w:r w:rsidRPr="00233FB9">
              <w:rPr>
                <w:rFonts w:ascii="Arial Narrow" w:hAnsi="Arial Narrow"/>
                <w:b/>
                <w:bCs/>
              </w:rPr>
              <w:t>Opis:</w:t>
            </w:r>
          </w:p>
        </w:tc>
        <w:tc>
          <w:tcPr>
            <w:tcW w:w="8931" w:type="dxa"/>
            <w:gridSpan w:val="5"/>
            <w:tcBorders>
              <w:bottom w:val="single" w:sz="4" w:space="0" w:color="auto"/>
            </w:tcBorders>
            <w:shd w:val="clear" w:color="auto" w:fill="auto"/>
            <w:vAlign w:val="center"/>
          </w:tcPr>
          <w:p w14:paraId="44EE12AF" w14:textId="77777777" w:rsidR="00224EE9" w:rsidRPr="00233FB9" w:rsidRDefault="00224EE9" w:rsidP="00C37C04">
            <w:pPr>
              <w:spacing w:line="276" w:lineRule="auto"/>
              <w:rPr>
                <w:rFonts w:ascii="Arial Narrow" w:hAnsi="Arial Narrow"/>
                <w:b/>
                <w:bCs/>
              </w:rPr>
            </w:pPr>
          </w:p>
        </w:tc>
      </w:tr>
    </w:tbl>
    <w:p w14:paraId="1514A028" w14:textId="77777777" w:rsidR="006D780E" w:rsidRPr="00233FB9" w:rsidRDefault="006D780E" w:rsidP="006D780E">
      <w:pPr>
        <w:pStyle w:val="Tekstpodstawowy3"/>
        <w:spacing w:after="0" w:line="276" w:lineRule="auto"/>
        <w:jc w:val="left"/>
        <w:rPr>
          <w:rFonts w:ascii="Arial Narrow" w:hAnsi="Arial Narrow" w:cs="Calibri"/>
          <w:b/>
          <w:bCs/>
          <w:sz w:val="22"/>
          <w:szCs w:val="22"/>
        </w:rPr>
        <w:sectPr w:rsidR="006D780E" w:rsidRPr="00233FB9" w:rsidSect="00D87C76">
          <w:headerReference w:type="default" r:id="rId21"/>
          <w:footerReference w:type="default" r:id="rId22"/>
          <w:endnotePr>
            <w:numFmt w:val="decimal"/>
          </w:endnotePr>
          <w:pgSz w:w="11906" w:h="16838"/>
          <w:pgMar w:top="1417" w:right="1417" w:bottom="1417" w:left="1417" w:header="708" w:footer="397" w:gutter="0"/>
          <w:cols w:space="708"/>
          <w:docGrid w:linePitch="360"/>
        </w:sectPr>
      </w:pPr>
    </w:p>
    <w:tbl>
      <w:tblPr>
        <w:tblpPr w:leftFromText="141" w:rightFromText="141" w:vertAnchor="page" w:horzAnchor="margin" w:tblpXSpec="center" w:tblpY="1561"/>
        <w:tblW w:w="15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992"/>
        <w:gridCol w:w="1134"/>
        <w:gridCol w:w="1134"/>
        <w:gridCol w:w="1134"/>
        <w:gridCol w:w="1276"/>
        <w:gridCol w:w="1275"/>
        <w:gridCol w:w="1276"/>
        <w:gridCol w:w="1418"/>
        <w:gridCol w:w="992"/>
        <w:gridCol w:w="1134"/>
        <w:gridCol w:w="1276"/>
        <w:gridCol w:w="993"/>
      </w:tblGrid>
      <w:tr w:rsidR="003C4195" w:rsidRPr="00233FB9" w14:paraId="56FA2D90" w14:textId="77777777" w:rsidTr="00C37C04">
        <w:trPr>
          <w:trHeight w:val="837"/>
        </w:trPr>
        <w:tc>
          <w:tcPr>
            <w:tcW w:w="15097" w:type="dxa"/>
            <w:gridSpan w:val="13"/>
            <w:shd w:val="clear" w:color="auto" w:fill="F6B500"/>
          </w:tcPr>
          <w:p w14:paraId="2D2E5328" w14:textId="77777777" w:rsidR="00492341" w:rsidRPr="00233FB9" w:rsidRDefault="00492341" w:rsidP="00AC4E25">
            <w:pPr>
              <w:pStyle w:val="Tekstpodstawowy2"/>
              <w:numPr>
                <w:ilvl w:val="0"/>
                <w:numId w:val="17"/>
              </w:numPr>
              <w:spacing w:after="0" w:line="276" w:lineRule="auto"/>
              <w:ind w:left="426"/>
              <w:rPr>
                <w:rFonts w:ascii="Arial Narrow" w:hAnsi="Arial Narrow" w:cs="Calibri"/>
                <w:b/>
              </w:rPr>
            </w:pPr>
            <w:r w:rsidRPr="00233FB9">
              <w:rPr>
                <w:rFonts w:ascii="Arial Narrow" w:hAnsi="Arial Narrow" w:cs="Calibri"/>
                <w:b/>
              </w:rPr>
              <w:lastRenderedPageBreak/>
              <w:t xml:space="preserve">Dane dotyczące przedsiębiorstw wykazanych w punktach 4a-e </w:t>
            </w:r>
            <w:r w:rsidRPr="00233FB9">
              <w:rPr>
                <w:rFonts w:ascii="Arial Narrow" w:hAnsi="Arial Narrow"/>
                <w:b/>
                <w:bCs/>
              </w:rPr>
              <w:t>prowadzących działalność lub część działalności na tym samym rynku właściwym lub rynkach pokrewnych względem działalności Wnioskodawcy</w:t>
            </w:r>
          </w:p>
          <w:p w14:paraId="65390177" w14:textId="77777777" w:rsidR="00492341" w:rsidRPr="00233FB9" w:rsidRDefault="00492341" w:rsidP="00C37C04">
            <w:pPr>
              <w:pStyle w:val="Tekstpodstawowy2"/>
              <w:spacing w:after="0" w:line="276" w:lineRule="auto"/>
              <w:ind w:left="425"/>
              <w:rPr>
                <w:rFonts w:ascii="Arial Narrow" w:hAnsi="Arial Narrow" w:cs="Calibri"/>
                <w:b/>
                <w:bCs/>
              </w:rPr>
            </w:pPr>
            <w:r w:rsidRPr="00233FB9">
              <w:rPr>
                <w:rFonts w:ascii="Arial Narrow" w:hAnsi="Arial Narrow"/>
                <w:i/>
                <w:sz w:val="20"/>
                <w:szCs w:val="20"/>
              </w:rPr>
              <w:t>W przypadku większej liczby przedsiębiorstw wiersze w tabeli należy powielić.</w:t>
            </w:r>
          </w:p>
        </w:tc>
      </w:tr>
      <w:tr w:rsidR="003C4195" w:rsidRPr="00233FB9" w14:paraId="5BB2A0B6" w14:textId="77777777" w:rsidTr="00125CAF">
        <w:trPr>
          <w:trHeight w:val="1118"/>
        </w:trPr>
        <w:tc>
          <w:tcPr>
            <w:tcW w:w="1063" w:type="dxa"/>
            <w:vMerge w:val="restart"/>
            <w:shd w:val="clear" w:color="auto" w:fill="F6B500"/>
            <w:vAlign w:val="center"/>
          </w:tcPr>
          <w:p w14:paraId="56B2C667" w14:textId="77777777" w:rsidR="00492341" w:rsidRPr="00233FB9" w:rsidRDefault="00492341" w:rsidP="00C37C04">
            <w:pPr>
              <w:pStyle w:val="Tekstpodstawowy3"/>
              <w:spacing w:after="0" w:line="276" w:lineRule="auto"/>
              <w:jc w:val="center"/>
              <w:rPr>
                <w:rFonts w:ascii="Arial Narrow" w:hAnsi="Arial Narrow" w:cs="Calibri"/>
                <w:b/>
                <w:bCs/>
                <w:sz w:val="22"/>
                <w:szCs w:val="22"/>
              </w:rPr>
            </w:pPr>
            <w:r w:rsidRPr="00233FB9">
              <w:rPr>
                <w:rFonts w:ascii="Arial Narrow" w:hAnsi="Arial Narrow" w:cs="Calibri"/>
                <w:b/>
                <w:sz w:val="22"/>
                <w:szCs w:val="22"/>
              </w:rPr>
              <w:t>Nazwa</w:t>
            </w:r>
            <w:r w:rsidRPr="00233FB9">
              <w:rPr>
                <w:rFonts w:ascii="Arial Narrow" w:hAnsi="Arial Narrow" w:cs="Calibri"/>
                <w:b/>
                <w:sz w:val="22"/>
                <w:szCs w:val="22"/>
              </w:rPr>
              <w:br/>
              <w:t xml:space="preserve"> i adres podmiotu</w:t>
            </w:r>
          </w:p>
        </w:tc>
        <w:tc>
          <w:tcPr>
            <w:tcW w:w="4394" w:type="dxa"/>
            <w:gridSpan w:val="4"/>
            <w:shd w:val="clear" w:color="auto" w:fill="F6B500"/>
            <w:vAlign w:val="center"/>
          </w:tcPr>
          <w:p w14:paraId="23723623" w14:textId="77777777" w:rsidR="00492341" w:rsidRPr="00233FB9" w:rsidRDefault="00492341" w:rsidP="00C37C04">
            <w:pPr>
              <w:pStyle w:val="Tekstprzypisudolnego"/>
              <w:spacing w:line="276" w:lineRule="auto"/>
              <w:jc w:val="center"/>
              <w:rPr>
                <w:rFonts w:ascii="Arial Narrow" w:hAnsi="Arial Narrow" w:cs="Calibri"/>
                <w:b/>
                <w:sz w:val="22"/>
                <w:szCs w:val="22"/>
              </w:rPr>
            </w:pPr>
            <w:r w:rsidRPr="00233FB9">
              <w:rPr>
                <w:rFonts w:ascii="Arial Narrow" w:hAnsi="Arial Narrow" w:cs="Calibri"/>
                <w:b/>
                <w:sz w:val="22"/>
                <w:szCs w:val="22"/>
              </w:rPr>
              <w:t>W okresie sprawozdawczym za drugi rok wstecz od ostatniego okresu sprawozdawczego</w:t>
            </w:r>
          </w:p>
          <w:p w14:paraId="6F939296" w14:textId="77777777" w:rsidR="00492341" w:rsidRPr="00233FB9" w:rsidRDefault="00492341" w:rsidP="00C37C04">
            <w:pPr>
              <w:pStyle w:val="Tekstpodstawowy"/>
              <w:spacing w:line="276" w:lineRule="auto"/>
              <w:jc w:val="center"/>
              <w:rPr>
                <w:rFonts w:ascii="Arial Narrow" w:hAnsi="Arial Narrow" w:cs="Calibri"/>
                <w:b/>
                <w:bCs/>
                <w:i/>
                <w:sz w:val="22"/>
                <w:szCs w:val="22"/>
                <w:lang w:val="pl-PL"/>
              </w:rPr>
            </w:pPr>
            <w:r w:rsidRPr="00233FB9">
              <w:rPr>
                <w:rFonts w:ascii="Arial Narrow" w:hAnsi="Arial Narrow" w:cs="Calibri"/>
                <w:b/>
                <w:i/>
                <w:sz w:val="22"/>
                <w:szCs w:val="22"/>
                <w:lang w:val="pl-PL"/>
              </w:rPr>
              <w:t xml:space="preserve">(od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 xml:space="preserve"> do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w:t>
            </w:r>
          </w:p>
        </w:tc>
        <w:tc>
          <w:tcPr>
            <w:tcW w:w="5245" w:type="dxa"/>
            <w:gridSpan w:val="4"/>
            <w:tcBorders>
              <w:bottom w:val="single" w:sz="4" w:space="0" w:color="auto"/>
            </w:tcBorders>
            <w:shd w:val="clear" w:color="auto" w:fill="F6B500"/>
            <w:vAlign w:val="center"/>
          </w:tcPr>
          <w:p w14:paraId="0B6B7556" w14:textId="77777777" w:rsidR="00492341" w:rsidRPr="00233FB9" w:rsidRDefault="00492341" w:rsidP="00C37C04">
            <w:pPr>
              <w:spacing w:line="276" w:lineRule="auto"/>
              <w:jc w:val="center"/>
              <w:rPr>
                <w:rFonts w:ascii="Arial Narrow" w:hAnsi="Arial Narrow" w:cs="Calibri"/>
                <w:b/>
              </w:rPr>
            </w:pPr>
            <w:r w:rsidRPr="00233FB9">
              <w:rPr>
                <w:rFonts w:ascii="Arial Narrow" w:hAnsi="Arial Narrow" w:cs="Calibri"/>
                <w:b/>
              </w:rPr>
              <w:t xml:space="preserve">W okresie sprawozdawczym </w:t>
            </w:r>
            <w:r w:rsidRPr="00233FB9">
              <w:rPr>
                <w:rFonts w:ascii="Arial Narrow" w:hAnsi="Arial Narrow" w:cs="Calibri"/>
                <w:bCs/>
              </w:rPr>
              <w:t xml:space="preserve"> </w:t>
            </w:r>
            <w:r w:rsidRPr="00233FB9">
              <w:rPr>
                <w:rFonts w:ascii="Arial Narrow" w:hAnsi="Arial Narrow" w:cs="Calibri"/>
                <w:b/>
              </w:rPr>
              <w:t>za 1 rok wstecz od ostatniego okresu  sprawozdawczego</w:t>
            </w:r>
          </w:p>
          <w:p w14:paraId="34812D00" w14:textId="77777777" w:rsidR="00492341" w:rsidRPr="00233FB9" w:rsidRDefault="00492341" w:rsidP="00C37C04">
            <w:pPr>
              <w:pStyle w:val="Tekstpodstawowy2"/>
              <w:spacing w:after="0" w:line="276" w:lineRule="auto"/>
              <w:jc w:val="center"/>
              <w:rPr>
                <w:rFonts w:ascii="Arial Narrow" w:hAnsi="Arial Narrow" w:cs="Calibri"/>
                <w:b/>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Pr="00233FB9">
              <w:rPr>
                <w:rFonts w:ascii="Arial Narrow" w:hAnsi="Arial Narrow" w:cs="Calibri"/>
                <w:b/>
                <w:i/>
              </w:rPr>
              <w:t xml:space="preserve"> do </w:t>
            </w:r>
            <w:proofErr w:type="spellStart"/>
            <w:r w:rsidRPr="00233FB9">
              <w:rPr>
                <w:rFonts w:ascii="Arial Narrow" w:hAnsi="Arial Narrow" w:cs="Calibri"/>
                <w:b/>
                <w:i/>
              </w:rPr>
              <w:t>dd.mm.rr</w:t>
            </w:r>
            <w:proofErr w:type="spellEnd"/>
            <w:r w:rsidRPr="00233FB9">
              <w:rPr>
                <w:rFonts w:ascii="Arial Narrow" w:hAnsi="Arial Narrow" w:cs="Calibri"/>
                <w:b/>
                <w:i/>
              </w:rPr>
              <w:t>)</w:t>
            </w:r>
          </w:p>
        </w:tc>
        <w:tc>
          <w:tcPr>
            <w:tcW w:w="4395" w:type="dxa"/>
            <w:gridSpan w:val="4"/>
            <w:tcBorders>
              <w:bottom w:val="single" w:sz="4" w:space="0" w:color="auto"/>
            </w:tcBorders>
            <w:shd w:val="clear" w:color="auto" w:fill="F6B500"/>
            <w:vAlign w:val="center"/>
          </w:tcPr>
          <w:p w14:paraId="7E187D4A" w14:textId="52A9CA3A" w:rsidR="00492341" w:rsidRPr="00233FB9" w:rsidRDefault="00492341" w:rsidP="009C4D3A">
            <w:pPr>
              <w:pStyle w:val="Tekstpodstawowy2"/>
              <w:spacing w:after="0" w:line="276" w:lineRule="auto"/>
              <w:jc w:val="center"/>
              <w:rPr>
                <w:rFonts w:ascii="Arial Narrow" w:hAnsi="Arial Narrow" w:cs="Calibri"/>
                <w:b/>
                <w:bCs/>
              </w:rPr>
            </w:pPr>
            <w:r w:rsidRPr="00233FB9">
              <w:rPr>
                <w:rFonts w:ascii="Arial Narrow" w:hAnsi="Arial Narrow" w:cs="Calibri"/>
                <w:b/>
                <w:bCs/>
              </w:rPr>
              <w:t>W ostatnim okresie sprawozdawczym</w:t>
            </w:r>
            <w:r w:rsidRPr="00233FB9">
              <w:rPr>
                <w:rStyle w:val="Odwoanieprzypisukocowego"/>
                <w:rFonts w:ascii="Arial Narrow" w:hAnsi="Arial Narrow"/>
                <w:b/>
                <w:bCs/>
              </w:rPr>
              <w:endnoteReference w:id="38"/>
            </w:r>
          </w:p>
          <w:p w14:paraId="56BFFA8C" w14:textId="77777777" w:rsidR="009C4D3A" w:rsidRPr="00233FB9" w:rsidRDefault="009C4D3A" w:rsidP="009C4D3A">
            <w:pPr>
              <w:pStyle w:val="Tekstpodstawowy2"/>
              <w:spacing w:after="0" w:line="276" w:lineRule="auto"/>
              <w:jc w:val="center"/>
              <w:rPr>
                <w:rFonts w:ascii="Arial Narrow" w:hAnsi="Arial Narrow" w:cs="Calibri"/>
                <w:b/>
                <w:bCs/>
              </w:rPr>
            </w:pPr>
          </w:p>
          <w:p w14:paraId="0C8B6BC8" w14:textId="77777777" w:rsidR="00492341" w:rsidRPr="00233FB9" w:rsidRDefault="00492341" w:rsidP="00C37C04">
            <w:pPr>
              <w:pStyle w:val="Tekstpodstawowy2"/>
              <w:spacing w:after="0" w:line="276" w:lineRule="auto"/>
              <w:jc w:val="center"/>
              <w:rPr>
                <w:rFonts w:ascii="Arial Narrow" w:hAnsi="Arial Narrow" w:cs="Calibri"/>
                <w:bCs/>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Pr="00233FB9">
              <w:rPr>
                <w:rFonts w:ascii="Arial Narrow" w:hAnsi="Arial Narrow" w:cs="Calibri"/>
                <w:b/>
                <w:i/>
              </w:rPr>
              <w:t xml:space="preserve"> do </w:t>
            </w:r>
            <w:proofErr w:type="spellStart"/>
            <w:r w:rsidRPr="00233FB9">
              <w:rPr>
                <w:rFonts w:ascii="Arial Narrow" w:hAnsi="Arial Narrow" w:cs="Calibri"/>
                <w:b/>
                <w:i/>
              </w:rPr>
              <w:t>dd.mm.rr</w:t>
            </w:r>
            <w:proofErr w:type="spellEnd"/>
            <w:r w:rsidRPr="00233FB9">
              <w:rPr>
                <w:rFonts w:ascii="Arial Narrow" w:hAnsi="Arial Narrow" w:cs="Calibri"/>
                <w:b/>
                <w:i/>
              </w:rPr>
              <w:t>)</w:t>
            </w:r>
          </w:p>
        </w:tc>
      </w:tr>
      <w:tr w:rsidR="003C4195" w:rsidRPr="00233FB9" w14:paraId="45086019" w14:textId="77777777" w:rsidTr="00125CAF">
        <w:trPr>
          <w:trHeight w:val="562"/>
        </w:trPr>
        <w:tc>
          <w:tcPr>
            <w:tcW w:w="1063" w:type="dxa"/>
            <w:vMerge/>
            <w:tcBorders>
              <w:bottom w:val="single" w:sz="4" w:space="0" w:color="auto"/>
            </w:tcBorders>
            <w:shd w:val="clear" w:color="auto" w:fill="548DD4"/>
            <w:vAlign w:val="center"/>
          </w:tcPr>
          <w:p w14:paraId="6ECC43C6" w14:textId="77777777" w:rsidR="00492341" w:rsidRPr="00233FB9" w:rsidRDefault="00492341" w:rsidP="00C37C04">
            <w:pPr>
              <w:spacing w:line="276" w:lineRule="auto"/>
              <w:rPr>
                <w:rFonts w:ascii="Arial Narrow" w:hAnsi="Arial Narrow"/>
                <w:sz w:val="20"/>
                <w:szCs w:val="20"/>
              </w:rPr>
            </w:pPr>
          </w:p>
        </w:tc>
        <w:tc>
          <w:tcPr>
            <w:tcW w:w="992" w:type="dxa"/>
            <w:shd w:val="clear" w:color="auto" w:fill="FFE9BF"/>
            <w:vAlign w:val="center"/>
          </w:tcPr>
          <w:p w14:paraId="2D510515" w14:textId="77777777" w:rsidR="00492341" w:rsidRPr="00233FB9" w:rsidRDefault="00492341" w:rsidP="00C37C04">
            <w:pPr>
              <w:spacing w:line="276" w:lineRule="auto"/>
              <w:jc w:val="center"/>
              <w:rPr>
                <w:rFonts w:ascii="Arial Narrow" w:hAnsi="Arial Narrow"/>
                <w:sz w:val="18"/>
                <w:szCs w:val="18"/>
              </w:rPr>
            </w:pPr>
            <w:r w:rsidRPr="00233FB9">
              <w:rPr>
                <w:rFonts w:ascii="Arial Narrow" w:hAnsi="Arial Narrow"/>
                <w:sz w:val="18"/>
                <w:szCs w:val="18"/>
              </w:rPr>
              <w:t>% udziałów (akcji)/ % głosów</w:t>
            </w:r>
          </w:p>
        </w:tc>
        <w:tc>
          <w:tcPr>
            <w:tcW w:w="1134" w:type="dxa"/>
            <w:shd w:val="clear" w:color="auto" w:fill="FFE9BF"/>
            <w:vAlign w:val="center"/>
          </w:tcPr>
          <w:p w14:paraId="183CBDBD" w14:textId="77777777" w:rsidR="00492341" w:rsidRPr="00233FB9" w:rsidRDefault="00492341" w:rsidP="00C37C04">
            <w:pPr>
              <w:spacing w:line="276" w:lineRule="auto"/>
              <w:jc w:val="center"/>
              <w:rPr>
                <w:rFonts w:ascii="Arial Narrow" w:hAnsi="Arial Narrow"/>
                <w:b/>
                <w:bCs/>
                <w:sz w:val="18"/>
                <w:szCs w:val="18"/>
              </w:rPr>
            </w:pPr>
            <w:r w:rsidRPr="00233FB9">
              <w:rPr>
                <w:rFonts w:ascii="Arial Narrow" w:hAnsi="Arial Narrow"/>
                <w:b/>
                <w:bCs/>
                <w:sz w:val="18"/>
                <w:szCs w:val="18"/>
              </w:rPr>
              <w:t>Wielkość zatrudnienia</w:t>
            </w:r>
            <w:r w:rsidRPr="00233FB9">
              <w:rPr>
                <w:rStyle w:val="Odwoanieprzypisukocowego"/>
                <w:rFonts w:ascii="Arial Narrow" w:hAnsi="Arial Narrow"/>
                <w:b/>
                <w:bCs/>
                <w:sz w:val="18"/>
                <w:szCs w:val="18"/>
              </w:rPr>
              <w:endnoteReference w:id="39"/>
            </w:r>
          </w:p>
        </w:tc>
        <w:tc>
          <w:tcPr>
            <w:tcW w:w="1134" w:type="dxa"/>
            <w:shd w:val="clear" w:color="auto" w:fill="FFE9BF"/>
            <w:vAlign w:val="center"/>
          </w:tcPr>
          <w:p w14:paraId="6D47BD98" w14:textId="77777777" w:rsidR="00492341" w:rsidRPr="00233FB9" w:rsidRDefault="00492341" w:rsidP="00C37C04">
            <w:pPr>
              <w:spacing w:line="276" w:lineRule="auto"/>
              <w:jc w:val="center"/>
              <w:rPr>
                <w:rFonts w:ascii="Arial Narrow" w:hAnsi="Arial Narrow"/>
                <w:b/>
                <w:bCs/>
                <w:sz w:val="18"/>
                <w:szCs w:val="18"/>
              </w:rPr>
            </w:pPr>
            <w:r w:rsidRPr="00233FB9">
              <w:rPr>
                <w:rFonts w:ascii="Arial Narrow" w:hAnsi="Arial Narrow"/>
                <w:b/>
                <w:bCs/>
                <w:sz w:val="18"/>
                <w:szCs w:val="18"/>
              </w:rPr>
              <w:t>Obroty ze sprzedaży netto</w:t>
            </w:r>
            <w:r w:rsidRPr="00233FB9">
              <w:rPr>
                <w:rStyle w:val="Odwoanieprzypisukocowego"/>
                <w:rFonts w:ascii="Arial Narrow" w:hAnsi="Arial Narrow"/>
                <w:b/>
                <w:bCs/>
                <w:sz w:val="18"/>
                <w:szCs w:val="18"/>
              </w:rPr>
              <w:endnoteReference w:id="40"/>
            </w:r>
          </w:p>
          <w:p w14:paraId="74416A6D" w14:textId="77777777" w:rsidR="00492341" w:rsidRPr="00233FB9" w:rsidRDefault="00492341" w:rsidP="00C37C04">
            <w:pPr>
              <w:spacing w:line="276" w:lineRule="auto"/>
              <w:jc w:val="center"/>
              <w:rPr>
                <w:rFonts w:ascii="Arial Narrow" w:hAnsi="Arial Narrow"/>
                <w:i/>
                <w:iCs/>
                <w:sz w:val="18"/>
                <w:szCs w:val="18"/>
              </w:rPr>
            </w:pPr>
            <w:r w:rsidRPr="00233FB9">
              <w:rPr>
                <w:rFonts w:ascii="Arial Narrow" w:hAnsi="Arial Narrow"/>
                <w:i/>
                <w:iCs/>
                <w:sz w:val="18"/>
                <w:szCs w:val="18"/>
              </w:rPr>
              <w:t>(w tys. EUR na koniec roku obrotowego)</w:t>
            </w:r>
          </w:p>
        </w:tc>
        <w:tc>
          <w:tcPr>
            <w:tcW w:w="1134" w:type="dxa"/>
            <w:shd w:val="clear" w:color="auto" w:fill="FFE9BF"/>
            <w:vAlign w:val="center"/>
          </w:tcPr>
          <w:p w14:paraId="0C9CBB55" w14:textId="77777777" w:rsidR="00492341" w:rsidRPr="00233FB9" w:rsidRDefault="00492341" w:rsidP="00C37C04">
            <w:pPr>
              <w:spacing w:line="276" w:lineRule="auto"/>
              <w:jc w:val="center"/>
              <w:rPr>
                <w:rFonts w:ascii="Arial Narrow" w:hAnsi="Arial Narrow"/>
                <w:b/>
                <w:bCs/>
                <w:sz w:val="18"/>
                <w:szCs w:val="18"/>
              </w:rPr>
            </w:pPr>
            <w:r w:rsidRPr="00233FB9">
              <w:rPr>
                <w:rFonts w:ascii="Arial Narrow" w:hAnsi="Arial Narrow"/>
                <w:b/>
                <w:bCs/>
                <w:sz w:val="18"/>
                <w:szCs w:val="18"/>
              </w:rPr>
              <w:t>Suma aktywów bilansu</w:t>
            </w:r>
            <w:r w:rsidRPr="00233FB9">
              <w:rPr>
                <w:rStyle w:val="Odwoanieprzypisukocowego"/>
                <w:rFonts w:ascii="Arial Narrow" w:hAnsi="Arial Narrow"/>
                <w:b/>
                <w:bCs/>
                <w:sz w:val="18"/>
                <w:szCs w:val="18"/>
              </w:rPr>
              <w:endnoteReference w:id="41"/>
            </w:r>
          </w:p>
          <w:p w14:paraId="73CB565C" w14:textId="77777777" w:rsidR="00492341" w:rsidRPr="00233FB9" w:rsidRDefault="00492341" w:rsidP="00C37C04">
            <w:pPr>
              <w:spacing w:line="276" w:lineRule="auto"/>
              <w:jc w:val="center"/>
              <w:rPr>
                <w:rFonts w:ascii="Arial Narrow" w:hAnsi="Arial Narrow" w:cs="Calibri"/>
                <w:b/>
                <w:sz w:val="18"/>
                <w:szCs w:val="18"/>
              </w:rPr>
            </w:pPr>
            <w:r w:rsidRPr="00233FB9">
              <w:rPr>
                <w:rFonts w:ascii="Arial Narrow" w:hAnsi="Arial Narrow"/>
                <w:i/>
                <w:iCs/>
                <w:sz w:val="18"/>
                <w:szCs w:val="18"/>
              </w:rPr>
              <w:t>(w tys. EUR)</w:t>
            </w:r>
          </w:p>
        </w:tc>
        <w:tc>
          <w:tcPr>
            <w:tcW w:w="1276" w:type="dxa"/>
            <w:shd w:val="clear" w:color="auto" w:fill="FFE9BF"/>
            <w:vAlign w:val="center"/>
          </w:tcPr>
          <w:p w14:paraId="5ABD0740" w14:textId="77777777" w:rsidR="00492341" w:rsidRPr="00233FB9" w:rsidRDefault="00492341" w:rsidP="00C37C04">
            <w:pPr>
              <w:spacing w:line="276" w:lineRule="auto"/>
              <w:jc w:val="center"/>
              <w:rPr>
                <w:rFonts w:ascii="Arial Narrow" w:hAnsi="Arial Narrow"/>
                <w:sz w:val="18"/>
                <w:szCs w:val="18"/>
              </w:rPr>
            </w:pPr>
            <w:r w:rsidRPr="00233FB9">
              <w:rPr>
                <w:rFonts w:ascii="Arial Narrow" w:hAnsi="Arial Narrow"/>
                <w:sz w:val="18"/>
                <w:szCs w:val="18"/>
              </w:rPr>
              <w:t>% udziałów (akcji) / % głosów</w:t>
            </w:r>
          </w:p>
        </w:tc>
        <w:tc>
          <w:tcPr>
            <w:tcW w:w="1275" w:type="dxa"/>
            <w:shd w:val="clear" w:color="auto" w:fill="FFE9BF"/>
            <w:vAlign w:val="center"/>
          </w:tcPr>
          <w:p w14:paraId="20CBF798" w14:textId="77777777" w:rsidR="00492341" w:rsidRPr="00233FB9" w:rsidRDefault="00492341" w:rsidP="00C37C04">
            <w:pPr>
              <w:spacing w:line="276" w:lineRule="auto"/>
              <w:jc w:val="center"/>
              <w:rPr>
                <w:rFonts w:ascii="Arial Narrow" w:hAnsi="Arial Narrow"/>
                <w:b/>
                <w:bCs/>
                <w:sz w:val="18"/>
                <w:szCs w:val="18"/>
              </w:rPr>
            </w:pPr>
            <w:r w:rsidRPr="00233FB9">
              <w:rPr>
                <w:rFonts w:ascii="Arial Narrow" w:hAnsi="Arial Narrow"/>
                <w:b/>
                <w:bCs/>
                <w:sz w:val="18"/>
                <w:szCs w:val="18"/>
              </w:rPr>
              <w:t>Wielkość zatrudnienia</w:t>
            </w:r>
          </w:p>
        </w:tc>
        <w:tc>
          <w:tcPr>
            <w:tcW w:w="1276" w:type="dxa"/>
            <w:shd w:val="clear" w:color="auto" w:fill="FFE9BF"/>
            <w:vAlign w:val="center"/>
          </w:tcPr>
          <w:p w14:paraId="4BE657C9" w14:textId="77777777" w:rsidR="00492341" w:rsidRPr="00233FB9" w:rsidRDefault="00492341" w:rsidP="00C37C04">
            <w:pPr>
              <w:spacing w:line="276" w:lineRule="auto"/>
              <w:jc w:val="center"/>
              <w:rPr>
                <w:rFonts w:ascii="Arial Narrow" w:hAnsi="Arial Narrow"/>
                <w:sz w:val="18"/>
                <w:szCs w:val="18"/>
              </w:rPr>
            </w:pPr>
            <w:r w:rsidRPr="00233FB9">
              <w:rPr>
                <w:rFonts w:ascii="Arial Narrow" w:hAnsi="Arial Narrow"/>
                <w:b/>
                <w:bCs/>
                <w:sz w:val="18"/>
                <w:szCs w:val="18"/>
              </w:rPr>
              <w:t>Obroty ze sprzedaży netto</w:t>
            </w:r>
          </w:p>
          <w:p w14:paraId="5EC2A47E" w14:textId="77777777" w:rsidR="00492341" w:rsidRPr="00233FB9" w:rsidRDefault="00492341" w:rsidP="00C37C04">
            <w:pPr>
              <w:spacing w:line="276" w:lineRule="auto"/>
              <w:jc w:val="center"/>
              <w:rPr>
                <w:rFonts w:ascii="Arial Narrow" w:hAnsi="Arial Narrow"/>
                <w:i/>
                <w:iCs/>
                <w:sz w:val="18"/>
                <w:szCs w:val="18"/>
              </w:rPr>
            </w:pPr>
            <w:r w:rsidRPr="00233FB9">
              <w:rPr>
                <w:rFonts w:ascii="Arial Narrow" w:hAnsi="Arial Narrow"/>
                <w:i/>
                <w:iCs/>
                <w:sz w:val="18"/>
                <w:szCs w:val="18"/>
              </w:rPr>
              <w:t>(w tys. EUR na koniec roku obrotowego)</w:t>
            </w:r>
          </w:p>
        </w:tc>
        <w:tc>
          <w:tcPr>
            <w:tcW w:w="1418" w:type="dxa"/>
            <w:shd w:val="clear" w:color="auto" w:fill="FFE9BF"/>
            <w:vAlign w:val="center"/>
          </w:tcPr>
          <w:p w14:paraId="6C2D53E2" w14:textId="77777777" w:rsidR="00492341" w:rsidRPr="00233FB9" w:rsidRDefault="00492341" w:rsidP="00C37C04">
            <w:pPr>
              <w:spacing w:line="276" w:lineRule="auto"/>
              <w:jc w:val="center"/>
              <w:rPr>
                <w:rFonts w:ascii="Arial Narrow" w:hAnsi="Arial Narrow"/>
                <w:b/>
                <w:bCs/>
                <w:sz w:val="18"/>
                <w:szCs w:val="18"/>
              </w:rPr>
            </w:pPr>
            <w:r w:rsidRPr="00233FB9">
              <w:rPr>
                <w:rFonts w:ascii="Arial Narrow" w:hAnsi="Arial Narrow"/>
                <w:b/>
                <w:bCs/>
                <w:sz w:val="18"/>
                <w:szCs w:val="18"/>
              </w:rPr>
              <w:t>Suma aktywów bilansu</w:t>
            </w:r>
          </w:p>
          <w:p w14:paraId="21F7E456" w14:textId="77777777" w:rsidR="00492341" w:rsidRPr="00233FB9" w:rsidRDefault="00492341" w:rsidP="00C37C04">
            <w:pPr>
              <w:spacing w:line="276" w:lineRule="auto"/>
              <w:jc w:val="center"/>
              <w:rPr>
                <w:rFonts w:ascii="Arial Narrow" w:hAnsi="Arial Narrow" w:cs="Calibri"/>
                <w:b/>
                <w:sz w:val="18"/>
                <w:szCs w:val="18"/>
              </w:rPr>
            </w:pPr>
            <w:r w:rsidRPr="00233FB9">
              <w:rPr>
                <w:rFonts w:ascii="Arial Narrow" w:hAnsi="Arial Narrow"/>
                <w:i/>
                <w:iCs/>
                <w:sz w:val="18"/>
                <w:szCs w:val="18"/>
              </w:rPr>
              <w:t>(w tys. EUR)</w:t>
            </w:r>
          </w:p>
        </w:tc>
        <w:tc>
          <w:tcPr>
            <w:tcW w:w="992" w:type="dxa"/>
            <w:shd w:val="clear" w:color="auto" w:fill="FFE9BF"/>
            <w:vAlign w:val="center"/>
          </w:tcPr>
          <w:p w14:paraId="3DFF8BFD" w14:textId="77777777" w:rsidR="00492341" w:rsidRPr="00233FB9" w:rsidRDefault="00492341" w:rsidP="00C37C04">
            <w:pPr>
              <w:spacing w:line="276" w:lineRule="auto"/>
              <w:jc w:val="center"/>
              <w:rPr>
                <w:rFonts w:ascii="Arial Narrow" w:hAnsi="Arial Narrow"/>
                <w:sz w:val="18"/>
                <w:szCs w:val="18"/>
              </w:rPr>
            </w:pPr>
            <w:r w:rsidRPr="00233FB9">
              <w:rPr>
                <w:rFonts w:ascii="Arial Narrow" w:hAnsi="Arial Narrow"/>
                <w:sz w:val="18"/>
                <w:szCs w:val="18"/>
              </w:rPr>
              <w:t>% udziałów (akcji)/ % głosów</w:t>
            </w:r>
          </w:p>
        </w:tc>
        <w:tc>
          <w:tcPr>
            <w:tcW w:w="1134" w:type="dxa"/>
            <w:shd w:val="clear" w:color="auto" w:fill="FFE9BF"/>
            <w:vAlign w:val="center"/>
          </w:tcPr>
          <w:p w14:paraId="0FAA2D19" w14:textId="77777777" w:rsidR="00492341" w:rsidRPr="00233FB9" w:rsidRDefault="00492341" w:rsidP="00C37C04">
            <w:pPr>
              <w:spacing w:line="276" w:lineRule="auto"/>
              <w:jc w:val="center"/>
              <w:rPr>
                <w:rFonts w:ascii="Arial Narrow" w:hAnsi="Arial Narrow"/>
                <w:b/>
                <w:bCs/>
                <w:sz w:val="18"/>
                <w:szCs w:val="18"/>
              </w:rPr>
            </w:pPr>
            <w:r w:rsidRPr="00233FB9">
              <w:rPr>
                <w:rFonts w:ascii="Arial Narrow" w:hAnsi="Arial Narrow"/>
                <w:b/>
                <w:bCs/>
                <w:sz w:val="18"/>
                <w:szCs w:val="18"/>
              </w:rPr>
              <w:t>Wielkość zatrudnienia</w:t>
            </w:r>
          </w:p>
        </w:tc>
        <w:tc>
          <w:tcPr>
            <w:tcW w:w="1276" w:type="dxa"/>
            <w:shd w:val="clear" w:color="auto" w:fill="FFE9BF"/>
            <w:vAlign w:val="center"/>
          </w:tcPr>
          <w:p w14:paraId="0E90D6CD" w14:textId="77777777" w:rsidR="00492341" w:rsidRPr="00233FB9" w:rsidRDefault="00492341" w:rsidP="00C37C04">
            <w:pPr>
              <w:spacing w:line="276" w:lineRule="auto"/>
              <w:jc w:val="center"/>
              <w:rPr>
                <w:rFonts w:ascii="Arial Narrow" w:hAnsi="Arial Narrow"/>
                <w:sz w:val="18"/>
                <w:szCs w:val="18"/>
              </w:rPr>
            </w:pPr>
            <w:r w:rsidRPr="00233FB9">
              <w:rPr>
                <w:rFonts w:ascii="Arial Narrow" w:hAnsi="Arial Narrow"/>
                <w:b/>
                <w:bCs/>
                <w:sz w:val="18"/>
                <w:szCs w:val="18"/>
              </w:rPr>
              <w:t>Obroty ze sprzedaży netto</w:t>
            </w:r>
          </w:p>
          <w:p w14:paraId="658D2B38" w14:textId="77777777" w:rsidR="00492341" w:rsidRPr="00233FB9" w:rsidRDefault="00492341" w:rsidP="00C37C04">
            <w:pPr>
              <w:spacing w:line="276" w:lineRule="auto"/>
              <w:jc w:val="center"/>
              <w:rPr>
                <w:rFonts w:ascii="Arial Narrow" w:hAnsi="Arial Narrow"/>
                <w:i/>
                <w:iCs/>
                <w:sz w:val="18"/>
                <w:szCs w:val="18"/>
              </w:rPr>
            </w:pPr>
            <w:r w:rsidRPr="00233FB9">
              <w:rPr>
                <w:rFonts w:ascii="Arial Narrow" w:hAnsi="Arial Narrow"/>
                <w:i/>
                <w:iCs/>
                <w:sz w:val="18"/>
                <w:szCs w:val="18"/>
              </w:rPr>
              <w:t>(w tys. EUR na koniec roku obrotowego)</w:t>
            </w:r>
          </w:p>
        </w:tc>
        <w:tc>
          <w:tcPr>
            <w:tcW w:w="993" w:type="dxa"/>
            <w:shd w:val="clear" w:color="auto" w:fill="FFE9BF"/>
            <w:vAlign w:val="center"/>
          </w:tcPr>
          <w:p w14:paraId="279CEBCF" w14:textId="1EE47EF8" w:rsidR="00492341" w:rsidRPr="00233FB9" w:rsidRDefault="00492341" w:rsidP="00AC4E25">
            <w:pPr>
              <w:spacing w:line="276" w:lineRule="auto"/>
              <w:jc w:val="center"/>
              <w:rPr>
                <w:rFonts w:ascii="Arial Narrow" w:hAnsi="Arial Narrow"/>
                <w:b/>
                <w:bCs/>
                <w:sz w:val="18"/>
                <w:szCs w:val="18"/>
              </w:rPr>
            </w:pPr>
            <w:r w:rsidRPr="00233FB9">
              <w:rPr>
                <w:rFonts w:ascii="Arial Narrow" w:hAnsi="Arial Narrow"/>
                <w:b/>
                <w:bCs/>
                <w:sz w:val="18"/>
                <w:szCs w:val="18"/>
              </w:rPr>
              <w:t>Suma aktywów bilansu</w:t>
            </w:r>
          </w:p>
          <w:p w14:paraId="4A0F38F1" w14:textId="77777777" w:rsidR="00492341" w:rsidRPr="00233FB9" w:rsidRDefault="00492341" w:rsidP="00C37C04">
            <w:pPr>
              <w:spacing w:line="276" w:lineRule="auto"/>
              <w:jc w:val="center"/>
              <w:rPr>
                <w:rFonts w:ascii="Arial Narrow" w:hAnsi="Arial Narrow"/>
                <w:i/>
                <w:iCs/>
                <w:sz w:val="18"/>
                <w:szCs w:val="18"/>
              </w:rPr>
            </w:pPr>
            <w:r w:rsidRPr="00233FB9">
              <w:rPr>
                <w:rFonts w:ascii="Arial Narrow" w:hAnsi="Arial Narrow"/>
                <w:i/>
                <w:iCs/>
                <w:sz w:val="18"/>
                <w:szCs w:val="18"/>
              </w:rPr>
              <w:t>(w tys. EUR)</w:t>
            </w:r>
          </w:p>
        </w:tc>
      </w:tr>
      <w:tr w:rsidR="003C4195" w:rsidRPr="00233FB9" w14:paraId="3C22D229" w14:textId="77777777" w:rsidTr="00125CAF">
        <w:trPr>
          <w:trHeight w:val="677"/>
        </w:trPr>
        <w:tc>
          <w:tcPr>
            <w:tcW w:w="1063" w:type="dxa"/>
            <w:shd w:val="clear" w:color="auto" w:fill="FFFFFF" w:themeFill="background1"/>
            <w:vAlign w:val="center"/>
          </w:tcPr>
          <w:p w14:paraId="6D5B8428" w14:textId="77777777" w:rsidR="00492341" w:rsidRPr="00233FB9" w:rsidRDefault="00492341" w:rsidP="00C37C04">
            <w:pPr>
              <w:spacing w:line="276" w:lineRule="auto"/>
              <w:jc w:val="center"/>
              <w:rPr>
                <w:rFonts w:ascii="Arial Narrow" w:hAnsi="Arial Narrow"/>
                <w:b/>
                <w:bCs/>
                <w:sz w:val="20"/>
                <w:szCs w:val="20"/>
              </w:rPr>
            </w:pPr>
          </w:p>
        </w:tc>
        <w:tc>
          <w:tcPr>
            <w:tcW w:w="992" w:type="dxa"/>
            <w:shd w:val="clear" w:color="auto" w:fill="FFFFFF" w:themeFill="background1"/>
            <w:vAlign w:val="center"/>
          </w:tcPr>
          <w:p w14:paraId="6AE9F401" w14:textId="77777777" w:rsidR="00492341" w:rsidRPr="00233FB9" w:rsidRDefault="00492341" w:rsidP="00C37C04">
            <w:pPr>
              <w:pStyle w:val="Tekstprzypisudolnego"/>
              <w:spacing w:line="276" w:lineRule="auto"/>
              <w:jc w:val="center"/>
              <w:rPr>
                <w:rFonts w:ascii="Arial Narrow" w:hAnsi="Arial Narrow" w:cs="Calibri"/>
                <w:b/>
              </w:rPr>
            </w:pPr>
          </w:p>
        </w:tc>
        <w:tc>
          <w:tcPr>
            <w:tcW w:w="1134" w:type="dxa"/>
            <w:shd w:val="clear" w:color="auto" w:fill="FFFFFF"/>
            <w:vAlign w:val="center"/>
          </w:tcPr>
          <w:p w14:paraId="2C42C5C6" w14:textId="77777777" w:rsidR="00492341" w:rsidRPr="00233FB9" w:rsidRDefault="00492341" w:rsidP="00C37C04">
            <w:pPr>
              <w:pStyle w:val="Tekstprzypisudolnego"/>
              <w:spacing w:line="276" w:lineRule="auto"/>
              <w:jc w:val="center"/>
              <w:rPr>
                <w:rFonts w:ascii="Arial Narrow" w:hAnsi="Arial Narrow" w:cs="Calibri"/>
                <w:b/>
              </w:rPr>
            </w:pPr>
          </w:p>
        </w:tc>
        <w:tc>
          <w:tcPr>
            <w:tcW w:w="1134" w:type="dxa"/>
            <w:shd w:val="clear" w:color="auto" w:fill="FFFFFF"/>
            <w:vAlign w:val="center"/>
          </w:tcPr>
          <w:p w14:paraId="18A9F6B4" w14:textId="77777777" w:rsidR="00492341" w:rsidRPr="00233FB9" w:rsidRDefault="00492341" w:rsidP="00C37C04">
            <w:pPr>
              <w:pStyle w:val="Tekstprzypisudolnego"/>
              <w:spacing w:line="276" w:lineRule="auto"/>
              <w:jc w:val="center"/>
              <w:rPr>
                <w:rFonts w:ascii="Arial Narrow" w:hAnsi="Arial Narrow" w:cs="Calibri"/>
                <w:b/>
              </w:rPr>
            </w:pPr>
          </w:p>
        </w:tc>
        <w:tc>
          <w:tcPr>
            <w:tcW w:w="1134" w:type="dxa"/>
            <w:shd w:val="clear" w:color="auto" w:fill="FFFFFF"/>
            <w:vAlign w:val="center"/>
          </w:tcPr>
          <w:p w14:paraId="4B6A0C97" w14:textId="77777777" w:rsidR="00492341" w:rsidRPr="00233FB9" w:rsidRDefault="00492341" w:rsidP="00C37C04">
            <w:pPr>
              <w:pStyle w:val="Tekstprzypisudolnego"/>
              <w:spacing w:line="276" w:lineRule="auto"/>
              <w:jc w:val="center"/>
              <w:rPr>
                <w:rFonts w:ascii="Arial Narrow" w:hAnsi="Arial Narrow" w:cs="Calibri"/>
                <w:b/>
              </w:rPr>
            </w:pPr>
          </w:p>
        </w:tc>
        <w:tc>
          <w:tcPr>
            <w:tcW w:w="1276" w:type="dxa"/>
            <w:shd w:val="clear" w:color="auto" w:fill="FFFFFF"/>
            <w:vAlign w:val="center"/>
          </w:tcPr>
          <w:p w14:paraId="3E71D559" w14:textId="77777777" w:rsidR="00492341" w:rsidRPr="00233FB9" w:rsidRDefault="00492341" w:rsidP="00C37C04">
            <w:pPr>
              <w:pStyle w:val="Tekstprzypisudolnego"/>
              <w:spacing w:line="276" w:lineRule="auto"/>
              <w:jc w:val="center"/>
              <w:rPr>
                <w:rFonts w:ascii="Arial Narrow" w:hAnsi="Arial Narrow" w:cs="Calibri"/>
                <w:b/>
              </w:rPr>
            </w:pPr>
          </w:p>
        </w:tc>
        <w:tc>
          <w:tcPr>
            <w:tcW w:w="1275" w:type="dxa"/>
            <w:shd w:val="clear" w:color="auto" w:fill="FFFFFF"/>
            <w:vAlign w:val="center"/>
          </w:tcPr>
          <w:p w14:paraId="30127EAA" w14:textId="77777777" w:rsidR="00492341" w:rsidRPr="00233FB9" w:rsidRDefault="00492341" w:rsidP="00C37C04">
            <w:pPr>
              <w:pStyle w:val="Tekstprzypisudolnego"/>
              <w:spacing w:line="276" w:lineRule="auto"/>
              <w:jc w:val="center"/>
              <w:rPr>
                <w:rFonts w:ascii="Arial Narrow" w:hAnsi="Arial Narrow" w:cs="Calibri"/>
                <w:b/>
              </w:rPr>
            </w:pPr>
          </w:p>
        </w:tc>
        <w:tc>
          <w:tcPr>
            <w:tcW w:w="1276" w:type="dxa"/>
            <w:shd w:val="clear" w:color="auto" w:fill="FFFFFF"/>
            <w:vAlign w:val="center"/>
          </w:tcPr>
          <w:p w14:paraId="50921699" w14:textId="77777777" w:rsidR="00492341" w:rsidRPr="00233FB9" w:rsidRDefault="00492341" w:rsidP="00C37C04">
            <w:pPr>
              <w:pStyle w:val="Tekstprzypisudolnego"/>
              <w:spacing w:line="276" w:lineRule="auto"/>
              <w:jc w:val="center"/>
              <w:rPr>
                <w:rFonts w:ascii="Arial Narrow" w:hAnsi="Arial Narrow" w:cs="Calibri"/>
                <w:b/>
              </w:rPr>
            </w:pPr>
          </w:p>
        </w:tc>
        <w:tc>
          <w:tcPr>
            <w:tcW w:w="1418" w:type="dxa"/>
            <w:shd w:val="clear" w:color="auto" w:fill="FFFFFF"/>
            <w:vAlign w:val="center"/>
          </w:tcPr>
          <w:p w14:paraId="0F79D96E" w14:textId="77777777" w:rsidR="00492341" w:rsidRPr="00233FB9" w:rsidRDefault="00492341" w:rsidP="00C37C04">
            <w:pPr>
              <w:pStyle w:val="Tekstprzypisudolnego"/>
              <w:spacing w:line="276" w:lineRule="auto"/>
              <w:jc w:val="center"/>
              <w:rPr>
                <w:rFonts w:ascii="Arial Narrow" w:hAnsi="Arial Narrow" w:cs="Calibri"/>
                <w:b/>
              </w:rPr>
            </w:pPr>
          </w:p>
        </w:tc>
        <w:tc>
          <w:tcPr>
            <w:tcW w:w="992" w:type="dxa"/>
            <w:shd w:val="clear" w:color="auto" w:fill="FFFFFF"/>
            <w:vAlign w:val="center"/>
          </w:tcPr>
          <w:p w14:paraId="50970F60" w14:textId="77777777" w:rsidR="00492341" w:rsidRPr="00233FB9" w:rsidRDefault="00492341" w:rsidP="00C37C04">
            <w:pPr>
              <w:pStyle w:val="Tekstprzypisudolnego"/>
              <w:spacing w:line="276" w:lineRule="auto"/>
              <w:jc w:val="center"/>
              <w:rPr>
                <w:rFonts w:ascii="Arial Narrow" w:hAnsi="Arial Narrow" w:cs="Calibri"/>
                <w:b/>
                <w:bCs/>
              </w:rPr>
            </w:pPr>
          </w:p>
        </w:tc>
        <w:tc>
          <w:tcPr>
            <w:tcW w:w="1134" w:type="dxa"/>
            <w:shd w:val="clear" w:color="auto" w:fill="FFFFFF"/>
            <w:vAlign w:val="center"/>
          </w:tcPr>
          <w:p w14:paraId="4E35BB7A" w14:textId="77777777" w:rsidR="00492341" w:rsidRPr="00233FB9" w:rsidRDefault="00492341" w:rsidP="00C37C04">
            <w:pPr>
              <w:pStyle w:val="Tekstprzypisudolnego"/>
              <w:spacing w:line="276" w:lineRule="auto"/>
              <w:jc w:val="center"/>
              <w:rPr>
                <w:rFonts w:ascii="Arial Narrow" w:hAnsi="Arial Narrow" w:cs="Calibri"/>
                <w:b/>
                <w:bCs/>
              </w:rPr>
            </w:pPr>
          </w:p>
        </w:tc>
        <w:tc>
          <w:tcPr>
            <w:tcW w:w="1276" w:type="dxa"/>
            <w:shd w:val="clear" w:color="auto" w:fill="FFFFFF"/>
            <w:vAlign w:val="center"/>
          </w:tcPr>
          <w:p w14:paraId="7E661CD8" w14:textId="77777777" w:rsidR="00492341" w:rsidRPr="00233FB9" w:rsidRDefault="00492341" w:rsidP="00C37C04">
            <w:pPr>
              <w:pStyle w:val="Tekstprzypisudolnego"/>
              <w:spacing w:line="276" w:lineRule="auto"/>
              <w:jc w:val="center"/>
              <w:rPr>
                <w:rFonts w:ascii="Arial Narrow" w:hAnsi="Arial Narrow" w:cs="Calibri"/>
                <w:b/>
                <w:bCs/>
              </w:rPr>
            </w:pPr>
          </w:p>
        </w:tc>
        <w:tc>
          <w:tcPr>
            <w:tcW w:w="993" w:type="dxa"/>
            <w:shd w:val="clear" w:color="auto" w:fill="FFFFFF"/>
            <w:vAlign w:val="center"/>
          </w:tcPr>
          <w:p w14:paraId="2E6D8F65" w14:textId="77777777" w:rsidR="00492341" w:rsidRPr="00233FB9" w:rsidRDefault="00492341" w:rsidP="00C37C04">
            <w:pPr>
              <w:pStyle w:val="Tekstprzypisudolnego"/>
              <w:spacing w:line="276" w:lineRule="auto"/>
              <w:jc w:val="center"/>
              <w:rPr>
                <w:rFonts w:ascii="Arial Narrow" w:hAnsi="Arial Narrow" w:cs="Calibri"/>
                <w:b/>
                <w:bCs/>
              </w:rPr>
            </w:pPr>
          </w:p>
        </w:tc>
      </w:tr>
      <w:tr w:rsidR="003C4195" w:rsidRPr="00233FB9" w14:paraId="3D54DF6F" w14:textId="77777777" w:rsidTr="00125CAF">
        <w:trPr>
          <w:trHeight w:val="693"/>
        </w:trPr>
        <w:tc>
          <w:tcPr>
            <w:tcW w:w="1063" w:type="dxa"/>
            <w:shd w:val="clear" w:color="auto" w:fill="FFFFFF" w:themeFill="background1"/>
            <w:vAlign w:val="center"/>
          </w:tcPr>
          <w:p w14:paraId="1EE538C7" w14:textId="77777777" w:rsidR="00492341" w:rsidRPr="00233FB9" w:rsidRDefault="00492341" w:rsidP="00C37C04">
            <w:pPr>
              <w:spacing w:line="276" w:lineRule="auto"/>
              <w:jc w:val="center"/>
              <w:rPr>
                <w:rFonts w:ascii="Arial Narrow" w:hAnsi="Arial Narrow"/>
                <w:sz w:val="20"/>
                <w:szCs w:val="20"/>
              </w:rPr>
            </w:pPr>
          </w:p>
        </w:tc>
        <w:tc>
          <w:tcPr>
            <w:tcW w:w="992" w:type="dxa"/>
            <w:shd w:val="clear" w:color="auto" w:fill="FFFFFF" w:themeFill="background1"/>
            <w:vAlign w:val="center"/>
          </w:tcPr>
          <w:p w14:paraId="5ABFE184" w14:textId="77777777" w:rsidR="00492341" w:rsidRPr="00233FB9" w:rsidRDefault="00492341" w:rsidP="00C37C04">
            <w:pPr>
              <w:pStyle w:val="Tekstprzypisudolnego"/>
              <w:spacing w:line="276" w:lineRule="auto"/>
              <w:jc w:val="center"/>
              <w:rPr>
                <w:rFonts w:ascii="Arial Narrow" w:hAnsi="Arial Narrow" w:cs="Calibri"/>
                <w:b/>
              </w:rPr>
            </w:pPr>
          </w:p>
        </w:tc>
        <w:tc>
          <w:tcPr>
            <w:tcW w:w="1134" w:type="dxa"/>
            <w:shd w:val="clear" w:color="auto" w:fill="FFFFFF"/>
            <w:vAlign w:val="center"/>
          </w:tcPr>
          <w:p w14:paraId="0E3B59C6" w14:textId="77777777" w:rsidR="00492341" w:rsidRPr="00233FB9" w:rsidRDefault="00492341" w:rsidP="00C37C04">
            <w:pPr>
              <w:pStyle w:val="Tekstprzypisudolnego"/>
              <w:spacing w:line="276" w:lineRule="auto"/>
              <w:jc w:val="center"/>
              <w:rPr>
                <w:rFonts w:ascii="Arial Narrow" w:hAnsi="Arial Narrow" w:cs="Calibri"/>
                <w:b/>
              </w:rPr>
            </w:pPr>
          </w:p>
        </w:tc>
        <w:tc>
          <w:tcPr>
            <w:tcW w:w="1134" w:type="dxa"/>
            <w:shd w:val="clear" w:color="auto" w:fill="FFFFFF"/>
            <w:vAlign w:val="center"/>
          </w:tcPr>
          <w:p w14:paraId="15EFCC16" w14:textId="77777777" w:rsidR="00492341" w:rsidRPr="00233FB9" w:rsidRDefault="00492341" w:rsidP="00C37C04">
            <w:pPr>
              <w:pStyle w:val="Tekstprzypisudolnego"/>
              <w:spacing w:line="276" w:lineRule="auto"/>
              <w:jc w:val="center"/>
              <w:rPr>
                <w:rFonts w:ascii="Arial Narrow" w:hAnsi="Arial Narrow" w:cs="Calibri"/>
                <w:b/>
              </w:rPr>
            </w:pPr>
          </w:p>
        </w:tc>
        <w:tc>
          <w:tcPr>
            <w:tcW w:w="1134" w:type="dxa"/>
            <w:shd w:val="clear" w:color="auto" w:fill="FFFFFF"/>
            <w:vAlign w:val="center"/>
          </w:tcPr>
          <w:p w14:paraId="2B752296" w14:textId="77777777" w:rsidR="00492341" w:rsidRPr="00233FB9" w:rsidRDefault="00492341" w:rsidP="00C37C04">
            <w:pPr>
              <w:pStyle w:val="Tekstprzypisudolnego"/>
              <w:spacing w:line="276" w:lineRule="auto"/>
              <w:jc w:val="center"/>
              <w:rPr>
                <w:rFonts w:ascii="Arial Narrow" w:hAnsi="Arial Narrow" w:cs="Calibri"/>
                <w:b/>
              </w:rPr>
            </w:pPr>
          </w:p>
        </w:tc>
        <w:tc>
          <w:tcPr>
            <w:tcW w:w="1276" w:type="dxa"/>
            <w:shd w:val="clear" w:color="auto" w:fill="FFFFFF"/>
            <w:vAlign w:val="center"/>
          </w:tcPr>
          <w:p w14:paraId="47BCAFFB" w14:textId="77777777" w:rsidR="00492341" w:rsidRPr="00233FB9" w:rsidRDefault="00492341" w:rsidP="00C37C04">
            <w:pPr>
              <w:pStyle w:val="Tekstprzypisudolnego"/>
              <w:spacing w:line="276" w:lineRule="auto"/>
              <w:jc w:val="center"/>
              <w:rPr>
                <w:rFonts w:ascii="Arial Narrow" w:hAnsi="Arial Narrow" w:cs="Calibri"/>
                <w:b/>
              </w:rPr>
            </w:pPr>
          </w:p>
        </w:tc>
        <w:tc>
          <w:tcPr>
            <w:tcW w:w="1275" w:type="dxa"/>
            <w:shd w:val="clear" w:color="auto" w:fill="FFFFFF"/>
            <w:vAlign w:val="center"/>
          </w:tcPr>
          <w:p w14:paraId="2CB801B5" w14:textId="77777777" w:rsidR="00492341" w:rsidRPr="00233FB9" w:rsidRDefault="00492341" w:rsidP="00C37C04">
            <w:pPr>
              <w:pStyle w:val="Tekstprzypisudolnego"/>
              <w:spacing w:line="276" w:lineRule="auto"/>
              <w:jc w:val="center"/>
              <w:rPr>
                <w:rFonts w:ascii="Arial Narrow" w:hAnsi="Arial Narrow" w:cs="Calibri"/>
                <w:b/>
              </w:rPr>
            </w:pPr>
          </w:p>
        </w:tc>
        <w:tc>
          <w:tcPr>
            <w:tcW w:w="1276" w:type="dxa"/>
            <w:shd w:val="clear" w:color="auto" w:fill="FFFFFF"/>
            <w:vAlign w:val="center"/>
          </w:tcPr>
          <w:p w14:paraId="2A264835" w14:textId="77777777" w:rsidR="00492341" w:rsidRPr="00233FB9" w:rsidRDefault="00492341" w:rsidP="00C37C04">
            <w:pPr>
              <w:pStyle w:val="Tekstprzypisudolnego"/>
              <w:spacing w:line="276" w:lineRule="auto"/>
              <w:jc w:val="center"/>
              <w:rPr>
                <w:rFonts w:ascii="Arial Narrow" w:hAnsi="Arial Narrow" w:cs="Calibri"/>
                <w:b/>
              </w:rPr>
            </w:pPr>
          </w:p>
        </w:tc>
        <w:tc>
          <w:tcPr>
            <w:tcW w:w="1418" w:type="dxa"/>
            <w:shd w:val="clear" w:color="auto" w:fill="FFFFFF"/>
            <w:vAlign w:val="center"/>
          </w:tcPr>
          <w:p w14:paraId="19ACEFB9" w14:textId="77777777" w:rsidR="00492341" w:rsidRPr="00233FB9" w:rsidRDefault="00492341" w:rsidP="00C37C04">
            <w:pPr>
              <w:pStyle w:val="Tekstprzypisudolnego"/>
              <w:spacing w:line="276" w:lineRule="auto"/>
              <w:jc w:val="center"/>
              <w:rPr>
                <w:rFonts w:ascii="Arial Narrow" w:hAnsi="Arial Narrow" w:cs="Calibri"/>
                <w:b/>
              </w:rPr>
            </w:pPr>
          </w:p>
        </w:tc>
        <w:tc>
          <w:tcPr>
            <w:tcW w:w="992" w:type="dxa"/>
            <w:shd w:val="clear" w:color="auto" w:fill="FFFFFF"/>
            <w:vAlign w:val="center"/>
          </w:tcPr>
          <w:p w14:paraId="1A755736" w14:textId="77777777" w:rsidR="00492341" w:rsidRPr="00233FB9" w:rsidRDefault="00492341" w:rsidP="00C37C04">
            <w:pPr>
              <w:pStyle w:val="Tekstprzypisudolnego"/>
              <w:spacing w:line="276" w:lineRule="auto"/>
              <w:jc w:val="center"/>
              <w:rPr>
                <w:rFonts w:ascii="Arial Narrow" w:hAnsi="Arial Narrow" w:cs="Calibri"/>
                <w:b/>
                <w:bCs/>
              </w:rPr>
            </w:pPr>
          </w:p>
        </w:tc>
        <w:tc>
          <w:tcPr>
            <w:tcW w:w="1134" w:type="dxa"/>
            <w:shd w:val="clear" w:color="auto" w:fill="FFFFFF"/>
            <w:vAlign w:val="center"/>
          </w:tcPr>
          <w:p w14:paraId="229F85A4" w14:textId="77777777" w:rsidR="00492341" w:rsidRPr="00233FB9" w:rsidRDefault="00492341" w:rsidP="00C37C04">
            <w:pPr>
              <w:pStyle w:val="Tekstprzypisudolnego"/>
              <w:spacing w:line="276" w:lineRule="auto"/>
              <w:jc w:val="center"/>
              <w:rPr>
                <w:rFonts w:ascii="Arial Narrow" w:hAnsi="Arial Narrow" w:cs="Calibri"/>
                <w:b/>
                <w:bCs/>
              </w:rPr>
            </w:pPr>
          </w:p>
        </w:tc>
        <w:tc>
          <w:tcPr>
            <w:tcW w:w="1276" w:type="dxa"/>
            <w:shd w:val="clear" w:color="auto" w:fill="FFFFFF"/>
            <w:vAlign w:val="center"/>
          </w:tcPr>
          <w:p w14:paraId="5CD6A1F1" w14:textId="77777777" w:rsidR="00492341" w:rsidRPr="00233FB9" w:rsidRDefault="00492341" w:rsidP="00C37C04">
            <w:pPr>
              <w:pStyle w:val="Tekstprzypisudolnego"/>
              <w:spacing w:line="276" w:lineRule="auto"/>
              <w:jc w:val="center"/>
              <w:rPr>
                <w:rFonts w:ascii="Arial Narrow" w:hAnsi="Arial Narrow" w:cs="Calibri"/>
                <w:b/>
                <w:bCs/>
              </w:rPr>
            </w:pPr>
          </w:p>
        </w:tc>
        <w:tc>
          <w:tcPr>
            <w:tcW w:w="993" w:type="dxa"/>
            <w:shd w:val="clear" w:color="auto" w:fill="FFFFFF"/>
            <w:vAlign w:val="center"/>
          </w:tcPr>
          <w:p w14:paraId="310F91B0" w14:textId="77777777" w:rsidR="00492341" w:rsidRPr="00233FB9" w:rsidRDefault="00492341" w:rsidP="00C37C04">
            <w:pPr>
              <w:pStyle w:val="Tekstprzypisudolnego"/>
              <w:spacing w:line="276" w:lineRule="auto"/>
              <w:jc w:val="center"/>
              <w:rPr>
                <w:rFonts w:ascii="Arial Narrow" w:hAnsi="Arial Narrow" w:cs="Calibri"/>
                <w:b/>
                <w:bCs/>
              </w:rPr>
            </w:pPr>
          </w:p>
        </w:tc>
      </w:tr>
    </w:tbl>
    <w:p w14:paraId="7C0C7EA3" w14:textId="77777777" w:rsidR="00492341" w:rsidRPr="00233FB9" w:rsidRDefault="00492341" w:rsidP="00492341">
      <w:pPr>
        <w:pStyle w:val="Tekstpodstawowy3"/>
        <w:spacing w:after="0" w:line="276" w:lineRule="auto"/>
        <w:jc w:val="left"/>
        <w:rPr>
          <w:rFonts w:ascii="Arial Narrow" w:hAnsi="Arial Narrow" w:cs="Calibri"/>
          <w:b/>
          <w:bCs/>
          <w:sz w:val="22"/>
          <w:szCs w:val="22"/>
        </w:rPr>
      </w:pPr>
    </w:p>
    <w:p w14:paraId="066320D7" w14:textId="77777777" w:rsidR="00492341" w:rsidRPr="00233FB9" w:rsidRDefault="00492341" w:rsidP="00492341">
      <w:pPr>
        <w:pStyle w:val="Tekstpodstawowy3"/>
        <w:spacing w:after="0" w:line="276" w:lineRule="auto"/>
        <w:jc w:val="left"/>
        <w:rPr>
          <w:rFonts w:ascii="Arial Narrow" w:hAnsi="Arial Narrow" w:cs="Calibri"/>
          <w:b/>
          <w:bCs/>
          <w:sz w:val="22"/>
          <w:szCs w:val="22"/>
        </w:rPr>
      </w:pPr>
    </w:p>
    <w:p w14:paraId="23EF81B1" w14:textId="77777777" w:rsidR="00492341" w:rsidRPr="00233FB9" w:rsidRDefault="00492341" w:rsidP="00492341">
      <w:pPr>
        <w:pStyle w:val="Tekstpodstawowy3"/>
        <w:spacing w:after="0" w:line="276" w:lineRule="auto"/>
        <w:jc w:val="left"/>
        <w:rPr>
          <w:rFonts w:ascii="Arial Narrow" w:hAnsi="Arial Narrow" w:cs="Calibri"/>
          <w:b/>
          <w:bCs/>
          <w:sz w:val="22"/>
          <w:szCs w:val="22"/>
        </w:rPr>
      </w:pPr>
    </w:p>
    <w:p w14:paraId="364F35DF" w14:textId="77777777" w:rsidR="00492341" w:rsidRPr="00233FB9" w:rsidRDefault="00492341" w:rsidP="00492341">
      <w:pPr>
        <w:pStyle w:val="Tekstpodstawowy3"/>
        <w:spacing w:after="0" w:line="276" w:lineRule="auto"/>
        <w:jc w:val="left"/>
        <w:rPr>
          <w:rFonts w:ascii="Arial Narrow" w:hAnsi="Arial Narrow" w:cs="Calibri"/>
          <w:b/>
          <w:bCs/>
          <w:sz w:val="22"/>
          <w:szCs w:val="22"/>
        </w:rPr>
      </w:pPr>
    </w:p>
    <w:p w14:paraId="17D28C4C" w14:textId="2A9AA09B" w:rsidR="00492341" w:rsidRPr="00233FB9" w:rsidRDefault="00B32907" w:rsidP="0003236C">
      <w:pPr>
        <w:autoSpaceDE w:val="0"/>
        <w:autoSpaceDN w:val="0"/>
        <w:adjustRightInd w:val="0"/>
        <w:spacing w:line="276" w:lineRule="auto"/>
        <w:ind w:left="9204" w:firstLine="1144"/>
        <w:jc w:val="center"/>
        <w:rPr>
          <w:rFonts w:ascii="Arial Narrow" w:hAnsi="Arial Narrow" w:cs="Calibri"/>
          <w:bCs/>
        </w:rPr>
      </w:pPr>
      <w:r w:rsidRPr="00233FB9">
        <w:rPr>
          <w:rFonts w:ascii="Arial Narrow" w:hAnsi="Arial Narrow" w:cs="Calibri"/>
          <w:bCs/>
        </w:rPr>
        <w:t>..</w:t>
      </w:r>
      <w:r w:rsidR="00492341" w:rsidRPr="00233FB9">
        <w:rPr>
          <w:rFonts w:ascii="Arial Narrow" w:hAnsi="Arial Narrow" w:cs="Calibri"/>
          <w:bCs/>
        </w:rPr>
        <w:t>………………………………………</w:t>
      </w:r>
    </w:p>
    <w:p w14:paraId="035D02C0" w14:textId="21A266DD" w:rsidR="00492341" w:rsidRPr="00233FB9" w:rsidRDefault="00492341" w:rsidP="00492341">
      <w:pPr>
        <w:autoSpaceDE w:val="0"/>
        <w:autoSpaceDN w:val="0"/>
        <w:adjustRightInd w:val="0"/>
        <w:spacing w:line="276" w:lineRule="auto"/>
        <w:ind w:left="9204" w:firstLine="708"/>
        <w:jc w:val="right"/>
        <w:rPr>
          <w:rFonts w:ascii="Arial Narrow" w:hAnsi="Arial Narrow" w:cs="Calibri"/>
          <w:bCs/>
          <w:vertAlign w:val="superscript"/>
        </w:rPr>
        <w:sectPr w:rsidR="00492341" w:rsidRPr="00233FB9" w:rsidSect="00D87C76">
          <w:headerReference w:type="default" r:id="rId23"/>
          <w:footerReference w:type="default" r:id="rId24"/>
          <w:endnotePr>
            <w:numFmt w:val="decimal"/>
          </w:endnotePr>
          <w:pgSz w:w="16838" w:h="11906" w:orient="landscape"/>
          <w:pgMar w:top="1418" w:right="1418" w:bottom="1418" w:left="1418" w:header="708" w:footer="113" w:gutter="0"/>
          <w:cols w:space="708"/>
          <w:docGrid w:linePitch="360"/>
        </w:sectPr>
      </w:pPr>
      <w:r w:rsidRPr="00233FB9">
        <w:rPr>
          <w:rFonts w:ascii="Arial Narrow" w:hAnsi="Arial Narrow" w:cs="Calibri"/>
          <w:bCs/>
          <w:vertAlign w:val="superscript"/>
        </w:rPr>
        <w:t>Data i p</w:t>
      </w:r>
      <w:r w:rsidR="00015A78" w:rsidRPr="00233FB9">
        <w:rPr>
          <w:rFonts w:ascii="Arial Narrow" w:hAnsi="Arial Narrow" w:cs="Calibri"/>
          <w:bCs/>
          <w:vertAlign w:val="superscript"/>
        </w:rPr>
        <w:t>odpis</w:t>
      </w:r>
      <w:r w:rsidR="00B32907" w:rsidRPr="00233FB9">
        <w:rPr>
          <w:rFonts w:ascii="Arial Narrow" w:hAnsi="Arial Narrow" w:cs="Calibri"/>
          <w:bCs/>
          <w:vertAlign w:val="superscript"/>
        </w:rPr>
        <w:t xml:space="preserve"> </w:t>
      </w:r>
      <w:r w:rsidR="00125CAF" w:rsidRPr="00233FB9">
        <w:rPr>
          <w:rFonts w:ascii="Arial Narrow" w:hAnsi="Arial Narrow" w:cs="Calibri"/>
          <w:bCs/>
          <w:vertAlign w:val="superscript"/>
        </w:rPr>
        <w:t xml:space="preserve">wspólnika/ </w:t>
      </w:r>
      <w:r w:rsidR="00B32907" w:rsidRPr="00233FB9">
        <w:rPr>
          <w:rFonts w:ascii="Arial Narrow" w:hAnsi="Arial Narrow" w:cs="Calibri"/>
          <w:bCs/>
          <w:vertAlign w:val="superscript"/>
        </w:rPr>
        <w:t>udziałowca/ akcjonariusza Wnioskodawcy</w:t>
      </w:r>
    </w:p>
    <w:p w14:paraId="1C9B2A08" w14:textId="70C363D0" w:rsidR="0071385E" w:rsidRPr="00233FB9" w:rsidRDefault="0071385E" w:rsidP="0071385E">
      <w:pPr>
        <w:pStyle w:val="Akapitzlist"/>
        <w:autoSpaceDE w:val="0"/>
        <w:autoSpaceDN w:val="0"/>
        <w:adjustRightInd w:val="0"/>
        <w:spacing w:line="276" w:lineRule="auto"/>
        <w:ind w:left="0"/>
        <w:jc w:val="center"/>
        <w:rPr>
          <w:rFonts w:ascii="Arial Narrow" w:hAnsi="Arial Narrow" w:cs="Calibri"/>
          <w:b/>
          <w:bCs/>
        </w:rPr>
      </w:pPr>
      <w:r w:rsidRPr="00233FB9">
        <w:rPr>
          <w:rFonts w:ascii="Arial Narrow" w:hAnsi="Arial Narrow" w:cs="Calibri"/>
          <w:b/>
          <w:bCs/>
        </w:rPr>
        <w:lastRenderedPageBreak/>
        <w:t>ZAŁĄCZNIK 5 DO OŚWIADCZENIA O SPEŁNIANIU KRYTERIÓW M</w:t>
      </w:r>
      <w:r w:rsidR="00B15B14" w:rsidRPr="00233FB9">
        <w:rPr>
          <w:rFonts w:ascii="Arial Narrow" w:hAnsi="Arial Narrow" w:cs="Calibri"/>
          <w:b/>
          <w:bCs/>
        </w:rPr>
        <w:t>Ś</w:t>
      </w:r>
      <w:r w:rsidRPr="00233FB9">
        <w:rPr>
          <w:rFonts w:ascii="Arial Narrow" w:hAnsi="Arial Narrow" w:cs="Calibri"/>
          <w:b/>
          <w:bCs/>
        </w:rPr>
        <w:t>P</w:t>
      </w:r>
    </w:p>
    <w:p w14:paraId="755E93D3" w14:textId="2769084C" w:rsidR="004C7F14" w:rsidRPr="00233FB9" w:rsidRDefault="0071385E" w:rsidP="0059349B">
      <w:pPr>
        <w:autoSpaceDE w:val="0"/>
        <w:autoSpaceDN w:val="0"/>
        <w:adjustRightInd w:val="0"/>
        <w:spacing w:line="276" w:lineRule="auto"/>
        <w:jc w:val="center"/>
        <w:rPr>
          <w:rFonts w:ascii="Arial Narrow" w:hAnsi="Arial Narrow" w:cs="Calibri"/>
          <w:b/>
          <w:bCs/>
        </w:rPr>
      </w:pPr>
      <w:r w:rsidRPr="00233FB9">
        <w:rPr>
          <w:rFonts w:ascii="Arial Narrow" w:hAnsi="Arial Narrow" w:cs="Calibri"/>
          <w:b/>
          <w:bCs/>
        </w:rPr>
        <w:t xml:space="preserve">- INFORMACJE </w:t>
      </w:r>
      <w:r w:rsidR="00E90F36" w:rsidRPr="00233FB9">
        <w:rPr>
          <w:rFonts w:ascii="Arial Narrow" w:hAnsi="Arial Narrow" w:cs="Calibri"/>
          <w:b/>
          <w:bCs/>
        </w:rPr>
        <w:t>DOTYCZĄCE</w:t>
      </w:r>
      <w:r w:rsidR="004C7F14" w:rsidRPr="00233FB9">
        <w:rPr>
          <w:rFonts w:ascii="Arial Narrow" w:hAnsi="Arial Narrow" w:cs="Calibri"/>
          <w:b/>
          <w:bCs/>
        </w:rPr>
        <w:t xml:space="preserve"> </w:t>
      </w:r>
      <w:r w:rsidRPr="00233FB9">
        <w:rPr>
          <w:rFonts w:ascii="Arial Narrow" w:hAnsi="Arial Narrow" w:cs="Calibri"/>
          <w:b/>
          <w:bCs/>
        </w:rPr>
        <w:t>WSPÓŁMAŁŻ</w:t>
      </w:r>
      <w:r w:rsidR="00B32907" w:rsidRPr="00233FB9">
        <w:rPr>
          <w:rFonts w:ascii="Arial Narrow" w:hAnsi="Arial Narrow" w:cs="Calibri"/>
          <w:b/>
          <w:bCs/>
        </w:rPr>
        <w:t>O</w:t>
      </w:r>
      <w:r w:rsidRPr="00233FB9">
        <w:rPr>
          <w:rFonts w:ascii="Arial Narrow" w:hAnsi="Arial Narrow" w:cs="Calibri"/>
          <w:b/>
          <w:bCs/>
        </w:rPr>
        <w:t>NKA</w:t>
      </w:r>
      <w:r w:rsidR="004C7F14" w:rsidRPr="00233FB9">
        <w:rPr>
          <w:rFonts w:ascii="Arial Narrow" w:hAnsi="Arial Narrow" w:cs="Calibri"/>
          <w:b/>
          <w:bCs/>
        </w:rPr>
        <w:t>:</w:t>
      </w:r>
      <w:r w:rsidR="00B96DAD" w:rsidRPr="00233FB9">
        <w:rPr>
          <w:rStyle w:val="Odwoanieprzypisudolnego"/>
          <w:rFonts w:ascii="Arial Narrow" w:hAnsi="Arial Narrow" w:cs="Calibri"/>
          <w:b/>
          <w:bCs/>
        </w:rPr>
        <w:footnoteReference w:customMarkFollows="1" w:id="3"/>
        <w:t>***</w:t>
      </w:r>
    </w:p>
    <w:p w14:paraId="07A827C9" w14:textId="40EF62A8" w:rsidR="0071385E" w:rsidRPr="00233FB9" w:rsidRDefault="0071385E" w:rsidP="00C2443D">
      <w:pPr>
        <w:autoSpaceDE w:val="0"/>
        <w:autoSpaceDN w:val="0"/>
        <w:adjustRightInd w:val="0"/>
        <w:spacing w:after="60" w:line="276" w:lineRule="auto"/>
        <w:jc w:val="center"/>
      </w:pPr>
      <w:r w:rsidRPr="00233FB9">
        <w:rPr>
          <w:rFonts w:ascii="Arial Narrow" w:hAnsi="Arial Narrow" w:cs="Calibri"/>
          <w:b/>
          <w:bCs/>
        </w:rPr>
        <w:t>WNIOSKODAWCY BĘDĄCEGO OSOBĄ FIZYCZNĄ PROWADZĄCĄ DZIAŁALNOŚĆ GOSPODARCZĄ</w:t>
      </w:r>
      <w:r w:rsidR="00B32907" w:rsidRPr="00233FB9">
        <w:rPr>
          <w:rFonts w:ascii="Arial Narrow" w:hAnsi="Arial Narrow" w:cs="Calibri"/>
          <w:b/>
          <w:bCs/>
        </w:rPr>
        <w:t xml:space="preserve"> </w:t>
      </w:r>
      <w:r w:rsidR="00B96DAD" w:rsidRPr="00233FB9">
        <w:rPr>
          <w:rFonts w:ascii="Arial Narrow" w:hAnsi="Arial Narrow" w:cs="Calibri"/>
          <w:b/>
          <w:bCs/>
        </w:rPr>
        <w:br/>
        <w:t xml:space="preserve">// </w:t>
      </w:r>
      <w:r w:rsidR="0031330B" w:rsidRPr="00233FB9">
        <w:rPr>
          <w:rFonts w:ascii="Arial Narrow" w:hAnsi="Arial Narrow" w:cs="Calibri"/>
          <w:b/>
          <w:bCs/>
        </w:rPr>
        <w:t xml:space="preserve"> </w:t>
      </w:r>
      <w:r w:rsidR="009F4695" w:rsidRPr="00233FB9">
        <w:rPr>
          <w:rFonts w:ascii="Arial Narrow" w:hAnsi="Arial Narrow" w:cs="Calibri"/>
          <w:b/>
          <w:bCs/>
        </w:rPr>
        <w:t>WSPÓLNIKA</w:t>
      </w:r>
      <w:r w:rsidR="00B32907" w:rsidRPr="00233FB9">
        <w:rPr>
          <w:rFonts w:ascii="Arial Narrow" w:hAnsi="Arial Narrow" w:cs="Calibri"/>
          <w:b/>
          <w:bCs/>
        </w:rPr>
        <w:t>/</w:t>
      </w:r>
      <w:r w:rsidR="00D239BD" w:rsidRPr="00233FB9">
        <w:rPr>
          <w:rFonts w:ascii="Arial Narrow" w:hAnsi="Arial Narrow" w:cs="Calibri"/>
          <w:b/>
          <w:bCs/>
        </w:rPr>
        <w:t xml:space="preserve"> </w:t>
      </w:r>
      <w:r w:rsidR="00B32907" w:rsidRPr="00233FB9">
        <w:rPr>
          <w:rFonts w:ascii="Arial Narrow" w:hAnsi="Arial Narrow" w:cs="Calibri"/>
          <w:b/>
          <w:bCs/>
        </w:rPr>
        <w:t>UDZIAŁOWCA/</w:t>
      </w:r>
      <w:r w:rsidR="00D239BD" w:rsidRPr="00233FB9">
        <w:rPr>
          <w:rFonts w:ascii="Arial Narrow" w:hAnsi="Arial Narrow" w:cs="Calibri"/>
          <w:b/>
          <w:bCs/>
        </w:rPr>
        <w:t xml:space="preserve"> </w:t>
      </w:r>
      <w:r w:rsidR="0074231B" w:rsidRPr="00233FB9">
        <w:rPr>
          <w:rFonts w:ascii="Arial Narrow" w:hAnsi="Arial Narrow" w:cs="Calibri"/>
          <w:b/>
          <w:bCs/>
        </w:rPr>
        <w:t>AKCJONARIUSZA</w:t>
      </w:r>
      <w:r w:rsidR="00B96DAD" w:rsidRPr="00233FB9">
        <w:rPr>
          <w:rFonts w:ascii="Arial Narrow" w:hAnsi="Arial Narrow" w:cs="Calibri"/>
          <w:b/>
          <w:bCs/>
        </w:rPr>
        <w:t xml:space="preserve"> </w:t>
      </w:r>
      <w:r w:rsidR="004C7F14" w:rsidRPr="00233FB9">
        <w:rPr>
          <w:rFonts w:ascii="Arial Narrow" w:hAnsi="Arial Narrow" w:cs="Calibri"/>
          <w:b/>
          <w:bCs/>
        </w:rPr>
        <w:t xml:space="preserve">WNIOSKODAWCY </w:t>
      </w:r>
      <w:r w:rsidR="00B96DAD" w:rsidRPr="00233FB9">
        <w:rPr>
          <w:rFonts w:ascii="Arial Narrow" w:hAnsi="Arial Narrow" w:cs="Calibri"/>
          <w:b/>
          <w:bCs/>
          <w:sz w:val="20"/>
          <w:szCs w:val="20"/>
        </w:rPr>
        <w:t>(</w:t>
      </w:r>
      <w:r w:rsidR="00B96DAD" w:rsidRPr="00233FB9">
        <w:rPr>
          <w:rFonts w:ascii="Arial Narrow" w:hAnsi="Arial Narrow" w:cs="Calibri"/>
          <w:b/>
          <w:bCs/>
          <w:i/>
          <w:sz w:val="20"/>
          <w:szCs w:val="20"/>
        </w:rPr>
        <w:t>niepotrzebne skreślić</w:t>
      </w:r>
      <w:r w:rsidR="00B96DAD" w:rsidRPr="00C2443D">
        <w:rPr>
          <w:rFonts w:ascii="Arial Narrow" w:hAnsi="Arial Narrow" w:cs="Calibri"/>
          <w:b/>
          <w:bCs/>
          <w:i/>
          <w:sz w:val="20"/>
          <w:szCs w:val="20"/>
        </w:rPr>
        <w:t>)</w:t>
      </w:r>
    </w:p>
    <w:p w14:paraId="14C6326B" w14:textId="77777777" w:rsidR="00B15B14" w:rsidRPr="00233FB9" w:rsidRDefault="00B15B14" w:rsidP="0031430E">
      <w:pPr>
        <w:autoSpaceDE w:val="0"/>
        <w:autoSpaceDN w:val="0"/>
        <w:adjustRightInd w:val="0"/>
        <w:spacing w:after="120" w:line="276" w:lineRule="auto"/>
        <w:jc w:val="center"/>
        <w:rPr>
          <w:rFonts w:ascii="Arial Narrow" w:hAnsi="Arial Narrow" w:cs="Calibri"/>
          <w:i/>
          <w:sz w:val="20"/>
          <w:szCs w:val="20"/>
        </w:rPr>
      </w:pPr>
      <w:r w:rsidRPr="00233FB9">
        <w:rPr>
          <w:rFonts w:ascii="Arial Narrow" w:hAnsi="Arial Narrow" w:cs="Calibri"/>
          <w:bCs/>
          <w:i/>
          <w:sz w:val="20"/>
          <w:szCs w:val="20"/>
        </w:rPr>
        <w:t xml:space="preserve">(Informacje należy przedstawić za trzy ostatnie okresy sprawozdawcze </w:t>
      </w:r>
      <w:r w:rsidRPr="00233FB9">
        <w:rPr>
          <w:rFonts w:ascii="Arial Narrow" w:hAnsi="Arial Narrow" w:cs="Calibri"/>
          <w:bCs/>
          <w:i/>
          <w:sz w:val="20"/>
          <w:szCs w:val="20"/>
        </w:rPr>
        <w:br/>
        <w:t>zgodne z Pkt. 3 „</w:t>
      </w:r>
      <w:r w:rsidRPr="00233FB9">
        <w:rPr>
          <w:rFonts w:ascii="Arial Narrow" w:hAnsi="Arial Narrow"/>
          <w:bCs/>
          <w:i/>
          <w:sz w:val="20"/>
          <w:szCs w:val="20"/>
        </w:rPr>
        <w:t>Dane historyczne dot. statusu przedsiębiorcy”)</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954"/>
        <w:gridCol w:w="2977"/>
      </w:tblGrid>
      <w:tr w:rsidR="004C7F14" w:rsidRPr="00233FB9" w14:paraId="16034F43" w14:textId="77777777" w:rsidTr="00034116">
        <w:trPr>
          <w:trHeight w:val="747"/>
        </w:trPr>
        <w:tc>
          <w:tcPr>
            <w:tcW w:w="9640" w:type="dxa"/>
            <w:gridSpan w:val="3"/>
            <w:shd w:val="clear" w:color="auto" w:fill="FFC000"/>
            <w:vAlign w:val="center"/>
          </w:tcPr>
          <w:p w14:paraId="64198503" w14:textId="77777777" w:rsidR="004C7F14" w:rsidRPr="00233FB9" w:rsidRDefault="005155A3" w:rsidP="0003236C">
            <w:pPr>
              <w:pStyle w:val="Akapitzlist"/>
              <w:numPr>
                <w:ilvl w:val="0"/>
                <w:numId w:val="13"/>
              </w:numPr>
              <w:tabs>
                <w:tab w:val="left" w:pos="360"/>
              </w:tabs>
              <w:spacing w:line="276" w:lineRule="auto"/>
              <w:ind w:left="356" w:hanging="284"/>
              <w:rPr>
                <w:rFonts w:ascii="Arial Narrow" w:hAnsi="Arial Narrow" w:cs="Calibri"/>
                <w:bCs/>
              </w:rPr>
            </w:pPr>
            <w:r w:rsidRPr="00233FB9">
              <w:rPr>
                <w:rFonts w:ascii="Arial Narrow" w:hAnsi="Arial Narrow"/>
                <w:b/>
                <w:bCs/>
              </w:rPr>
              <w:t xml:space="preserve">Imię i nazwisko Wnioskodawcy </w:t>
            </w:r>
            <w:r w:rsidR="004C7F14" w:rsidRPr="00233FB9">
              <w:rPr>
                <w:rFonts w:ascii="Arial Narrow" w:hAnsi="Arial Narrow"/>
                <w:b/>
                <w:bCs/>
              </w:rPr>
              <w:t xml:space="preserve">// </w:t>
            </w:r>
            <w:r w:rsidRPr="00233FB9">
              <w:rPr>
                <w:rFonts w:ascii="Arial Narrow" w:hAnsi="Arial Narrow" w:cs="Calibri"/>
                <w:b/>
                <w:iCs/>
              </w:rPr>
              <w:t>wspólnika/ udziałowca/ akcjonariusza Wnioskodawcy</w:t>
            </w:r>
            <w:r w:rsidR="004C7F14" w:rsidRPr="00233FB9">
              <w:rPr>
                <w:rFonts w:ascii="Arial Narrow" w:hAnsi="Arial Narrow" w:cs="Calibri"/>
                <w:b/>
                <w:iCs/>
              </w:rPr>
              <w:t xml:space="preserve"> </w:t>
            </w:r>
          </w:p>
          <w:p w14:paraId="79CBAEF1" w14:textId="4210AC9D" w:rsidR="005155A3" w:rsidRPr="00233FB9" w:rsidRDefault="004C7F14" w:rsidP="0003236C">
            <w:pPr>
              <w:pStyle w:val="Akapitzlist"/>
              <w:tabs>
                <w:tab w:val="left" w:pos="360"/>
              </w:tabs>
              <w:spacing w:line="276" w:lineRule="auto"/>
              <w:ind w:left="356"/>
              <w:rPr>
                <w:rFonts w:ascii="Arial Narrow" w:hAnsi="Arial Narrow" w:cs="Calibri"/>
                <w:bCs/>
              </w:rPr>
            </w:pPr>
            <w:r w:rsidRPr="00233FB9">
              <w:rPr>
                <w:rFonts w:ascii="Arial Narrow" w:hAnsi="Arial Narrow" w:cs="Calibri"/>
                <w:bCs/>
                <w:sz w:val="20"/>
                <w:szCs w:val="20"/>
              </w:rPr>
              <w:t>(</w:t>
            </w:r>
            <w:r w:rsidRPr="00233FB9">
              <w:rPr>
                <w:rFonts w:ascii="Arial Narrow" w:hAnsi="Arial Narrow" w:cs="Calibri"/>
                <w:bCs/>
                <w:i/>
                <w:sz w:val="20"/>
                <w:szCs w:val="20"/>
              </w:rPr>
              <w:t>niepotrzebne skreślić</w:t>
            </w:r>
            <w:r w:rsidRPr="00233FB9">
              <w:rPr>
                <w:rFonts w:ascii="Arial Narrow" w:hAnsi="Arial Narrow" w:cs="Calibri"/>
                <w:bCs/>
                <w:sz w:val="20"/>
                <w:szCs w:val="20"/>
              </w:rPr>
              <w:t>)</w:t>
            </w:r>
          </w:p>
        </w:tc>
      </w:tr>
      <w:tr w:rsidR="00233FB9" w:rsidRPr="00233FB9" w14:paraId="66C8A710" w14:textId="77777777" w:rsidTr="00175755">
        <w:trPr>
          <w:trHeight w:val="423"/>
        </w:trPr>
        <w:tc>
          <w:tcPr>
            <w:tcW w:w="709" w:type="dxa"/>
            <w:shd w:val="clear" w:color="auto" w:fill="FDE9D9" w:themeFill="accent6" w:themeFillTint="33"/>
            <w:vAlign w:val="center"/>
          </w:tcPr>
          <w:p w14:paraId="2455DB22" w14:textId="2111EDDA" w:rsidR="005155A3" w:rsidRPr="00233FB9" w:rsidRDefault="005155A3" w:rsidP="0003236C">
            <w:pPr>
              <w:spacing w:line="276" w:lineRule="auto"/>
              <w:rPr>
                <w:rFonts w:ascii="Arial Narrow" w:hAnsi="Arial Narrow"/>
                <w:b/>
                <w:bCs/>
              </w:rPr>
            </w:pPr>
            <w:r w:rsidRPr="00233FB9">
              <w:rPr>
                <w:rFonts w:ascii="Arial Narrow" w:hAnsi="Arial Narrow"/>
                <w:b/>
                <w:bCs/>
              </w:rPr>
              <w:t>Opis:</w:t>
            </w:r>
          </w:p>
        </w:tc>
        <w:tc>
          <w:tcPr>
            <w:tcW w:w="8931" w:type="dxa"/>
            <w:gridSpan w:val="2"/>
            <w:vAlign w:val="center"/>
          </w:tcPr>
          <w:p w14:paraId="0CC46E50" w14:textId="77777777" w:rsidR="005155A3" w:rsidRPr="00233FB9" w:rsidRDefault="005155A3" w:rsidP="0003236C">
            <w:pPr>
              <w:spacing w:line="276" w:lineRule="auto"/>
              <w:rPr>
                <w:rFonts w:ascii="Arial Narrow" w:hAnsi="Arial Narrow"/>
                <w:b/>
                <w:bCs/>
              </w:rPr>
            </w:pPr>
          </w:p>
        </w:tc>
      </w:tr>
      <w:tr w:rsidR="00233FB9" w:rsidRPr="00233FB9" w14:paraId="4539F2D6" w14:textId="77777777" w:rsidTr="00125CAF">
        <w:trPr>
          <w:trHeight w:val="861"/>
        </w:trPr>
        <w:tc>
          <w:tcPr>
            <w:tcW w:w="6663" w:type="dxa"/>
            <w:gridSpan w:val="2"/>
            <w:shd w:val="clear" w:color="auto" w:fill="FFC000"/>
            <w:vAlign w:val="center"/>
          </w:tcPr>
          <w:p w14:paraId="486A4F18" w14:textId="77777777" w:rsidR="0071385E" w:rsidRPr="00233FB9" w:rsidRDefault="0071385E" w:rsidP="00F17500">
            <w:pPr>
              <w:pStyle w:val="Akapitzlist"/>
              <w:numPr>
                <w:ilvl w:val="0"/>
                <w:numId w:val="13"/>
              </w:numPr>
              <w:spacing w:line="276" w:lineRule="auto"/>
              <w:ind w:left="356" w:hanging="284"/>
              <w:rPr>
                <w:rFonts w:ascii="Arial Narrow" w:hAnsi="Arial Narrow"/>
                <w:bCs/>
              </w:rPr>
            </w:pPr>
            <w:r w:rsidRPr="00233FB9">
              <w:rPr>
                <w:rFonts w:ascii="Arial Narrow" w:hAnsi="Arial Narrow"/>
                <w:b/>
                <w:bCs/>
              </w:rPr>
              <w:t>Czy współmałżonek prowadził działalność gospodarczą jako osoba fizyczna?</w:t>
            </w:r>
          </w:p>
          <w:p w14:paraId="5AE34855" w14:textId="3514D108" w:rsidR="0052045E" w:rsidRPr="00233FB9" w:rsidRDefault="0052045E" w:rsidP="0003236C">
            <w:pPr>
              <w:pStyle w:val="Akapitzlist"/>
              <w:spacing w:line="276" w:lineRule="auto"/>
              <w:ind w:left="356"/>
              <w:rPr>
                <w:rFonts w:ascii="Arial Narrow" w:hAnsi="Arial Narrow"/>
                <w:bCs/>
              </w:rPr>
            </w:pPr>
            <w:r w:rsidRPr="00233FB9">
              <w:rPr>
                <w:rFonts w:ascii="Arial Narrow" w:hAnsi="Arial Narrow"/>
                <w:bCs/>
                <w:i/>
                <w:sz w:val="20"/>
                <w:szCs w:val="20"/>
              </w:rPr>
              <w:t>W przypadku udzielenia odpowiedzi „tak”, należy poda</w:t>
            </w:r>
            <w:r w:rsidR="009B32EB" w:rsidRPr="00233FB9">
              <w:rPr>
                <w:rFonts w:ascii="Arial Narrow" w:hAnsi="Arial Narrow"/>
                <w:bCs/>
                <w:i/>
                <w:sz w:val="20"/>
                <w:szCs w:val="20"/>
              </w:rPr>
              <w:t xml:space="preserve">ć nazwę i adres </w:t>
            </w:r>
            <w:r w:rsidRPr="00233FB9">
              <w:rPr>
                <w:rFonts w:ascii="Arial Narrow" w:hAnsi="Arial Narrow"/>
                <w:bCs/>
                <w:i/>
                <w:sz w:val="20"/>
                <w:szCs w:val="20"/>
              </w:rPr>
              <w:t>przedsiębiorstwa.</w:t>
            </w:r>
          </w:p>
        </w:tc>
        <w:tc>
          <w:tcPr>
            <w:tcW w:w="2977" w:type="dxa"/>
            <w:vAlign w:val="center"/>
          </w:tcPr>
          <w:p w14:paraId="5C5AD57F" w14:textId="77777777" w:rsidR="0071385E" w:rsidRPr="00233FB9" w:rsidRDefault="0071385E" w:rsidP="00A776FC">
            <w:pPr>
              <w:tabs>
                <w:tab w:val="left" w:pos="834"/>
              </w:tabs>
              <w:spacing w:line="276" w:lineRule="auto"/>
              <w:ind w:left="213"/>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tak</w:t>
            </w:r>
          </w:p>
          <w:p w14:paraId="2EC7E21B" w14:textId="31CC43F4" w:rsidR="0071385E" w:rsidRPr="00233FB9" w:rsidRDefault="0071385E" w:rsidP="0071385E">
            <w:pPr>
              <w:tabs>
                <w:tab w:val="left" w:pos="834"/>
              </w:tabs>
              <w:spacing w:line="276" w:lineRule="auto"/>
              <w:ind w:left="213"/>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nie</w:t>
            </w:r>
          </w:p>
        </w:tc>
      </w:tr>
      <w:tr w:rsidR="00233FB9" w:rsidRPr="00233FB9" w14:paraId="49E1572B" w14:textId="77777777" w:rsidTr="00125CAF">
        <w:trPr>
          <w:trHeight w:val="408"/>
        </w:trPr>
        <w:tc>
          <w:tcPr>
            <w:tcW w:w="709" w:type="dxa"/>
            <w:shd w:val="clear" w:color="auto" w:fill="FFE9BF"/>
            <w:vAlign w:val="center"/>
          </w:tcPr>
          <w:p w14:paraId="5B25CB17" w14:textId="77777777" w:rsidR="0071385E" w:rsidRPr="00233FB9" w:rsidRDefault="0071385E" w:rsidP="00A776FC">
            <w:pPr>
              <w:spacing w:line="276" w:lineRule="auto"/>
              <w:rPr>
                <w:rFonts w:ascii="Arial Narrow" w:hAnsi="Arial Narrow"/>
                <w:b/>
                <w:bCs/>
              </w:rPr>
            </w:pPr>
            <w:r w:rsidRPr="00233FB9">
              <w:rPr>
                <w:rFonts w:ascii="Arial Narrow" w:hAnsi="Arial Narrow"/>
                <w:b/>
                <w:bCs/>
              </w:rPr>
              <w:t>Opis:</w:t>
            </w:r>
          </w:p>
        </w:tc>
        <w:tc>
          <w:tcPr>
            <w:tcW w:w="8931" w:type="dxa"/>
            <w:gridSpan w:val="2"/>
            <w:shd w:val="clear" w:color="auto" w:fill="auto"/>
            <w:vAlign w:val="center"/>
          </w:tcPr>
          <w:p w14:paraId="53ED18E8" w14:textId="77777777" w:rsidR="0071385E" w:rsidRPr="00233FB9" w:rsidRDefault="0071385E" w:rsidP="00A776FC">
            <w:pPr>
              <w:spacing w:line="276" w:lineRule="auto"/>
              <w:rPr>
                <w:rFonts w:ascii="Arial Narrow" w:hAnsi="Arial Narrow"/>
                <w:b/>
                <w:bCs/>
              </w:rPr>
            </w:pPr>
          </w:p>
        </w:tc>
      </w:tr>
      <w:tr w:rsidR="00233FB9" w:rsidRPr="00233FB9" w14:paraId="3C921DFC" w14:textId="77777777" w:rsidTr="00125CAF">
        <w:trPr>
          <w:trHeight w:val="1076"/>
        </w:trPr>
        <w:tc>
          <w:tcPr>
            <w:tcW w:w="6663" w:type="dxa"/>
            <w:gridSpan w:val="2"/>
            <w:tcBorders>
              <w:bottom w:val="single" w:sz="4" w:space="0" w:color="auto"/>
            </w:tcBorders>
            <w:shd w:val="clear" w:color="auto" w:fill="FFC000"/>
            <w:vAlign w:val="center"/>
          </w:tcPr>
          <w:p w14:paraId="054C23C8" w14:textId="7AA5EA1B" w:rsidR="005F6ED7" w:rsidRPr="00233FB9" w:rsidRDefault="0071385E" w:rsidP="0003236C">
            <w:pPr>
              <w:pStyle w:val="Akapitzlist"/>
              <w:numPr>
                <w:ilvl w:val="0"/>
                <w:numId w:val="13"/>
              </w:numPr>
              <w:autoSpaceDE w:val="0"/>
              <w:autoSpaceDN w:val="0"/>
              <w:adjustRightInd w:val="0"/>
              <w:spacing w:line="276" w:lineRule="auto"/>
              <w:ind w:left="356" w:hanging="284"/>
              <w:jc w:val="left"/>
              <w:rPr>
                <w:rFonts w:ascii="Arial Narrow" w:hAnsi="Arial Narrow"/>
                <w:bCs/>
                <w:i/>
                <w:sz w:val="20"/>
                <w:szCs w:val="20"/>
              </w:rPr>
            </w:pPr>
            <w:r w:rsidRPr="00233FB9">
              <w:rPr>
                <w:rFonts w:ascii="Arial Narrow" w:hAnsi="Arial Narrow"/>
                <w:b/>
                <w:bCs/>
              </w:rPr>
              <w:t>Czy przedsię</w:t>
            </w:r>
            <w:r w:rsidR="00B15B14" w:rsidRPr="00233FB9">
              <w:rPr>
                <w:rFonts w:ascii="Arial Narrow" w:hAnsi="Arial Narrow"/>
                <w:b/>
                <w:bCs/>
              </w:rPr>
              <w:t>biorstwo/przedsiębiorstwa</w:t>
            </w:r>
            <w:r w:rsidR="00C22567" w:rsidRPr="00233FB9">
              <w:rPr>
                <w:rFonts w:ascii="Arial Narrow" w:hAnsi="Arial Narrow"/>
                <w:b/>
                <w:bCs/>
              </w:rPr>
              <w:t xml:space="preserve"> wykazane w</w:t>
            </w:r>
            <w:r w:rsidR="00874F43" w:rsidRPr="00233FB9">
              <w:rPr>
                <w:rFonts w:ascii="Arial Narrow" w:hAnsi="Arial Narrow"/>
                <w:b/>
                <w:bCs/>
              </w:rPr>
              <w:t xml:space="preserve"> Pkt.</w:t>
            </w:r>
            <w:r w:rsidR="009B6A76" w:rsidRPr="00233FB9">
              <w:rPr>
                <w:rFonts w:ascii="Arial Narrow" w:hAnsi="Arial Narrow"/>
                <w:b/>
                <w:bCs/>
              </w:rPr>
              <w:t xml:space="preserve"> </w:t>
            </w:r>
            <w:r w:rsidR="00175755" w:rsidRPr="00233FB9">
              <w:rPr>
                <w:rFonts w:ascii="Arial Narrow" w:hAnsi="Arial Narrow"/>
                <w:b/>
                <w:bCs/>
              </w:rPr>
              <w:t>2</w:t>
            </w:r>
            <w:r w:rsidRPr="00233FB9">
              <w:rPr>
                <w:rFonts w:ascii="Arial Narrow" w:hAnsi="Arial Narrow"/>
                <w:b/>
                <w:bCs/>
              </w:rPr>
              <w:t xml:space="preserve"> prowadzą działalność lub część działalności na tym samym rynku właściwym </w:t>
            </w:r>
            <w:r w:rsidR="00175755" w:rsidRPr="00233FB9">
              <w:rPr>
                <w:rFonts w:ascii="Arial Narrow" w:hAnsi="Arial Narrow"/>
                <w:b/>
                <w:bCs/>
              </w:rPr>
              <w:br/>
            </w:r>
            <w:r w:rsidRPr="00233FB9">
              <w:rPr>
                <w:rFonts w:ascii="Arial Narrow" w:hAnsi="Arial Narrow"/>
                <w:b/>
                <w:bCs/>
              </w:rPr>
              <w:t>lub rynkach pokrewnych</w:t>
            </w:r>
            <w:r w:rsidR="00FC0482" w:rsidRPr="00233FB9">
              <w:rPr>
                <w:rStyle w:val="Odwoanieprzypisukocowego"/>
                <w:rFonts w:ascii="Arial Narrow" w:hAnsi="Arial Narrow"/>
                <w:b/>
                <w:bCs/>
              </w:rPr>
              <w:endnoteReference w:id="42"/>
            </w:r>
            <w:r w:rsidRPr="00233FB9">
              <w:rPr>
                <w:rFonts w:ascii="Arial Narrow" w:hAnsi="Arial Narrow"/>
                <w:b/>
                <w:bCs/>
              </w:rPr>
              <w:t xml:space="preserve"> co Wnioskodawca?</w:t>
            </w:r>
          </w:p>
          <w:p w14:paraId="5E006A05" w14:textId="77777777" w:rsidR="00AA1718" w:rsidRPr="00233FB9" w:rsidRDefault="005F6ED7">
            <w:pPr>
              <w:pStyle w:val="Akapitzlist"/>
              <w:autoSpaceDE w:val="0"/>
              <w:autoSpaceDN w:val="0"/>
              <w:adjustRightInd w:val="0"/>
              <w:spacing w:line="276" w:lineRule="auto"/>
              <w:ind w:left="356"/>
              <w:jc w:val="left"/>
              <w:rPr>
                <w:rFonts w:ascii="Arial Narrow" w:hAnsi="Arial Narrow"/>
                <w:i/>
                <w:sz w:val="20"/>
                <w:szCs w:val="20"/>
              </w:rPr>
            </w:pPr>
            <w:r w:rsidRPr="00233FB9">
              <w:rPr>
                <w:rFonts w:ascii="Arial Narrow" w:hAnsi="Arial Narrow"/>
                <w:i/>
                <w:sz w:val="20"/>
                <w:szCs w:val="20"/>
              </w:rPr>
              <w:t>W przypadku zaznaczenia odpowiedzi "tak" lub "nie" należy opisać i uzasadnić.</w:t>
            </w:r>
          </w:p>
          <w:p w14:paraId="0FFA146E" w14:textId="3B55E8E0" w:rsidR="0071385E" w:rsidRPr="00233FB9" w:rsidRDefault="0071385E">
            <w:pPr>
              <w:pStyle w:val="Akapitzlist"/>
              <w:autoSpaceDE w:val="0"/>
              <w:autoSpaceDN w:val="0"/>
              <w:adjustRightInd w:val="0"/>
              <w:spacing w:line="276" w:lineRule="auto"/>
              <w:ind w:left="356"/>
              <w:jc w:val="left"/>
              <w:rPr>
                <w:rFonts w:ascii="Arial Narrow" w:hAnsi="Arial Narrow"/>
                <w:bCs/>
                <w:i/>
                <w:sz w:val="20"/>
                <w:szCs w:val="20"/>
              </w:rPr>
            </w:pPr>
            <w:r w:rsidRPr="00233FB9">
              <w:rPr>
                <w:rFonts w:ascii="Arial Narrow" w:hAnsi="Arial Narrow"/>
                <w:bCs/>
                <w:i/>
                <w:sz w:val="20"/>
                <w:szCs w:val="20"/>
              </w:rPr>
              <w:t>W przypadku udzielenia odpowiedzi „nie” lub „nie dotyczy”</w:t>
            </w:r>
            <w:r w:rsidR="009B32EB" w:rsidRPr="00233FB9">
              <w:rPr>
                <w:rFonts w:ascii="Arial Narrow" w:hAnsi="Arial Narrow"/>
                <w:bCs/>
                <w:i/>
                <w:sz w:val="20"/>
                <w:szCs w:val="20"/>
              </w:rPr>
              <w:t>,</w:t>
            </w:r>
            <w:r w:rsidRPr="00233FB9">
              <w:rPr>
                <w:rFonts w:ascii="Arial Narrow" w:hAnsi="Arial Narrow"/>
                <w:bCs/>
                <w:i/>
                <w:sz w:val="20"/>
                <w:szCs w:val="20"/>
              </w:rPr>
              <w:t xml:space="preserve"> </w:t>
            </w:r>
            <w:r w:rsidR="009B32EB" w:rsidRPr="00233FB9">
              <w:rPr>
                <w:rFonts w:ascii="Arial Narrow" w:hAnsi="Arial Narrow"/>
                <w:bCs/>
                <w:i/>
                <w:sz w:val="20"/>
                <w:szCs w:val="20"/>
              </w:rPr>
              <w:t xml:space="preserve">w wierszach tabeli </w:t>
            </w:r>
            <w:r w:rsidR="009B32EB" w:rsidRPr="00233FB9">
              <w:rPr>
                <w:rFonts w:ascii="Arial Narrow" w:hAnsi="Arial Narrow"/>
                <w:bCs/>
                <w:i/>
                <w:sz w:val="20"/>
                <w:szCs w:val="20"/>
              </w:rPr>
              <w:br/>
              <w:t>w Pkt. 4 należy wpisać „Nie dotyczy”.</w:t>
            </w:r>
          </w:p>
        </w:tc>
        <w:tc>
          <w:tcPr>
            <w:tcW w:w="2977" w:type="dxa"/>
            <w:tcBorders>
              <w:bottom w:val="single" w:sz="4" w:space="0" w:color="auto"/>
            </w:tcBorders>
            <w:shd w:val="clear" w:color="auto" w:fill="auto"/>
            <w:vAlign w:val="center"/>
          </w:tcPr>
          <w:p w14:paraId="4B58146B" w14:textId="77777777" w:rsidR="00874F43" w:rsidRPr="00233FB9" w:rsidRDefault="00874F43" w:rsidP="0003236C">
            <w:pPr>
              <w:tabs>
                <w:tab w:val="left" w:pos="834"/>
              </w:tabs>
              <w:spacing w:line="276" w:lineRule="auto"/>
              <w:ind w:left="215"/>
              <w:rPr>
                <w:rFonts w:ascii="Arial Narrow" w:hAnsi="Arial Narrow" w:cs="Calibri"/>
                <w:bCs/>
                <w:sz w:val="2"/>
                <w:szCs w:val="2"/>
              </w:rPr>
            </w:pPr>
          </w:p>
          <w:p w14:paraId="07EE6DF8" w14:textId="77777777" w:rsidR="0071385E" w:rsidRPr="00233FB9" w:rsidRDefault="0071385E" w:rsidP="00A776FC">
            <w:pPr>
              <w:tabs>
                <w:tab w:val="left" w:pos="834"/>
              </w:tabs>
              <w:spacing w:before="120" w:line="276" w:lineRule="auto"/>
              <w:ind w:left="215"/>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tak</w:t>
            </w:r>
          </w:p>
          <w:p w14:paraId="60FD8ACC" w14:textId="77777777" w:rsidR="0071385E" w:rsidRPr="00233FB9" w:rsidRDefault="0071385E" w:rsidP="00A776FC">
            <w:pPr>
              <w:tabs>
                <w:tab w:val="left" w:pos="834"/>
              </w:tabs>
              <w:spacing w:line="276" w:lineRule="auto"/>
              <w:ind w:left="215"/>
              <w:rPr>
                <w:rFonts w:ascii="Arial Narrow" w:hAnsi="Arial Narrow"/>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nie</w:t>
            </w:r>
          </w:p>
          <w:p w14:paraId="79C2ADCA" w14:textId="77777777" w:rsidR="0071385E" w:rsidRPr="00233FB9" w:rsidRDefault="0071385E" w:rsidP="00A776FC">
            <w:pPr>
              <w:spacing w:line="276" w:lineRule="auto"/>
              <w:ind w:left="215"/>
              <w:rPr>
                <w:rFonts w:ascii="Arial Narrow" w:hAnsi="Arial Narrow"/>
                <w:b/>
                <w:bCs/>
              </w:rPr>
            </w:pPr>
            <w:r w:rsidRPr="00233FB9">
              <w:rPr>
                <w:rFonts w:ascii="Arial Narrow" w:hAnsi="Arial Narrow" w:cs="Calibri"/>
                <w:bCs/>
              </w:rPr>
              <w:fldChar w:fldCharType="begin">
                <w:ffData>
                  <w:name w:val="Wybór1"/>
                  <w:enabled/>
                  <w:calcOnExit w:val="0"/>
                  <w:checkBox>
                    <w:sizeAuto/>
                    <w:default w:val="0"/>
                  </w:checkBox>
                </w:ffData>
              </w:fldChar>
            </w:r>
            <w:r w:rsidRPr="00233FB9">
              <w:rPr>
                <w:rFonts w:ascii="Arial Narrow" w:hAnsi="Arial Narrow" w:cs="Calibri"/>
                <w:bCs/>
              </w:rPr>
              <w:instrText xml:space="preserve"> FORMCHECKBOX </w:instrText>
            </w:r>
            <w:r w:rsidR="0021622F">
              <w:rPr>
                <w:rFonts w:ascii="Arial Narrow" w:hAnsi="Arial Narrow" w:cs="Calibri"/>
                <w:bCs/>
              </w:rPr>
            </w:r>
            <w:r w:rsidR="0021622F">
              <w:rPr>
                <w:rFonts w:ascii="Arial Narrow" w:hAnsi="Arial Narrow" w:cs="Calibri"/>
                <w:bCs/>
              </w:rPr>
              <w:fldChar w:fldCharType="separate"/>
            </w:r>
            <w:r w:rsidRPr="00233FB9">
              <w:rPr>
                <w:rFonts w:ascii="Arial Narrow" w:hAnsi="Arial Narrow" w:cs="Calibri"/>
                <w:bCs/>
              </w:rPr>
              <w:fldChar w:fldCharType="end"/>
            </w:r>
            <w:r w:rsidRPr="00233FB9">
              <w:rPr>
                <w:rFonts w:ascii="Arial Narrow" w:hAnsi="Arial Narrow"/>
                <w:bCs/>
              </w:rPr>
              <w:t xml:space="preserve"> nie dotyczy</w:t>
            </w:r>
          </w:p>
        </w:tc>
      </w:tr>
      <w:tr w:rsidR="00233FB9" w:rsidRPr="00233FB9" w14:paraId="3E72ECCC" w14:textId="77777777" w:rsidTr="00125CAF">
        <w:trPr>
          <w:trHeight w:val="433"/>
        </w:trPr>
        <w:tc>
          <w:tcPr>
            <w:tcW w:w="709" w:type="dxa"/>
            <w:tcBorders>
              <w:bottom w:val="single" w:sz="4" w:space="0" w:color="auto"/>
            </w:tcBorders>
            <w:shd w:val="clear" w:color="auto" w:fill="FFE9BF"/>
            <w:vAlign w:val="center"/>
          </w:tcPr>
          <w:p w14:paraId="4C953346" w14:textId="77777777" w:rsidR="0071385E" w:rsidRPr="00233FB9" w:rsidRDefault="0071385E" w:rsidP="00A776FC">
            <w:pPr>
              <w:autoSpaceDE w:val="0"/>
              <w:autoSpaceDN w:val="0"/>
              <w:adjustRightInd w:val="0"/>
              <w:spacing w:line="276" w:lineRule="auto"/>
              <w:jc w:val="left"/>
              <w:rPr>
                <w:rFonts w:ascii="Arial Narrow" w:hAnsi="Arial Narrow"/>
                <w:b/>
                <w:bCs/>
              </w:rPr>
            </w:pPr>
            <w:r w:rsidRPr="00233FB9">
              <w:rPr>
                <w:rFonts w:ascii="Arial Narrow" w:hAnsi="Arial Narrow"/>
                <w:b/>
                <w:bCs/>
              </w:rPr>
              <w:t>Opis:</w:t>
            </w:r>
          </w:p>
        </w:tc>
        <w:tc>
          <w:tcPr>
            <w:tcW w:w="8931" w:type="dxa"/>
            <w:gridSpan w:val="2"/>
            <w:tcBorders>
              <w:bottom w:val="single" w:sz="4" w:space="0" w:color="auto"/>
            </w:tcBorders>
            <w:shd w:val="clear" w:color="auto" w:fill="auto"/>
            <w:vAlign w:val="center"/>
          </w:tcPr>
          <w:p w14:paraId="12DCDF65" w14:textId="77777777" w:rsidR="0071385E" w:rsidRPr="00233FB9" w:rsidRDefault="0071385E" w:rsidP="00A776FC">
            <w:pPr>
              <w:spacing w:line="276" w:lineRule="auto"/>
              <w:rPr>
                <w:rFonts w:ascii="Arial Narrow" w:hAnsi="Arial Narrow"/>
                <w:b/>
                <w:bCs/>
              </w:rPr>
            </w:pPr>
          </w:p>
        </w:tc>
      </w:tr>
    </w:tbl>
    <w:p w14:paraId="7091A2A2" w14:textId="77777777" w:rsidR="001B47A5" w:rsidRPr="00233FB9" w:rsidRDefault="001B47A5" w:rsidP="001B47A5">
      <w:pPr>
        <w:pStyle w:val="Akapitzlist"/>
        <w:autoSpaceDE w:val="0"/>
        <w:autoSpaceDN w:val="0"/>
        <w:adjustRightInd w:val="0"/>
        <w:spacing w:line="276" w:lineRule="auto"/>
        <w:ind w:left="5664" w:firstLine="708"/>
        <w:jc w:val="right"/>
        <w:rPr>
          <w:rFonts w:ascii="Arial Narrow" w:hAnsi="Arial Narrow" w:cs="Calibri"/>
          <w:bCs/>
        </w:rPr>
      </w:pPr>
    </w:p>
    <w:p w14:paraId="1E191FB5" w14:textId="77777777" w:rsidR="001B47A5" w:rsidRPr="00233FB9" w:rsidRDefault="001B47A5" w:rsidP="001B47A5">
      <w:pPr>
        <w:pStyle w:val="Akapitzlist"/>
        <w:autoSpaceDE w:val="0"/>
        <w:autoSpaceDN w:val="0"/>
        <w:adjustRightInd w:val="0"/>
        <w:spacing w:line="276" w:lineRule="auto"/>
        <w:ind w:left="5664" w:firstLine="708"/>
        <w:jc w:val="right"/>
        <w:rPr>
          <w:rFonts w:ascii="Arial Narrow" w:hAnsi="Arial Narrow" w:cs="Calibri"/>
          <w:bCs/>
        </w:rPr>
      </w:pPr>
    </w:p>
    <w:p w14:paraId="6DDD726A" w14:textId="77777777" w:rsidR="00175755" w:rsidRPr="00A443FB" w:rsidRDefault="00175755" w:rsidP="00A443FB">
      <w:pPr>
        <w:autoSpaceDE w:val="0"/>
        <w:autoSpaceDN w:val="0"/>
        <w:adjustRightInd w:val="0"/>
        <w:spacing w:line="276" w:lineRule="auto"/>
        <w:rPr>
          <w:rFonts w:ascii="Arial Narrow" w:hAnsi="Arial Narrow" w:cs="Calibri"/>
          <w:bCs/>
        </w:rPr>
      </w:pPr>
    </w:p>
    <w:p w14:paraId="337844B5" w14:textId="77777777" w:rsidR="001B47A5" w:rsidRPr="00233FB9" w:rsidRDefault="001B47A5" w:rsidP="001B47A5">
      <w:pPr>
        <w:pStyle w:val="Akapitzlist"/>
        <w:autoSpaceDE w:val="0"/>
        <w:autoSpaceDN w:val="0"/>
        <w:adjustRightInd w:val="0"/>
        <w:spacing w:line="276" w:lineRule="auto"/>
        <w:ind w:left="5664" w:firstLine="708"/>
        <w:jc w:val="right"/>
        <w:rPr>
          <w:rFonts w:ascii="Arial Narrow" w:hAnsi="Arial Narrow" w:cs="Calibri"/>
          <w:bCs/>
        </w:rPr>
      </w:pPr>
    </w:p>
    <w:p w14:paraId="0A701444" w14:textId="77777777" w:rsidR="001B47A5" w:rsidRPr="00233FB9" w:rsidRDefault="001B47A5" w:rsidP="0003236C">
      <w:pPr>
        <w:pStyle w:val="Akapitzlist"/>
        <w:tabs>
          <w:tab w:val="left" w:pos="5245"/>
        </w:tabs>
        <w:autoSpaceDE w:val="0"/>
        <w:autoSpaceDN w:val="0"/>
        <w:adjustRightInd w:val="0"/>
        <w:spacing w:line="276" w:lineRule="auto"/>
        <w:ind w:left="4820"/>
        <w:rPr>
          <w:rFonts w:ascii="Arial Narrow" w:hAnsi="Arial Narrow" w:cs="Calibri"/>
          <w:bCs/>
        </w:rPr>
      </w:pPr>
      <w:r w:rsidRPr="00233FB9">
        <w:rPr>
          <w:rFonts w:ascii="Arial Narrow" w:hAnsi="Arial Narrow" w:cs="Calibri"/>
          <w:bCs/>
        </w:rPr>
        <w:t>…………………………………….</w:t>
      </w:r>
    </w:p>
    <w:p w14:paraId="34890C76" w14:textId="4A12FD74" w:rsidR="00400A72" w:rsidRPr="00233FB9" w:rsidRDefault="00400A72" w:rsidP="005155A3">
      <w:pPr>
        <w:pStyle w:val="Tekstpodstawowy3"/>
        <w:spacing w:after="0" w:line="276" w:lineRule="auto"/>
        <w:ind w:left="5812" w:hanging="2"/>
        <w:jc w:val="left"/>
        <w:rPr>
          <w:rFonts w:ascii="Arial Narrow" w:hAnsi="Arial Narrow" w:cs="Calibri"/>
          <w:i/>
          <w:iCs/>
          <w:sz w:val="22"/>
          <w:szCs w:val="22"/>
          <w:vertAlign w:val="superscript"/>
        </w:rPr>
      </w:pPr>
      <w:r w:rsidRPr="00233FB9">
        <w:rPr>
          <w:rFonts w:ascii="Arial Narrow" w:hAnsi="Arial Narrow" w:cs="Calibri"/>
          <w:i/>
          <w:iCs/>
          <w:sz w:val="22"/>
          <w:szCs w:val="22"/>
          <w:vertAlign w:val="superscript"/>
        </w:rPr>
        <w:t>(</w:t>
      </w:r>
      <w:r w:rsidR="001B47A5" w:rsidRPr="00233FB9">
        <w:rPr>
          <w:rFonts w:ascii="Arial Narrow" w:hAnsi="Arial Narrow" w:cs="Calibri"/>
          <w:i/>
          <w:iCs/>
          <w:sz w:val="22"/>
          <w:szCs w:val="22"/>
          <w:vertAlign w:val="superscript"/>
        </w:rPr>
        <w:t>data i podpis</w:t>
      </w:r>
      <w:r w:rsidRPr="00233FB9">
        <w:rPr>
          <w:rFonts w:ascii="Arial Narrow" w:hAnsi="Arial Narrow" w:cs="Calibri"/>
          <w:i/>
          <w:iCs/>
          <w:sz w:val="22"/>
          <w:szCs w:val="22"/>
          <w:vertAlign w:val="superscript"/>
        </w:rPr>
        <w:t>)</w:t>
      </w:r>
      <w:r w:rsidR="00D239BD" w:rsidRPr="00233FB9">
        <w:rPr>
          <w:rFonts w:ascii="Arial Narrow" w:hAnsi="Arial Narrow" w:cs="Calibri"/>
          <w:i/>
          <w:iCs/>
          <w:sz w:val="22"/>
          <w:szCs w:val="22"/>
          <w:vertAlign w:val="superscript"/>
        </w:rPr>
        <w:t xml:space="preserve"> </w:t>
      </w:r>
    </w:p>
    <w:p w14:paraId="4D0ABF8F" w14:textId="77777777" w:rsidR="00400A72" w:rsidRPr="00233FB9" w:rsidRDefault="00400A72" w:rsidP="00400A72">
      <w:pPr>
        <w:pStyle w:val="Tekstpodstawowy3"/>
        <w:spacing w:after="0" w:line="276" w:lineRule="auto"/>
        <w:ind w:left="6381" w:hanging="2"/>
        <w:jc w:val="left"/>
        <w:rPr>
          <w:rFonts w:ascii="Arial Narrow" w:hAnsi="Arial Narrow" w:cs="Calibri"/>
          <w:i/>
          <w:iCs/>
          <w:sz w:val="22"/>
          <w:szCs w:val="22"/>
          <w:vertAlign w:val="superscript"/>
        </w:rPr>
      </w:pPr>
    </w:p>
    <w:p w14:paraId="5A84B7DD" w14:textId="77777777" w:rsidR="00400A72" w:rsidRPr="00233FB9" w:rsidRDefault="00400A72" w:rsidP="00BA61F3">
      <w:pPr>
        <w:pStyle w:val="Tekstpodstawowy3"/>
        <w:spacing w:after="0" w:line="276" w:lineRule="auto"/>
        <w:ind w:left="4820" w:hanging="2"/>
        <w:jc w:val="left"/>
        <w:rPr>
          <w:rFonts w:ascii="Arial Narrow" w:hAnsi="Arial Narrow" w:cs="Calibri"/>
          <w:i/>
          <w:iCs/>
          <w:sz w:val="22"/>
          <w:szCs w:val="22"/>
          <w:vertAlign w:val="superscript"/>
        </w:rPr>
      </w:pPr>
      <w:r w:rsidRPr="00233FB9">
        <w:rPr>
          <w:rFonts w:ascii="Arial Narrow" w:hAnsi="Arial Narrow" w:cs="Calibri"/>
          <w:i/>
          <w:iCs/>
          <w:sz w:val="22"/>
          <w:szCs w:val="22"/>
          <w:vertAlign w:val="superscript"/>
        </w:rPr>
        <w:t>UWAGA:</w:t>
      </w:r>
    </w:p>
    <w:p w14:paraId="0626B921" w14:textId="5592177E" w:rsidR="00400A72" w:rsidRPr="00233FB9" w:rsidRDefault="00400A72" w:rsidP="0003236C">
      <w:pPr>
        <w:pStyle w:val="Tekstpodstawowy3"/>
        <w:spacing w:after="0"/>
        <w:ind w:left="4820" w:hanging="2"/>
        <w:jc w:val="left"/>
        <w:rPr>
          <w:rFonts w:ascii="Arial Narrow" w:hAnsi="Arial Narrow" w:cs="Calibri"/>
          <w:i/>
          <w:iCs/>
          <w:sz w:val="22"/>
          <w:szCs w:val="22"/>
          <w:vertAlign w:val="superscript"/>
        </w:rPr>
      </w:pPr>
      <w:r w:rsidRPr="00233FB9">
        <w:rPr>
          <w:rFonts w:ascii="Arial Narrow" w:hAnsi="Arial Narrow" w:cs="Calibri"/>
          <w:i/>
          <w:iCs/>
          <w:sz w:val="22"/>
          <w:szCs w:val="22"/>
          <w:vertAlign w:val="superscript"/>
        </w:rPr>
        <w:t xml:space="preserve">Załącznik 5 podpisuje </w:t>
      </w:r>
      <w:r w:rsidR="00862B91" w:rsidRPr="00233FB9">
        <w:rPr>
          <w:rFonts w:ascii="Arial Narrow" w:hAnsi="Arial Narrow" w:cs="Calibri"/>
          <w:i/>
          <w:iCs/>
          <w:sz w:val="22"/>
          <w:szCs w:val="22"/>
          <w:vertAlign w:val="superscript"/>
        </w:rPr>
        <w:t>Wn</w:t>
      </w:r>
      <w:r w:rsidRPr="00233FB9">
        <w:rPr>
          <w:rFonts w:ascii="Arial Narrow" w:hAnsi="Arial Narrow" w:cs="Calibri"/>
          <w:i/>
          <w:iCs/>
          <w:sz w:val="22"/>
          <w:szCs w:val="22"/>
          <w:vertAlign w:val="superscript"/>
        </w:rPr>
        <w:t>ioskodawca</w:t>
      </w:r>
      <w:r w:rsidR="00862B91" w:rsidRPr="00233FB9">
        <w:rPr>
          <w:rFonts w:ascii="Arial Narrow" w:hAnsi="Arial Narrow" w:cs="Calibri"/>
          <w:i/>
          <w:iCs/>
          <w:sz w:val="22"/>
          <w:szCs w:val="22"/>
          <w:vertAlign w:val="superscript"/>
        </w:rPr>
        <w:t xml:space="preserve"> (jeżeli Wnioskodawcą jest osoba fizyczna prowadząca działalność gospodarczą</w:t>
      </w:r>
      <w:r w:rsidRPr="00233FB9">
        <w:rPr>
          <w:rFonts w:ascii="Arial Narrow" w:hAnsi="Arial Narrow" w:cs="Calibri"/>
          <w:i/>
          <w:iCs/>
          <w:sz w:val="22"/>
          <w:szCs w:val="22"/>
          <w:vertAlign w:val="superscript"/>
        </w:rPr>
        <w:t xml:space="preserve"> niewypełniająca załącznika 4A</w:t>
      </w:r>
      <w:r w:rsidR="005155A3" w:rsidRPr="00233FB9">
        <w:rPr>
          <w:rFonts w:ascii="Arial Narrow" w:hAnsi="Arial Narrow" w:cs="Calibri"/>
          <w:i/>
          <w:iCs/>
          <w:sz w:val="22"/>
          <w:szCs w:val="22"/>
          <w:vertAlign w:val="superscript"/>
        </w:rPr>
        <w:t>)</w:t>
      </w:r>
    </w:p>
    <w:p w14:paraId="7280F944" w14:textId="609C1A22" w:rsidR="001B5D9B" w:rsidRPr="00233FB9" w:rsidRDefault="00400A72" w:rsidP="0003236C">
      <w:pPr>
        <w:pStyle w:val="Tekstpodstawowy3"/>
        <w:spacing w:after="0"/>
        <w:ind w:left="4820" w:hanging="2"/>
        <w:jc w:val="left"/>
        <w:rPr>
          <w:rFonts w:ascii="Arial Narrow" w:hAnsi="Arial Narrow" w:cs="Calibri"/>
          <w:b/>
          <w:bCs/>
          <w:sz w:val="22"/>
          <w:szCs w:val="22"/>
        </w:rPr>
      </w:pPr>
      <w:r w:rsidRPr="00233FB9">
        <w:rPr>
          <w:rFonts w:ascii="Arial Narrow" w:hAnsi="Arial Narrow" w:cs="Calibri"/>
          <w:i/>
          <w:iCs/>
          <w:sz w:val="22"/>
          <w:szCs w:val="22"/>
          <w:vertAlign w:val="superscript"/>
        </w:rPr>
        <w:t xml:space="preserve">albo wspólnik/ udziałowiec/ akcjonariusz </w:t>
      </w:r>
      <w:r w:rsidR="00BA61F3" w:rsidRPr="00233FB9">
        <w:rPr>
          <w:rFonts w:ascii="Arial Narrow" w:hAnsi="Arial Narrow" w:cs="Calibri"/>
          <w:i/>
          <w:iCs/>
          <w:sz w:val="22"/>
          <w:szCs w:val="22"/>
          <w:vertAlign w:val="superscript"/>
        </w:rPr>
        <w:t xml:space="preserve">Wnioskodawcy </w:t>
      </w:r>
      <w:r w:rsidRPr="00233FB9">
        <w:rPr>
          <w:rFonts w:ascii="Arial Narrow" w:hAnsi="Arial Narrow" w:cs="Calibri"/>
          <w:i/>
          <w:iCs/>
          <w:sz w:val="22"/>
          <w:szCs w:val="22"/>
          <w:vertAlign w:val="superscript"/>
        </w:rPr>
        <w:t>wypełniający załącznik 4A</w:t>
      </w:r>
      <w:r w:rsidR="00532C38" w:rsidRPr="00233FB9">
        <w:rPr>
          <w:rFonts w:ascii="Arial Narrow" w:hAnsi="Arial Narrow" w:cs="Calibri"/>
          <w:i/>
          <w:iCs/>
          <w:sz w:val="22"/>
          <w:szCs w:val="22"/>
          <w:vertAlign w:val="superscript"/>
        </w:rPr>
        <w:t>.</w:t>
      </w:r>
    </w:p>
    <w:p w14:paraId="4A83DF10" w14:textId="77777777" w:rsidR="001B5D9B" w:rsidRPr="00233FB9" w:rsidRDefault="001B5D9B" w:rsidP="000E0894">
      <w:pPr>
        <w:pStyle w:val="Tekstpodstawowy3"/>
        <w:spacing w:after="0" w:line="276" w:lineRule="auto"/>
        <w:jc w:val="left"/>
        <w:rPr>
          <w:rFonts w:ascii="Arial Narrow" w:hAnsi="Arial Narrow" w:cs="Calibri"/>
          <w:b/>
          <w:bCs/>
          <w:sz w:val="22"/>
          <w:szCs w:val="22"/>
        </w:rPr>
      </w:pPr>
    </w:p>
    <w:p w14:paraId="2FE62D5D" w14:textId="77777777" w:rsidR="00C22567" w:rsidRPr="00233FB9" w:rsidRDefault="00C22567" w:rsidP="000E0894">
      <w:pPr>
        <w:pStyle w:val="Tekstpodstawowy3"/>
        <w:spacing w:after="0" w:line="276" w:lineRule="auto"/>
        <w:jc w:val="left"/>
        <w:rPr>
          <w:rFonts w:ascii="Arial Narrow" w:hAnsi="Arial Narrow" w:cs="Calibri"/>
          <w:b/>
          <w:bCs/>
          <w:sz w:val="22"/>
          <w:szCs w:val="22"/>
        </w:rPr>
        <w:sectPr w:rsidR="00C22567" w:rsidRPr="00233FB9" w:rsidSect="0071385E">
          <w:footerReference w:type="default" r:id="rId25"/>
          <w:endnotePr>
            <w:numFmt w:val="decimal"/>
          </w:endnotePr>
          <w:pgSz w:w="11906" w:h="16838"/>
          <w:pgMar w:top="1417" w:right="1417" w:bottom="1417" w:left="1417" w:header="708" w:footer="397" w:gutter="0"/>
          <w:cols w:space="708"/>
          <w:docGrid w:linePitch="360"/>
        </w:sectPr>
      </w:pPr>
    </w:p>
    <w:tbl>
      <w:tblPr>
        <w:tblpPr w:leftFromText="141" w:rightFromText="141" w:vertAnchor="page" w:horzAnchor="margin" w:tblpXSpec="center" w:tblpY="1561"/>
        <w:tblW w:w="14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559"/>
        <w:gridCol w:w="1559"/>
        <w:gridCol w:w="1276"/>
        <w:gridCol w:w="1559"/>
        <w:gridCol w:w="1559"/>
        <w:gridCol w:w="1560"/>
        <w:gridCol w:w="1559"/>
        <w:gridCol w:w="1417"/>
        <w:gridCol w:w="1418"/>
      </w:tblGrid>
      <w:tr w:rsidR="00233FB9" w:rsidRPr="00233FB9" w14:paraId="0FF689EB" w14:textId="77777777" w:rsidTr="00165ABC">
        <w:trPr>
          <w:trHeight w:val="837"/>
        </w:trPr>
        <w:tc>
          <w:tcPr>
            <w:tcW w:w="14529" w:type="dxa"/>
            <w:gridSpan w:val="10"/>
            <w:shd w:val="clear" w:color="auto" w:fill="F6B500"/>
            <w:vAlign w:val="center"/>
          </w:tcPr>
          <w:p w14:paraId="2C671810" w14:textId="5FA370A1" w:rsidR="00C22567" w:rsidRPr="00233FB9" w:rsidRDefault="00C22567" w:rsidP="001B47A5">
            <w:pPr>
              <w:pStyle w:val="Tekstpodstawowy2"/>
              <w:numPr>
                <w:ilvl w:val="0"/>
                <w:numId w:val="13"/>
              </w:numPr>
              <w:spacing w:after="0" w:line="276" w:lineRule="auto"/>
              <w:ind w:left="426"/>
              <w:rPr>
                <w:rFonts w:ascii="Arial Narrow" w:hAnsi="Arial Narrow" w:cs="Calibri"/>
                <w:b/>
              </w:rPr>
            </w:pPr>
            <w:r w:rsidRPr="00233FB9">
              <w:rPr>
                <w:rFonts w:ascii="Arial Narrow" w:hAnsi="Arial Narrow" w:cs="Calibri"/>
                <w:b/>
              </w:rPr>
              <w:lastRenderedPageBreak/>
              <w:t xml:space="preserve">Dane dotyczące przedsiębiorstw wykazanych w </w:t>
            </w:r>
            <w:r w:rsidR="001B47A5" w:rsidRPr="00233FB9">
              <w:rPr>
                <w:rFonts w:ascii="Arial Narrow" w:hAnsi="Arial Narrow" w:cs="Calibri"/>
                <w:b/>
              </w:rPr>
              <w:t xml:space="preserve">Pkt. </w:t>
            </w:r>
            <w:r w:rsidR="00B96DAD" w:rsidRPr="00233FB9">
              <w:rPr>
                <w:rFonts w:ascii="Arial Narrow" w:hAnsi="Arial Narrow" w:cs="Calibri"/>
                <w:b/>
              </w:rPr>
              <w:t>2</w:t>
            </w:r>
            <w:r w:rsidRPr="00233FB9">
              <w:rPr>
                <w:rFonts w:ascii="Arial Narrow" w:hAnsi="Arial Narrow" w:cs="Calibri"/>
                <w:b/>
              </w:rPr>
              <w:t xml:space="preserve"> </w:t>
            </w:r>
            <w:r w:rsidRPr="00233FB9">
              <w:rPr>
                <w:rFonts w:ascii="Arial Narrow" w:hAnsi="Arial Narrow"/>
                <w:b/>
                <w:bCs/>
              </w:rPr>
              <w:t xml:space="preserve">prowadzących działalność lub część działalności na tym samym rynku właściwym lub rynkach pokrewnych </w:t>
            </w:r>
            <w:r w:rsidR="00684F9D" w:rsidRPr="00233FB9">
              <w:rPr>
                <w:rFonts w:ascii="Arial Narrow" w:hAnsi="Arial Narrow"/>
                <w:b/>
                <w:bCs/>
              </w:rPr>
              <w:t>względem działalności</w:t>
            </w:r>
            <w:r w:rsidRPr="00233FB9">
              <w:rPr>
                <w:rFonts w:ascii="Arial Narrow" w:hAnsi="Arial Narrow"/>
                <w:b/>
                <w:bCs/>
              </w:rPr>
              <w:t xml:space="preserve"> Wnioskodawcy</w:t>
            </w:r>
          </w:p>
          <w:p w14:paraId="0A12D809" w14:textId="77777777" w:rsidR="00C22567" w:rsidRPr="00233FB9" w:rsidRDefault="00C22567" w:rsidP="00A776FC">
            <w:pPr>
              <w:pStyle w:val="Tekstpodstawowy2"/>
              <w:spacing w:after="0" w:line="276" w:lineRule="auto"/>
              <w:ind w:left="425"/>
              <w:rPr>
                <w:rFonts w:ascii="Arial Narrow" w:hAnsi="Arial Narrow" w:cs="Calibri"/>
                <w:b/>
                <w:bCs/>
              </w:rPr>
            </w:pPr>
            <w:r w:rsidRPr="00233FB9">
              <w:rPr>
                <w:rFonts w:ascii="Arial Narrow" w:hAnsi="Arial Narrow"/>
                <w:i/>
                <w:sz w:val="20"/>
                <w:szCs w:val="20"/>
              </w:rPr>
              <w:t>W przypadku większej liczby przedsiębiorstw wiersze w tabeli należy powielić.</w:t>
            </w:r>
          </w:p>
        </w:tc>
      </w:tr>
      <w:tr w:rsidR="00233FB9" w:rsidRPr="00233FB9" w14:paraId="29529D9D" w14:textId="77777777" w:rsidTr="00165ABC">
        <w:trPr>
          <w:trHeight w:val="1118"/>
        </w:trPr>
        <w:tc>
          <w:tcPr>
            <w:tcW w:w="1063" w:type="dxa"/>
            <w:vMerge w:val="restart"/>
            <w:shd w:val="clear" w:color="auto" w:fill="F6B500"/>
            <w:vAlign w:val="center"/>
          </w:tcPr>
          <w:p w14:paraId="0015BC24" w14:textId="77777777" w:rsidR="00C22567" w:rsidRPr="00233FB9" w:rsidRDefault="00C22567" w:rsidP="00A776FC">
            <w:pPr>
              <w:pStyle w:val="Tekstpodstawowy3"/>
              <w:spacing w:after="0" w:line="276" w:lineRule="auto"/>
              <w:jc w:val="center"/>
              <w:rPr>
                <w:rFonts w:ascii="Arial Narrow" w:hAnsi="Arial Narrow" w:cs="Calibri"/>
                <w:b/>
                <w:bCs/>
                <w:sz w:val="22"/>
                <w:szCs w:val="22"/>
              </w:rPr>
            </w:pPr>
            <w:r w:rsidRPr="00233FB9">
              <w:rPr>
                <w:rFonts w:ascii="Arial Narrow" w:hAnsi="Arial Narrow" w:cs="Calibri"/>
                <w:b/>
                <w:sz w:val="22"/>
                <w:szCs w:val="22"/>
              </w:rPr>
              <w:t>Nazwa</w:t>
            </w:r>
            <w:r w:rsidRPr="00233FB9">
              <w:rPr>
                <w:rFonts w:ascii="Arial Narrow" w:hAnsi="Arial Narrow" w:cs="Calibri"/>
                <w:b/>
                <w:sz w:val="22"/>
                <w:szCs w:val="22"/>
              </w:rPr>
              <w:br/>
              <w:t xml:space="preserve"> i adres podmiotu</w:t>
            </w:r>
          </w:p>
        </w:tc>
        <w:tc>
          <w:tcPr>
            <w:tcW w:w="4394" w:type="dxa"/>
            <w:gridSpan w:val="3"/>
            <w:shd w:val="clear" w:color="auto" w:fill="F6B500"/>
            <w:vAlign w:val="center"/>
          </w:tcPr>
          <w:p w14:paraId="5CDF544B" w14:textId="77777777" w:rsidR="00C22567" w:rsidRPr="00233FB9" w:rsidRDefault="00C22567" w:rsidP="00A776FC">
            <w:pPr>
              <w:pStyle w:val="Tekstprzypisudolnego"/>
              <w:spacing w:line="276" w:lineRule="auto"/>
              <w:jc w:val="center"/>
              <w:rPr>
                <w:rFonts w:ascii="Arial Narrow" w:hAnsi="Arial Narrow" w:cs="Calibri"/>
                <w:b/>
                <w:sz w:val="22"/>
                <w:szCs w:val="22"/>
              </w:rPr>
            </w:pPr>
            <w:r w:rsidRPr="00233FB9">
              <w:rPr>
                <w:rFonts w:ascii="Arial Narrow" w:hAnsi="Arial Narrow" w:cs="Calibri"/>
                <w:b/>
                <w:sz w:val="22"/>
                <w:szCs w:val="22"/>
              </w:rPr>
              <w:t>W okresie sprawozdawczym za drugi rok wstecz od ostatniego okresu sprawozdawczego</w:t>
            </w:r>
          </w:p>
          <w:p w14:paraId="7EB1A952" w14:textId="77777777" w:rsidR="00C22567" w:rsidRPr="00233FB9" w:rsidRDefault="00C22567" w:rsidP="00A776FC">
            <w:pPr>
              <w:pStyle w:val="Tekstpodstawowy"/>
              <w:spacing w:line="276" w:lineRule="auto"/>
              <w:jc w:val="center"/>
              <w:rPr>
                <w:rFonts w:ascii="Arial Narrow" w:hAnsi="Arial Narrow" w:cs="Calibri"/>
                <w:b/>
                <w:bCs/>
                <w:i/>
                <w:sz w:val="22"/>
                <w:szCs w:val="22"/>
                <w:lang w:val="pl-PL"/>
              </w:rPr>
            </w:pPr>
            <w:r w:rsidRPr="00233FB9">
              <w:rPr>
                <w:rFonts w:ascii="Arial Narrow" w:hAnsi="Arial Narrow" w:cs="Calibri"/>
                <w:b/>
                <w:i/>
                <w:sz w:val="22"/>
                <w:szCs w:val="22"/>
                <w:lang w:val="pl-PL"/>
              </w:rPr>
              <w:t xml:space="preserve">(od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 xml:space="preserve"> do </w:t>
            </w:r>
            <w:proofErr w:type="spellStart"/>
            <w:r w:rsidRPr="00233FB9">
              <w:rPr>
                <w:rFonts w:ascii="Arial Narrow" w:hAnsi="Arial Narrow" w:cs="Calibri"/>
                <w:b/>
                <w:i/>
                <w:sz w:val="22"/>
                <w:szCs w:val="22"/>
                <w:lang w:val="pl-PL"/>
              </w:rPr>
              <w:t>dd.mm.rr</w:t>
            </w:r>
            <w:proofErr w:type="spellEnd"/>
            <w:r w:rsidRPr="00233FB9">
              <w:rPr>
                <w:rFonts w:ascii="Arial Narrow" w:hAnsi="Arial Narrow" w:cs="Calibri"/>
                <w:b/>
                <w:i/>
                <w:sz w:val="22"/>
                <w:szCs w:val="22"/>
                <w:lang w:val="pl-PL"/>
              </w:rPr>
              <w:t>)</w:t>
            </w:r>
          </w:p>
        </w:tc>
        <w:tc>
          <w:tcPr>
            <w:tcW w:w="4678" w:type="dxa"/>
            <w:gridSpan w:val="3"/>
            <w:tcBorders>
              <w:bottom w:val="single" w:sz="4" w:space="0" w:color="auto"/>
            </w:tcBorders>
            <w:shd w:val="clear" w:color="auto" w:fill="F6B500"/>
            <w:vAlign w:val="center"/>
          </w:tcPr>
          <w:p w14:paraId="00B9A1BC" w14:textId="77777777" w:rsidR="00C22567" w:rsidRPr="00233FB9" w:rsidRDefault="00C22567" w:rsidP="00A776FC">
            <w:pPr>
              <w:spacing w:line="276" w:lineRule="auto"/>
              <w:jc w:val="center"/>
              <w:rPr>
                <w:rFonts w:ascii="Arial Narrow" w:hAnsi="Arial Narrow" w:cs="Calibri"/>
                <w:b/>
              </w:rPr>
            </w:pPr>
            <w:r w:rsidRPr="00233FB9">
              <w:rPr>
                <w:rFonts w:ascii="Arial Narrow" w:hAnsi="Arial Narrow" w:cs="Calibri"/>
                <w:b/>
              </w:rPr>
              <w:t xml:space="preserve">W okresie sprawozdawczym </w:t>
            </w:r>
            <w:r w:rsidRPr="00233FB9">
              <w:rPr>
                <w:rFonts w:ascii="Arial Narrow" w:hAnsi="Arial Narrow" w:cs="Calibri"/>
                <w:bCs/>
              </w:rPr>
              <w:t xml:space="preserve"> </w:t>
            </w:r>
            <w:r w:rsidRPr="00233FB9">
              <w:rPr>
                <w:rFonts w:ascii="Arial Narrow" w:hAnsi="Arial Narrow" w:cs="Calibri"/>
                <w:b/>
              </w:rPr>
              <w:t>za 1 rok wstecz od ostatniego okresu  sprawozdawczego</w:t>
            </w:r>
          </w:p>
          <w:p w14:paraId="6C7E4EFC" w14:textId="77777777" w:rsidR="00C22567" w:rsidRPr="00233FB9" w:rsidRDefault="00C22567" w:rsidP="00A776FC">
            <w:pPr>
              <w:pStyle w:val="Tekstpodstawowy2"/>
              <w:spacing w:after="0" w:line="276" w:lineRule="auto"/>
              <w:jc w:val="center"/>
              <w:rPr>
                <w:rFonts w:ascii="Arial Narrow" w:hAnsi="Arial Narrow" w:cs="Calibri"/>
                <w:b/>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Pr="00233FB9">
              <w:rPr>
                <w:rFonts w:ascii="Arial Narrow" w:hAnsi="Arial Narrow" w:cs="Calibri"/>
                <w:b/>
                <w:i/>
              </w:rPr>
              <w:t xml:space="preserve"> do </w:t>
            </w:r>
            <w:proofErr w:type="spellStart"/>
            <w:r w:rsidRPr="00233FB9">
              <w:rPr>
                <w:rFonts w:ascii="Arial Narrow" w:hAnsi="Arial Narrow" w:cs="Calibri"/>
                <w:b/>
                <w:i/>
              </w:rPr>
              <w:t>dd.mm.rr</w:t>
            </w:r>
            <w:proofErr w:type="spellEnd"/>
            <w:r w:rsidRPr="00233FB9">
              <w:rPr>
                <w:rFonts w:ascii="Arial Narrow" w:hAnsi="Arial Narrow" w:cs="Calibri"/>
                <w:b/>
                <w:i/>
              </w:rPr>
              <w:t>)</w:t>
            </w:r>
          </w:p>
        </w:tc>
        <w:tc>
          <w:tcPr>
            <w:tcW w:w="4394" w:type="dxa"/>
            <w:gridSpan w:val="3"/>
            <w:tcBorders>
              <w:bottom w:val="single" w:sz="4" w:space="0" w:color="auto"/>
            </w:tcBorders>
            <w:shd w:val="clear" w:color="auto" w:fill="F6B500"/>
            <w:vAlign w:val="center"/>
          </w:tcPr>
          <w:p w14:paraId="22A781FE" w14:textId="76A32CE3" w:rsidR="00C22567" w:rsidRPr="00233FB9" w:rsidRDefault="00C22567" w:rsidP="00AC27B7">
            <w:pPr>
              <w:pStyle w:val="Tekstpodstawowy2"/>
              <w:spacing w:after="0" w:line="276" w:lineRule="auto"/>
              <w:jc w:val="center"/>
              <w:rPr>
                <w:rFonts w:ascii="Arial Narrow" w:hAnsi="Arial Narrow" w:cs="Calibri"/>
                <w:b/>
                <w:bCs/>
              </w:rPr>
            </w:pPr>
            <w:r w:rsidRPr="00233FB9">
              <w:rPr>
                <w:rFonts w:ascii="Arial Narrow" w:hAnsi="Arial Narrow" w:cs="Calibri"/>
                <w:b/>
                <w:bCs/>
              </w:rPr>
              <w:t>W ostatnim okresie sprawozdawczym</w:t>
            </w:r>
            <w:r w:rsidRPr="00233FB9">
              <w:rPr>
                <w:rStyle w:val="Odwoanieprzypisukocowego"/>
                <w:rFonts w:ascii="Arial Narrow" w:hAnsi="Arial Narrow"/>
                <w:b/>
                <w:bCs/>
              </w:rPr>
              <w:endnoteReference w:id="43"/>
            </w:r>
          </w:p>
          <w:p w14:paraId="5953DCEA" w14:textId="77777777" w:rsidR="009C4D3A" w:rsidRPr="00233FB9" w:rsidRDefault="009C4D3A" w:rsidP="00AC27B7">
            <w:pPr>
              <w:pStyle w:val="Tekstpodstawowy2"/>
              <w:spacing w:after="0" w:line="276" w:lineRule="auto"/>
              <w:jc w:val="center"/>
              <w:rPr>
                <w:rFonts w:ascii="Arial Narrow" w:hAnsi="Arial Narrow" w:cs="Calibri"/>
                <w:b/>
                <w:bCs/>
              </w:rPr>
            </w:pPr>
          </w:p>
          <w:p w14:paraId="0F32C23F" w14:textId="77777777" w:rsidR="00C22567" w:rsidRPr="00233FB9" w:rsidRDefault="00C22567" w:rsidP="00A776FC">
            <w:pPr>
              <w:pStyle w:val="Tekstpodstawowy2"/>
              <w:spacing w:after="0" w:line="276" w:lineRule="auto"/>
              <w:jc w:val="center"/>
              <w:rPr>
                <w:rFonts w:ascii="Arial Narrow" w:hAnsi="Arial Narrow" w:cs="Calibri"/>
                <w:bCs/>
                <w:i/>
              </w:rPr>
            </w:pPr>
            <w:r w:rsidRPr="00233FB9">
              <w:rPr>
                <w:rFonts w:ascii="Arial Narrow" w:hAnsi="Arial Narrow" w:cs="Calibri"/>
                <w:b/>
                <w:i/>
              </w:rPr>
              <w:t xml:space="preserve">(od </w:t>
            </w:r>
            <w:proofErr w:type="spellStart"/>
            <w:r w:rsidRPr="00233FB9">
              <w:rPr>
                <w:rFonts w:ascii="Arial Narrow" w:hAnsi="Arial Narrow" w:cs="Calibri"/>
                <w:b/>
                <w:i/>
              </w:rPr>
              <w:t>dd.mm.rr</w:t>
            </w:r>
            <w:proofErr w:type="spellEnd"/>
            <w:r w:rsidRPr="00233FB9">
              <w:rPr>
                <w:rFonts w:ascii="Arial Narrow" w:hAnsi="Arial Narrow" w:cs="Calibri"/>
                <w:b/>
                <w:i/>
              </w:rPr>
              <w:t xml:space="preserve"> do </w:t>
            </w:r>
            <w:proofErr w:type="spellStart"/>
            <w:r w:rsidRPr="00233FB9">
              <w:rPr>
                <w:rFonts w:ascii="Arial Narrow" w:hAnsi="Arial Narrow" w:cs="Calibri"/>
                <w:b/>
                <w:i/>
              </w:rPr>
              <w:t>dd.mm.rr</w:t>
            </w:r>
            <w:proofErr w:type="spellEnd"/>
            <w:r w:rsidRPr="00233FB9">
              <w:rPr>
                <w:rFonts w:ascii="Arial Narrow" w:hAnsi="Arial Narrow" w:cs="Calibri"/>
                <w:b/>
                <w:i/>
              </w:rPr>
              <w:t>)</w:t>
            </w:r>
          </w:p>
        </w:tc>
      </w:tr>
      <w:tr w:rsidR="00233FB9" w:rsidRPr="00233FB9" w14:paraId="68964B2A" w14:textId="77777777" w:rsidTr="00165ABC">
        <w:trPr>
          <w:trHeight w:val="562"/>
        </w:trPr>
        <w:tc>
          <w:tcPr>
            <w:tcW w:w="1063" w:type="dxa"/>
            <w:vMerge/>
            <w:tcBorders>
              <w:bottom w:val="single" w:sz="4" w:space="0" w:color="auto"/>
            </w:tcBorders>
            <w:shd w:val="clear" w:color="auto" w:fill="548DD4"/>
            <w:vAlign w:val="center"/>
          </w:tcPr>
          <w:p w14:paraId="617568C0" w14:textId="77777777" w:rsidR="00C22567" w:rsidRPr="00233FB9" w:rsidRDefault="00C22567" w:rsidP="00A776FC">
            <w:pPr>
              <w:spacing w:line="276" w:lineRule="auto"/>
              <w:rPr>
                <w:rFonts w:ascii="Arial Narrow" w:hAnsi="Arial Narrow"/>
                <w:sz w:val="20"/>
                <w:szCs w:val="20"/>
              </w:rPr>
            </w:pPr>
          </w:p>
        </w:tc>
        <w:tc>
          <w:tcPr>
            <w:tcW w:w="1559" w:type="dxa"/>
            <w:shd w:val="clear" w:color="auto" w:fill="FFE9BF"/>
            <w:vAlign w:val="center"/>
          </w:tcPr>
          <w:p w14:paraId="722ED963" w14:textId="0DC5C8B5" w:rsidR="00C22567" w:rsidRPr="00233FB9" w:rsidRDefault="00C22567" w:rsidP="00A776FC">
            <w:pPr>
              <w:spacing w:line="276" w:lineRule="auto"/>
              <w:jc w:val="center"/>
              <w:rPr>
                <w:rFonts w:ascii="Arial Narrow" w:hAnsi="Arial Narrow"/>
                <w:b/>
                <w:bCs/>
                <w:sz w:val="18"/>
                <w:szCs w:val="18"/>
              </w:rPr>
            </w:pPr>
            <w:r w:rsidRPr="00233FB9">
              <w:rPr>
                <w:rFonts w:ascii="Arial Narrow" w:hAnsi="Arial Narrow"/>
                <w:b/>
                <w:bCs/>
                <w:sz w:val="18"/>
                <w:szCs w:val="18"/>
              </w:rPr>
              <w:t>Wielkość zatrudnienia</w:t>
            </w:r>
            <w:r w:rsidRPr="00233FB9">
              <w:rPr>
                <w:rStyle w:val="Odwoanieprzypisukocowego"/>
                <w:rFonts w:ascii="Arial Narrow" w:hAnsi="Arial Narrow"/>
                <w:b/>
                <w:bCs/>
                <w:sz w:val="18"/>
                <w:szCs w:val="18"/>
              </w:rPr>
              <w:endnoteReference w:id="44"/>
            </w:r>
          </w:p>
        </w:tc>
        <w:tc>
          <w:tcPr>
            <w:tcW w:w="1559" w:type="dxa"/>
            <w:shd w:val="clear" w:color="auto" w:fill="FFE9BF"/>
            <w:vAlign w:val="center"/>
          </w:tcPr>
          <w:p w14:paraId="0A569A16" w14:textId="77777777" w:rsidR="00C22567" w:rsidRPr="00233FB9" w:rsidRDefault="00C22567" w:rsidP="00A776FC">
            <w:pPr>
              <w:spacing w:line="276" w:lineRule="auto"/>
              <w:jc w:val="center"/>
              <w:rPr>
                <w:rFonts w:ascii="Arial Narrow" w:hAnsi="Arial Narrow"/>
                <w:b/>
                <w:bCs/>
                <w:sz w:val="18"/>
                <w:szCs w:val="18"/>
              </w:rPr>
            </w:pPr>
            <w:r w:rsidRPr="00233FB9">
              <w:rPr>
                <w:rFonts w:ascii="Arial Narrow" w:hAnsi="Arial Narrow"/>
                <w:b/>
                <w:bCs/>
                <w:sz w:val="18"/>
                <w:szCs w:val="18"/>
              </w:rPr>
              <w:t>Obroty ze sprzedaży netto</w:t>
            </w:r>
            <w:r w:rsidRPr="00233FB9">
              <w:rPr>
                <w:rStyle w:val="Odwoanieprzypisukocowego"/>
                <w:rFonts w:ascii="Arial Narrow" w:hAnsi="Arial Narrow"/>
                <w:b/>
                <w:bCs/>
                <w:sz w:val="18"/>
                <w:szCs w:val="18"/>
              </w:rPr>
              <w:endnoteReference w:id="45"/>
            </w:r>
          </w:p>
          <w:p w14:paraId="3761FFDB" w14:textId="77777777" w:rsidR="00C22567" w:rsidRPr="00233FB9" w:rsidRDefault="00C22567" w:rsidP="00A776FC">
            <w:pPr>
              <w:spacing w:line="276" w:lineRule="auto"/>
              <w:jc w:val="center"/>
              <w:rPr>
                <w:rFonts w:ascii="Arial Narrow" w:hAnsi="Arial Narrow"/>
                <w:i/>
                <w:iCs/>
                <w:sz w:val="18"/>
                <w:szCs w:val="18"/>
              </w:rPr>
            </w:pPr>
            <w:r w:rsidRPr="00233FB9">
              <w:rPr>
                <w:rFonts w:ascii="Arial Narrow" w:hAnsi="Arial Narrow"/>
                <w:i/>
                <w:iCs/>
                <w:sz w:val="18"/>
                <w:szCs w:val="18"/>
              </w:rPr>
              <w:t>(w tys. EUR na koniec roku obrotowego)</w:t>
            </w:r>
          </w:p>
        </w:tc>
        <w:tc>
          <w:tcPr>
            <w:tcW w:w="1276" w:type="dxa"/>
            <w:shd w:val="clear" w:color="auto" w:fill="FFE9BF"/>
            <w:vAlign w:val="center"/>
          </w:tcPr>
          <w:p w14:paraId="45A1416F" w14:textId="77777777" w:rsidR="00C22567" w:rsidRPr="00233FB9" w:rsidRDefault="00C22567" w:rsidP="00A776FC">
            <w:pPr>
              <w:spacing w:line="276" w:lineRule="auto"/>
              <w:jc w:val="center"/>
              <w:rPr>
                <w:rFonts w:ascii="Arial Narrow" w:hAnsi="Arial Narrow"/>
                <w:b/>
                <w:bCs/>
                <w:sz w:val="18"/>
                <w:szCs w:val="18"/>
              </w:rPr>
            </w:pPr>
            <w:r w:rsidRPr="00233FB9">
              <w:rPr>
                <w:rFonts w:ascii="Arial Narrow" w:hAnsi="Arial Narrow"/>
                <w:b/>
                <w:bCs/>
                <w:sz w:val="18"/>
                <w:szCs w:val="18"/>
              </w:rPr>
              <w:t>Suma aktywów bilansu</w:t>
            </w:r>
            <w:r w:rsidRPr="00233FB9">
              <w:rPr>
                <w:rStyle w:val="Odwoanieprzypisukocowego"/>
                <w:rFonts w:ascii="Arial Narrow" w:hAnsi="Arial Narrow"/>
                <w:b/>
                <w:bCs/>
                <w:sz w:val="18"/>
                <w:szCs w:val="18"/>
              </w:rPr>
              <w:endnoteReference w:id="46"/>
            </w:r>
          </w:p>
          <w:p w14:paraId="56582719" w14:textId="77777777" w:rsidR="00C22567" w:rsidRPr="00233FB9" w:rsidRDefault="00C22567" w:rsidP="00A776FC">
            <w:pPr>
              <w:spacing w:line="276" w:lineRule="auto"/>
              <w:jc w:val="center"/>
              <w:rPr>
                <w:rFonts w:ascii="Arial Narrow" w:hAnsi="Arial Narrow" w:cs="Calibri"/>
                <w:b/>
                <w:sz w:val="18"/>
                <w:szCs w:val="18"/>
              </w:rPr>
            </w:pPr>
            <w:r w:rsidRPr="00233FB9">
              <w:rPr>
                <w:rFonts w:ascii="Arial Narrow" w:hAnsi="Arial Narrow"/>
                <w:i/>
                <w:iCs/>
                <w:sz w:val="18"/>
                <w:szCs w:val="18"/>
              </w:rPr>
              <w:t>(w tys. EUR)</w:t>
            </w:r>
          </w:p>
        </w:tc>
        <w:tc>
          <w:tcPr>
            <w:tcW w:w="1559" w:type="dxa"/>
            <w:shd w:val="clear" w:color="auto" w:fill="FFE9BF"/>
            <w:vAlign w:val="center"/>
          </w:tcPr>
          <w:p w14:paraId="63134083" w14:textId="77777777" w:rsidR="00C22567" w:rsidRPr="00233FB9" w:rsidRDefault="00C22567" w:rsidP="00A776FC">
            <w:pPr>
              <w:spacing w:line="276" w:lineRule="auto"/>
              <w:jc w:val="center"/>
              <w:rPr>
                <w:rFonts w:ascii="Arial Narrow" w:hAnsi="Arial Narrow"/>
                <w:b/>
                <w:bCs/>
                <w:sz w:val="18"/>
                <w:szCs w:val="18"/>
              </w:rPr>
            </w:pPr>
            <w:r w:rsidRPr="00233FB9">
              <w:rPr>
                <w:rFonts w:ascii="Arial Narrow" w:hAnsi="Arial Narrow"/>
                <w:b/>
                <w:bCs/>
                <w:sz w:val="18"/>
                <w:szCs w:val="18"/>
              </w:rPr>
              <w:t>Wielkość zatrudnienia</w:t>
            </w:r>
          </w:p>
        </w:tc>
        <w:tc>
          <w:tcPr>
            <w:tcW w:w="1559" w:type="dxa"/>
            <w:shd w:val="clear" w:color="auto" w:fill="FFE9BF"/>
            <w:vAlign w:val="center"/>
          </w:tcPr>
          <w:p w14:paraId="749ECF22" w14:textId="77777777" w:rsidR="00C22567" w:rsidRPr="00233FB9" w:rsidRDefault="00C22567" w:rsidP="00A776FC">
            <w:pPr>
              <w:spacing w:line="276" w:lineRule="auto"/>
              <w:jc w:val="center"/>
              <w:rPr>
                <w:rFonts w:ascii="Arial Narrow" w:hAnsi="Arial Narrow"/>
                <w:sz w:val="18"/>
                <w:szCs w:val="18"/>
              </w:rPr>
            </w:pPr>
            <w:r w:rsidRPr="00233FB9">
              <w:rPr>
                <w:rFonts w:ascii="Arial Narrow" w:hAnsi="Arial Narrow"/>
                <w:b/>
                <w:bCs/>
                <w:sz w:val="18"/>
                <w:szCs w:val="18"/>
              </w:rPr>
              <w:t>Obroty ze sprzedaży netto</w:t>
            </w:r>
          </w:p>
          <w:p w14:paraId="0B7D3AA0" w14:textId="77777777" w:rsidR="00C22567" w:rsidRPr="00233FB9" w:rsidRDefault="00C22567" w:rsidP="00A776FC">
            <w:pPr>
              <w:spacing w:line="276" w:lineRule="auto"/>
              <w:jc w:val="center"/>
              <w:rPr>
                <w:rFonts w:ascii="Arial Narrow" w:hAnsi="Arial Narrow"/>
                <w:i/>
                <w:iCs/>
                <w:sz w:val="18"/>
                <w:szCs w:val="18"/>
              </w:rPr>
            </w:pPr>
            <w:r w:rsidRPr="00233FB9">
              <w:rPr>
                <w:rFonts w:ascii="Arial Narrow" w:hAnsi="Arial Narrow"/>
                <w:i/>
                <w:iCs/>
                <w:sz w:val="18"/>
                <w:szCs w:val="18"/>
              </w:rPr>
              <w:t>(w tys. EUR na koniec roku obrotowego)</w:t>
            </w:r>
          </w:p>
        </w:tc>
        <w:tc>
          <w:tcPr>
            <w:tcW w:w="1560" w:type="dxa"/>
            <w:shd w:val="clear" w:color="auto" w:fill="FFE9BF"/>
            <w:vAlign w:val="center"/>
          </w:tcPr>
          <w:p w14:paraId="5E3EB58F" w14:textId="77777777" w:rsidR="00C22567" w:rsidRPr="00233FB9" w:rsidRDefault="00C22567" w:rsidP="00A776FC">
            <w:pPr>
              <w:spacing w:line="276" w:lineRule="auto"/>
              <w:jc w:val="center"/>
              <w:rPr>
                <w:rFonts w:ascii="Arial Narrow" w:hAnsi="Arial Narrow"/>
                <w:b/>
                <w:bCs/>
                <w:sz w:val="18"/>
                <w:szCs w:val="18"/>
              </w:rPr>
            </w:pPr>
            <w:r w:rsidRPr="00233FB9">
              <w:rPr>
                <w:rFonts w:ascii="Arial Narrow" w:hAnsi="Arial Narrow"/>
                <w:b/>
                <w:bCs/>
                <w:sz w:val="18"/>
                <w:szCs w:val="18"/>
              </w:rPr>
              <w:t>Suma aktywów bilansu</w:t>
            </w:r>
          </w:p>
          <w:p w14:paraId="26C819F3" w14:textId="77777777" w:rsidR="00C22567" w:rsidRPr="00233FB9" w:rsidRDefault="00C22567" w:rsidP="00A776FC">
            <w:pPr>
              <w:spacing w:line="276" w:lineRule="auto"/>
              <w:jc w:val="center"/>
              <w:rPr>
                <w:rFonts w:ascii="Arial Narrow" w:hAnsi="Arial Narrow" w:cs="Calibri"/>
                <w:b/>
                <w:sz w:val="18"/>
                <w:szCs w:val="18"/>
              </w:rPr>
            </w:pPr>
            <w:r w:rsidRPr="00233FB9">
              <w:rPr>
                <w:rFonts w:ascii="Arial Narrow" w:hAnsi="Arial Narrow"/>
                <w:i/>
                <w:iCs/>
                <w:sz w:val="18"/>
                <w:szCs w:val="18"/>
              </w:rPr>
              <w:t>(w tys. EUR)</w:t>
            </w:r>
          </w:p>
        </w:tc>
        <w:tc>
          <w:tcPr>
            <w:tcW w:w="1559" w:type="dxa"/>
            <w:shd w:val="clear" w:color="auto" w:fill="FFE9BF"/>
            <w:vAlign w:val="center"/>
          </w:tcPr>
          <w:p w14:paraId="1D134E71" w14:textId="77777777" w:rsidR="00C22567" w:rsidRPr="00233FB9" w:rsidRDefault="00C22567" w:rsidP="00A776FC">
            <w:pPr>
              <w:spacing w:line="276" w:lineRule="auto"/>
              <w:jc w:val="center"/>
              <w:rPr>
                <w:rFonts w:ascii="Arial Narrow" w:hAnsi="Arial Narrow"/>
                <w:b/>
                <w:bCs/>
                <w:sz w:val="18"/>
                <w:szCs w:val="18"/>
              </w:rPr>
            </w:pPr>
            <w:r w:rsidRPr="00233FB9">
              <w:rPr>
                <w:rFonts w:ascii="Arial Narrow" w:hAnsi="Arial Narrow"/>
                <w:b/>
                <w:bCs/>
                <w:sz w:val="18"/>
                <w:szCs w:val="18"/>
              </w:rPr>
              <w:t>Wielkość zatrudnienia</w:t>
            </w:r>
          </w:p>
        </w:tc>
        <w:tc>
          <w:tcPr>
            <w:tcW w:w="1417" w:type="dxa"/>
            <w:shd w:val="clear" w:color="auto" w:fill="FFE9BF"/>
            <w:vAlign w:val="center"/>
          </w:tcPr>
          <w:p w14:paraId="08B4F5FC" w14:textId="77777777" w:rsidR="00C22567" w:rsidRPr="00233FB9" w:rsidRDefault="00C22567" w:rsidP="00A776FC">
            <w:pPr>
              <w:spacing w:line="276" w:lineRule="auto"/>
              <w:jc w:val="center"/>
              <w:rPr>
                <w:rFonts w:ascii="Arial Narrow" w:hAnsi="Arial Narrow"/>
                <w:sz w:val="18"/>
                <w:szCs w:val="18"/>
              </w:rPr>
            </w:pPr>
            <w:r w:rsidRPr="00233FB9">
              <w:rPr>
                <w:rFonts w:ascii="Arial Narrow" w:hAnsi="Arial Narrow"/>
                <w:b/>
                <w:bCs/>
                <w:sz w:val="18"/>
                <w:szCs w:val="18"/>
              </w:rPr>
              <w:t>Obroty ze sprzedaży netto</w:t>
            </w:r>
          </w:p>
          <w:p w14:paraId="214D691D" w14:textId="77777777" w:rsidR="00C22567" w:rsidRPr="00233FB9" w:rsidRDefault="00C22567" w:rsidP="00A776FC">
            <w:pPr>
              <w:spacing w:line="276" w:lineRule="auto"/>
              <w:jc w:val="center"/>
              <w:rPr>
                <w:rFonts w:ascii="Arial Narrow" w:hAnsi="Arial Narrow"/>
                <w:i/>
                <w:iCs/>
                <w:sz w:val="18"/>
                <w:szCs w:val="18"/>
              </w:rPr>
            </w:pPr>
            <w:r w:rsidRPr="00233FB9">
              <w:rPr>
                <w:rFonts w:ascii="Arial Narrow" w:hAnsi="Arial Narrow"/>
                <w:i/>
                <w:iCs/>
                <w:sz w:val="18"/>
                <w:szCs w:val="18"/>
              </w:rPr>
              <w:t>(w tys. EUR na koniec roku obrotowego)</w:t>
            </w:r>
          </w:p>
        </w:tc>
        <w:tc>
          <w:tcPr>
            <w:tcW w:w="1418" w:type="dxa"/>
            <w:shd w:val="clear" w:color="auto" w:fill="FFE9BF"/>
            <w:vAlign w:val="center"/>
          </w:tcPr>
          <w:p w14:paraId="1F01E758" w14:textId="03FE5A72" w:rsidR="00C22567" w:rsidRPr="00233FB9" w:rsidRDefault="00C22567" w:rsidP="00C22567">
            <w:pPr>
              <w:spacing w:line="276" w:lineRule="auto"/>
              <w:jc w:val="center"/>
              <w:rPr>
                <w:rFonts w:ascii="Arial Narrow" w:hAnsi="Arial Narrow"/>
                <w:b/>
                <w:bCs/>
                <w:sz w:val="18"/>
                <w:szCs w:val="18"/>
              </w:rPr>
            </w:pPr>
            <w:r w:rsidRPr="00233FB9">
              <w:rPr>
                <w:rFonts w:ascii="Arial Narrow" w:hAnsi="Arial Narrow"/>
                <w:b/>
                <w:bCs/>
                <w:sz w:val="18"/>
                <w:szCs w:val="18"/>
              </w:rPr>
              <w:t>Suma aktywów bilansu</w:t>
            </w:r>
          </w:p>
          <w:p w14:paraId="2714EB5E" w14:textId="77777777" w:rsidR="00C22567" w:rsidRPr="00233FB9" w:rsidRDefault="00C22567" w:rsidP="00A776FC">
            <w:pPr>
              <w:spacing w:line="276" w:lineRule="auto"/>
              <w:jc w:val="center"/>
              <w:rPr>
                <w:rFonts w:ascii="Arial Narrow" w:hAnsi="Arial Narrow"/>
                <w:i/>
                <w:iCs/>
                <w:sz w:val="18"/>
                <w:szCs w:val="18"/>
              </w:rPr>
            </w:pPr>
            <w:r w:rsidRPr="00233FB9">
              <w:rPr>
                <w:rFonts w:ascii="Arial Narrow" w:hAnsi="Arial Narrow"/>
                <w:i/>
                <w:iCs/>
                <w:sz w:val="18"/>
                <w:szCs w:val="18"/>
              </w:rPr>
              <w:t>(w tys. EUR)</w:t>
            </w:r>
          </w:p>
        </w:tc>
      </w:tr>
      <w:tr w:rsidR="00233FB9" w:rsidRPr="00233FB9" w14:paraId="1BDF1762" w14:textId="77777777" w:rsidTr="00165ABC">
        <w:trPr>
          <w:trHeight w:val="631"/>
        </w:trPr>
        <w:tc>
          <w:tcPr>
            <w:tcW w:w="1063" w:type="dxa"/>
            <w:shd w:val="clear" w:color="auto" w:fill="FFFFFF" w:themeFill="background1"/>
            <w:vAlign w:val="center"/>
          </w:tcPr>
          <w:p w14:paraId="68CE782D" w14:textId="77777777" w:rsidR="00C22567" w:rsidRPr="00233FB9" w:rsidRDefault="00C22567" w:rsidP="00A776FC">
            <w:pPr>
              <w:spacing w:line="276" w:lineRule="auto"/>
              <w:jc w:val="center"/>
              <w:rPr>
                <w:rFonts w:ascii="Arial Narrow" w:hAnsi="Arial Narrow"/>
                <w:b/>
                <w:bCs/>
                <w:sz w:val="20"/>
                <w:szCs w:val="20"/>
              </w:rPr>
            </w:pPr>
          </w:p>
        </w:tc>
        <w:tc>
          <w:tcPr>
            <w:tcW w:w="1559" w:type="dxa"/>
            <w:shd w:val="clear" w:color="auto" w:fill="FFFFFF" w:themeFill="background1"/>
            <w:vAlign w:val="center"/>
          </w:tcPr>
          <w:p w14:paraId="1D257434" w14:textId="77777777" w:rsidR="00C22567" w:rsidRPr="00233FB9" w:rsidRDefault="00C22567" w:rsidP="00A776FC">
            <w:pPr>
              <w:pStyle w:val="Tekstprzypisudolnego"/>
              <w:spacing w:line="276" w:lineRule="auto"/>
              <w:jc w:val="center"/>
              <w:rPr>
                <w:rFonts w:ascii="Arial Narrow" w:hAnsi="Arial Narrow" w:cs="Calibri"/>
                <w:b/>
              </w:rPr>
            </w:pPr>
          </w:p>
        </w:tc>
        <w:tc>
          <w:tcPr>
            <w:tcW w:w="1559" w:type="dxa"/>
            <w:shd w:val="clear" w:color="auto" w:fill="FFFFFF"/>
            <w:vAlign w:val="center"/>
          </w:tcPr>
          <w:p w14:paraId="40E7AE6E" w14:textId="77777777" w:rsidR="00C22567" w:rsidRPr="00233FB9" w:rsidRDefault="00C22567" w:rsidP="00A776FC">
            <w:pPr>
              <w:pStyle w:val="Tekstprzypisudolnego"/>
              <w:spacing w:line="276" w:lineRule="auto"/>
              <w:jc w:val="center"/>
              <w:rPr>
                <w:rFonts w:ascii="Arial Narrow" w:hAnsi="Arial Narrow" w:cs="Calibri"/>
                <w:b/>
              </w:rPr>
            </w:pPr>
          </w:p>
        </w:tc>
        <w:tc>
          <w:tcPr>
            <w:tcW w:w="1276" w:type="dxa"/>
            <w:shd w:val="clear" w:color="auto" w:fill="FFFFFF"/>
            <w:vAlign w:val="center"/>
          </w:tcPr>
          <w:p w14:paraId="131B8D00" w14:textId="77777777" w:rsidR="00C22567" w:rsidRPr="00233FB9" w:rsidRDefault="00C22567" w:rsidP="00A776FC">
            <w:pPr>
              <w:pStyle w:val="Tekstprzypisudolnego"/>
              <w:spacing w:line="276" w:lineRule="auto"/>
              <w:jc w:val="center"/>
              <w:rPr>
                <w:rFonts w:ascii="Arial Narrow" w:hAnsi="Arial Narrow" w:cs="Calibri"/>
                <w:b/>
              </w:rPr>
            </w:pPr>
          </w:p>
        </w:tc>
        <w:tc>
          <w:tcPr>
            <w:tcW w:w="1559" w:type="dxa"/>
            <w:shd w:val="clear" w:color="auto" w:fill="FFFFFF"/>
            <w:vAlign w:val="center"/>
          </w:tcPr>
          <w:p w14:paraId="60054814" w14:textId="77777777" w:rsidR="00C22567" w:rsidRPr="00233FB9" w:rsidRDefault="00C22567" w:rsidP="00A776FC">
            <w:pPr>
              <w:pStyle w:val="Tekstprzypisudolnego"/>
              <w:spacing w:line="276" w:lineRule="auto"/>
              <w:jc w:val="center"/>
              <w:rPr>
                <w:rFonts w:ascii="Arial Narrow" w:hAnsi="Arial Narrow" w:cs="Calibri"/>
                <w:b/>
              </w:rPr>
            </w:pPr>
          </w:p>
        </w:tc>
        <w:tc>
          <w:tcPr>
            <w:tcW w:w="1559" w:type="dxa"/>
            <w:shd w:val="clear" w:color="auto" w:fill="FFFFFF"/>
            <w:vAlign w:val="center"/>
          </w:tcPr>
          <w:p w14:paraId="45AB21D9" w14:textId="77777777" w:rsidR="00C22567" w:rsidRPr="00233FB9" w:rsidRDefault="00C22567" w:rsidP="00A776FC">
            <w:pPr>
              <w:pStyle w:val="Tekstprzypisudolnego"/>
              <w:spacing w:line="276" w:lineRule="auto"/>
              <w:jc w:val="center"/>
              <w:rPr>
                <w:rFonts w:ascii="Arial Narrow" w:hAnsi="Arial Narrow" w:cs="Calibri"/>
                <w:b/>
              </w:rPr>
            </w:pPr>
          </w:p>
        </w:tc>
        <w:tc>
          <w:tcPr>
            <w:tcW w:w="1560" w:type="dxa"/>
            <w:shd w:val="clear" w:color="auto" w:fill="FFFFFF"/>
            <w:vAlign w:val="center"/>
          </w:tcPr>
          <w:p w14:paraId="513E61F7" w14:textId="77777777" w:rsidR="00C22567" w:rsidRPr="00233FB9" w:rsidRDefault="00C22567" w:rsidP="00A776FC">
            <w:pPr>
              <w:pStyle w:val="Tekstprzypisudolnego"/>
              <w:spacing w:line="276" w:lineRule="auto"/>
              <w:jc w:val="center"/>
              <w:rPr>
                <w:rFonts w:ascii="Arial Narrow" w:hAnsi="Arial Narrow" w:cs="Calibri"/>
                <w:b/>
              </w:rPr>
            </w:pPr>
          </w:p>
        </w:tc>
        <w:tc>
          <w:tcPr>
            <w:tcW w:w="1559" w:type="dxa"/>
            <w:shd w:val="clear" w:color="auto" w:fill="FFFFFF"/>
            <w:vAlign w:val="center"/>
          </w:tcPr>
          <w:p w14:paraId="19E741BD" w14:textId="77777777" w:rsidR="00C22567" w:rsidRPr="00233FB9" w:rsidRDefault="00C22567" w:rsidP="00A776FC">
            <w:pPr>
              <w:pStyle w:val="Tekstprzypisudolnego"/>
              <w:spacing w:line="276" w:lineRule="auto"/>
              <w:jc w:val="center"/>
              <w:rPr>
                <w:rFonts w:ascii="Arial Narrow" w:hAnsi="Arial Narrow" w:cs="Calibri"/>
                <w:b/>
                <w:bCs/>
              </w:rPr>
            </w:pPr>
          </w:p>
        </w:tc>
        <w:tc>
          <w:tcPr>
            <w:tcW w:w="1417" w:type="dxa"/>
            <w:shd w:val="clear" w:color="auto" w:fill="FFFFFF"/>
            <w:vAlign w:val="center"/>
          </w:tcPr>
          <w:p w14:paraId="57D1B6FE" w14:textId="77777777" w:rsidR="00C22567" w:rsidRPr="00233FB9" w:rsidRDefault="00C22567" w:rsidP="00A776FC">
            <w:pPr>
              <w:pStyle w:val="Tekstprzypisudolnego"/>
              <w:spacing w:line="276" w:lineRule="auto"/>
              <w:jc w:val="center"/>
              <w:rPr>
                <w:rFonts w:ascii="Arial Narrow" w:hAnsi="Arial Narrow" w:cs="Calibri"/>
                <w:b/>
                <w:bCs/>
              </w:rPr>
            </w:pPr>
          </w:p>
        </w:tc>
        <w:tc>
          <w:tcPr>
            <w:tcW w:w="1418" w:type="dxa"/>
            <w:shd w:val="clear" w:color="auto" w:fill="FFFFFF"/>
            <w:vAlign w:val="center"/>
          </w:tcPr>
          <w:p w14:paraId="2366051E" w14:textId="77777777" w:rsidR="00C22567" w:rsidRPr="00233FB9" w:rsidRDefault="00C22567" w:rsidP="00A776FC">
            <w:pPr>
              <w:pStyle w:val="Tekstprzypisudolnego"/>
              <w:spacing w:line="276" w:lineRule="auto"/>
              <w:jc w:val="center"/>
              <w:rPr>
                <w:rFonts w:ascii="Arial Narrow" w:hAnsi="Arial Narrow" w:cs="Calibri"/>
                <w:b/>
                <w:bCs/>
              </w:rPr>
            </w:pPr>
          </w:p>
        </w:tc>
      </w:tr>
      <w:tr w:rsidR="00233FB9" w:rsidRPr="00233FB9" w14:paraId="710FF1FD" w14:textId="77777777" w:rsidTr="00165ABC">
        <w:trPr>
          <w:trHeight w:val="693"/>
        </w:trPr>
        <w:tc>
          <w:tcPr>
            <w:tcW w:w="1063" w:type="dxa"/>
            <w:shd w:val="clear" w:color="auto" w:fill="FFFFFF" w:themeFill="background1"/>
            <w:vAlign w:val="center"/>
          </w:tcPr>
          <w:p w14:paraId="5890C904" w14:textId="77777777" w:rsidR="00C22567" w:rsidRPr="00233FB9" w:rsidRDefault="00C22567" w:rsidP="00A776FC">
            <w:pPr>
              <w:spacing w:line="276" w:lineRule="auto"/>
              <w:jc w:val="center"/>
              <w:rPr>
                <w:rFonts w:ascii="Arial Narrow" w:hAnsi="Arial Narrow"/>
                <w:sz w:val="20"/>
                <w:szCs w:val="20"/>
              </w:rPr>
            </w:pPr>
          </w:p>
        </w:tc>
        <w:tc>
          <w:tcPr>
            <w:tcW w:w="1559" w:type="dxa"/>
            <w:shd w:val="clear" w:color="auto" w:fill="FFFFFF" w:themeFill="background1"/>
            <w:vAlign w:val="center"/>
          </w:tcPr>
          <w:p w14:paraId="54E2F29D" w14:textId="77777777" w:rsidR="00C22567" w:rsidRPr="00233FB9" w:rsidRDefault="00C22567" w:rsidP="00A776FC">
            <w:pPr>
              <w:pStyle w:val="Tekstprzypisudolnego"/>
              <w:spacing w:line="276" w:lineRule="auto"/>
              <w:jc w:val="center"/>
              <w:rPr>
                <w:rFonts w:ascii="Arial Narrow" w:hAnsi="Arial Narrow" w:cs="Calibri"/>
                <w:b/>
              </w:rPr>
            </w:pPr>
          </w:p>
        </w:tc>
        <w:tc>
          <w:tcPr>
            <w:tcW w:w="1559" w:type="dxa"/>
            <w:shd w:val="clear" w:color="auto" w:fill="FFFFFF"/>
            <w:vAlign w:val="center"/>
          </w:tcPr>
          <w:p w14:paraId="21824F99" w14:textId="77777777" w:rsidR="00C22567" w:rsidRPr="00233FB9" w:rsidRDefault="00C22567" w:rsidP="00A776FC">
            <w:pPr>
              <w:pStyle w:val="Tekstprzypisudolnego"/>
              <w:spacing w:line="276" w:lineRule="auto"/>
              <w:jc w:val="center"/>
              <w:rPr>
                <w:rFonts w:ascii="Arial Narrow" w:hAnsi="Arial Narrow" w:cs="Calibri"/>
                <w:b/>
              </w:rPr>
            </w:pPr>
          </w:p>
        </w:tc>
        <w:tc>
          <w:tcPr>
            <w:tcW w:w="1276" w:type="dxa"/>
            <w:shd w:val="clear" w:color="auto" w:fill="FFFFFF"/>
            <w:vAlign w:val="center"/>
          </w:tcPr>
          <w:p w14:paraId="1F345CE7" w14:textId="77777777" w:rsidR="00C22567" w:rsidRPr="00233FB9" w:rsidRDefault="00C22567" w:rsidP="00A776FC">
            <w:pPr>
              <w:pStyle w:val="Tekstprzypisudolnego"/>
              <w:spacing w:line="276" w:lineRule="auto"/>
              <w:jc w:val="center"/>
              <w:rPr>
                <w:rFonts w:ascii="Arial Narrow" w:hAnsi="Arial Narrow" w:cs="Calibri"/>
                <w:b/>
              </w:rPr>
            </w:pPr>
          </w:p>
        </w:tc>
        <w:tc>
          <w:tcPr>
            <w:tcW w:w="1559" w:type="dxa"/>
            <w:shd w:val="clear" w:color="auto" w:fill="FFFFFF"/>
            <w:vAlign w:val="center"/>
          </w:tcPr>
          <w:p w14:paraId="4E9F6EC0" w14:textId="77777777" w:rsidR="00C22567" w:rsidRPr="00233FB9" w:rsidRDefault="00C22567" w:rsidP="00A776FC">
            <w:pPr>
              <w:pStyle w:val="Tekstprzypisudolnego"/>
              <w:spacing w:line="276" w:lineRule="auto"/>
              <w:jc w:val="center"/>
              <w:rPr>
                <w:rFonts w:ascii="Arial Narrow" w:hAnsi="Arial Narrow" w:cs="Calibri"/>
                <w:b/>
              </w:rPr>
            </w:pPr>
          </w:p>
        </w:tc>
        <w:tc>
          <w:tcPr>
            <w:tcW w:w="1559" w:type="dxa"/>
            <w:shd w:val="clear" w:color="auto" w:fill="FFFFFF"/>
            <w:vAlign w:val="center"/>
          </w:tcPr>
          <w:p w14:paraId="55688FD2" w14:textId="77777777" w:rsidR="00C22567" w:rsidRPr="00233FB9" w:rsidRDefault="00C22567" w:rsidP="00A776FC">
            <w:pPr>
              <w:pStyle w:val="Tekstprzypisudolnego"/>
              <w:spacing w:line="276" w:lineRule="auto"/>
              <w:jc w:val="center"/>
              <w:rPr>
                <w:rFonts w:ascii="Arial Narrow" w:hAnsi="Arial Narrow" w:cs="Calibri"/>
                <w:b/>
              </w:rPr>
            </w:pPr>
          </w:p>
        </w:tc>
        <w:tc>
          <w:tcPr>
            <w:tcW w:w="1560" w:type="dxa"/>
            <w:shd w:val="clear" w:color="auto" w:fill="FFFFFF"/>
            <w:vAlign w:val="center"/>
          </w:tcPr>
          <w:p w14:paraId="27623D7D" w14:textId="77777777" w:rsidR="00C22567" w:rsidRPr="00233FB9" w:rsidRDefault="00C22567" w:rsidP="00A776FC">
            <w:pPr>
              <w:pStyle w:val="Tekstprzypisudolnego"/>
              <w:spacing w:line="276" w:lineRule="auto"/>
              <w:jc w:val="center"/>
              <w:rPr>
                <w:rFonts w:ascii="Arial Narrow" w:hAnsi="Arial Narrow" w:cs="Calibri"/>
                <w:b/>
              </w:rPr>
            </w:pPr>
          </w:p>
        </w:tc>
        <w:tc>
          <w:tcPr>
            <w:tcW w:w="1559" w:type="dxa"/>
            <w:shd w:val="clear" w:color="auto" w:fill="FFFFFF"/>
            <w:vAlign w:val="center"/>
          </w:tcPr>
          <w:p w14:paraId="1796FFF0" w14:textId="77777777" w:rsidR="00C22567" w:rsidRPr="00233FB9" w:rsidRDefault="00C22567" w:rsidP="00A776FC">
            <w:pPr>
              <w:pStyle w:val="Tekstprzypisudolnego"/>
              <w:spacing w:line="276" w:lineRule="auto"/>
              <w:jc w:val="center"/>
              <w:rPr>
                <w:rFonts w:ascii="Arial Narrow" w:hAnsi="Arial Narrow" w:cs="Calibri"/>
                <w:b/>
                <w:bCs/>
              </w:rPr>
            </w:pPr>
          </w:p>
        </w:tc>
        <w:tc>
          <w:tcPr>
            <w:tcW w:w="1417" w:type="dxa"/>
            <w:shd w:val="clear" w:color="auto" w:fill="FFFFFF"/>
            <w:vAlign w:val="center"/>
          </w:tcPr>
          <w:p w14:paraId="16E568A4" w14:textId="77777777" w:rsidR="00C22567" w:rsidRPr="00233FB9" w:rsidRDefault="00C22567" w:rsidP="00A776FC">
            <w:pPr>
              <w:pStyle w:val="Tekstprzypisudolnego"/>
              <w:spacing w:line="276" w:lineRule="auto"/>
              <w:jc w:val="center"/>
              <w:rPr>
                <w:rFonts w:ascii="Arial Narrow" w:hAnsi="Arial Narrow" w:cs="Calibri"/>
                <w:b/>
                <w:bCs/>
              </w:rPr>
            </w:pPr>
          </w:p>
        </w:tc>
        <w:tc>
          <w:tcPr>
            <w:tcW w:w="1418" w:type="dxa"/>
            <w:shd w:val="clear" w:color="auto" w:fill="FFFFFF"/>
            <w:vAlign w:val="center"/>
          </w:tcPr>
          <w:p w14:paraId="79EC15DE" w14:textId="77777777" w:rsidR="00C22567" w:rsidRPr="00233FB9" w:rsidRDefault="00C22567" w:rsidP="00A776FC">
            <w:pPr>
              <w:pStyle w:val="Tekstprzypisudolnego"/>
              <w:spacing w:line="276" w:lineRule="auto"/>
              <w:jc w:val="center"/>
              <w:rPr>
                <w:rFonts w:ascii="Arial Narrow" w:hAnsi="Arial Narrow" w:cs="Calibri"/>
                <w:b/>
                <w:bCs/>
              </w:rPr>
            </w:pPr>
          </w:p>
        </w:tc>
      </w:tr>
    </w:tbl>
    <w:p w14:paraId="73B7D57F" w14:textId="069F7F60" w:rsidR="001B5D9B" w:rsidRPr="00233FB9" w:rsidRDefault="001B5D9B" w:rsidP="000E0894">
      <w:pPr>
        <w:pStyle w:val="Tekstpodstawowy3"/>
        <w:spacing w:after="0" w:line="276" w:lineRule="auto"/>
        <w:jc w:val="left"/>
        <w:rPr>
          <w:rFonts w:ascii="Arial Narrow" w:hAnsi="Arial Narrow" w:cs="Calibri"/>
          <w:b/>
          <w:bCs/>
          <w:sz w:val="22"/>
          <w:szCs w:val="22"/>
        </w:rPr>
      </w:pPr>
    </w:p>
    <w:p w14:paraId="21B961B2" w14:textId="77777777" w:rsidR="00532C38" w:rsidRPr="00233FB9" w:rsidRDefault="00532C38" w:rsidP="000E0894">
      <w:pPr>
        <w:pStyle w:val="Tekstpodstawowy3"/>
        <w:spacing w:after="0" w:line="276" w:lineRule="auto"/>
        <w:jc w:val="left"/>
        <w:rPr>
          <w:rFonts w:ascii="Arial Narrow" w:hAnsi="Arial Narrow" w:cs="Calibri"/>
          <w:b/>
          <w:bCs/>
          <w:sz w:val="22"/>
          <w:szCs w:val="22"/>
        </w:rPr>
      </w:pPr>
    </w:p>
    <w:p w14:paraId="32ACCAED" w14:textId="77777777" w:rsidR="00532C38" w:rsidRPr="00233FB9" w:rsidRDefault="00532C38" w:rsidP="00532C38">
      <w:pPr>
        <w:pStyle w:val="Akapitzlist"/>
        <w:autoSpaceDE w:val="0"/>
        <w:autoSpaceDN w:val="0"/>
        <w:adjustRightInd w:val="0"/>
        <w:spacing w:line="276" w:lineRule="auto"/>
        <w:ind w:left="5664" w:firstLine="708"/>
        <w:jc w:val="right"/>
        <w:rPr>
          <w:rFonts w:ascii="Arial Narrow" w:hAnsi="Arial Narrow" w:cs="Calibri"/>
          <w:bCs/>
        </w:rPr>
      </w:pPr>
    </w:p>
    <w:p w14:paraId="29F1A830" w14:textId="05E69D55" w:rsidR="00532C38" w:rsidRPr="00233FB9" w:rsidRDefault="00532C38" w:rsidP="00532C38">
      <w:pPr>
        <w:pStyle w:val="Akapitzlist"/>
        <w:tabs>
          <w:tab w:val="left" w:pos="4962"/>
        </w:tabs>
        <w:autoSpaceDE w:val="0"/>
        <w:autoSpaceDN w:val="0"/>
        <w:adjustRightInd w:val="0"/>
        <w:spacing w:line="276" w:lineRule="auto"/>
        <w:ind w:left="4962" w:firstLine="6"/>
        <w:rPr>
          <w:rFonts w:ascii="Arial Narrow" w:hAnsi="Arial Narrow" w:cs="Calibri"/>
          <w:bCs/>
        </w:rPr>
      </w:pPr>
      <w:r w:rsidRPr="00233FB9">
        <w:rPr>
          <w:rFonts w:ascii="Arial Narrow" w:hAnsi="Arial Narrow" w:cs="Calibri"/>
          <w:bCs/>
        </w:rPr>
        <w:tab/>
      </w:r>
      <w:r w:rsidRPr="00233FB9">
        <w:rPr>
          <w:rFonts w:ascii="Arial Narrow" w:hAnsi="Arial Narrow" w:cs="Calibri"/>
          <w:bCs/>
        </w:rPr>
        <w:tab/>
      </w:r>
      <w:r w:rsidRPr="00233FB9">
        <w:rPr>
          <w:rFonts w:ascii="Arial Narrow" w:hAnsi="Arial Narrow" w:cs="Calibri"/>
          <w:bCs/>
        </w:rPr>
        <w:tab/>
      </w:r>
      <w:r w:rsidRPr="00233FB9">
        <w:rPr>
          <w:rFonts w:ascii="Arial Narrow" w:hAnsi="Arial Narrow" w:cs="Calibri"/>
          <w:bCs/>
        </w:rPr>
        <w:tab/>
      </w:r>
      <w:r w:rsidRPr="00233FB9">
        <w:rPr>
          <w:rFonts w:ascii="Arial Narrow" w:hAnsi="Arial Narrow" w:cs="Calibri"/>
          <w:bCs/>
        </w:rPr>
        <w:tab/>
      </w:r>
      <w:r w:rsidRPr="00233FB9">
        <w:rPr>
          <w:rFonts w:ascii="Arial Narrow" w:hAnsi="Arial Narrow" w:cs="Calibri"/>
          <w:bCs/>
        </w:rPr>
        <w:tab/>
      </w:r>
      <w:r w:rsidRPr="00233FB9">
        <w:rPr>
          <w:rFonts w:ascii="Arial Narrow" w:hAnsi="Arial Narrow" w:cs="Calibri"/>
          <w:bCs/>
        </w:rPr>
        <w:tab/>
        <w:t>…………………………………….</w:t>
      </w:r>
    </w:p>
    <w:p w14:paraId="5FE5B185" w14:textId="1571228A" w:rsidR="00532C38" w:rsidRPr="00233FB9" w:rsidRDefault="00532C38" w:rsidP="0003236C">
      <w:pPr>
        <w:pStyle w:val="Tekstpodstawowy3"/>
        <w:spacing w:after="0" w:line="276" w:lineRule="auto"/>
        <w:ind w:left="10206" w:firstLine="574"/>
        <w:jc w:val="left"/>
        <w:rPr>
          <w:rFonts w:ascii="Arial Narrow" w:hAnsi="Arial Narrow" w:cs="Calibri"/>
          <w:i/>
          <w:iCs/>
          <w:sz w:val="22"/>
          <w:szCs w:val="22"/>
          <w:vertAlign w:val="superscript"/>
        </w:rPr>
      </w:pPr>
      <w:r w:rsidRPr="00233FB9">
        <w:rPr>
          <w:rFonts w:ascii="Arial Narrow" w:hAnsi="Arial Narrow" w:cs="Calibri"/>
          <w:i/>
          <w:iCs/>
          <w:sz w:val="22"/>
          <w:szCs w:val="22"/>
          <w:vertAlign w:val="superscript"/>
        </w:rPr>
        <w:t xml:space="preserve">(data i podpis) </w:t>
      </w:r>
    </w:p>
    <w:p w14:paraId="70C07B0B" w14:textId="77777777" w:rsidR="00C22567" w:rsidRPr="00233FB9" w:rsidRDefault="00C22567" w:rsidP="000E0894">
      <w:pPr>
        <w:pStyle w:val="Tekstpodstawowy3"/>
        <w:spacing w:after="0" w:line="276" w:lineRule="auto"/>
        <w:jc w:val="left"/>
        <w:rPr>
          <w:rFonts w:ascii="Arial Narrow" w:hAnsi="Arial Narrow" w:cs="Calibri"/>
          <w:b/>
          <w:bCs/>
          <w:sz w:val="22"/>
          <w:szCs w:val="22"/>
        </w:rPr>
      </w:pPr>
    </w:p>
    <w:p w14:paraId="7E8518DD" w14:textId="77777777" w:rsidR="00532C38" w:rsidRPr="00233FB9" w:rsidRDefault="00532C38" w:rsidP="00BA61F3">
      <w:pPr>
        <w:pStyle w:val="Tekstpodstawowy3"/>
        <w:spacing w:after="0" w:line="276" w:lineRule="auto"/>
        <w:ind w:left="9639" w:hanging="2"/>
        <w:jc w:val="left"/>
        <w:rPr>
          <w:rFonts w:ascii="Arial Narrow" w:hAnsi="Arial Narrow" w:cs="Calibri"/>
          <w:i/>
          <w:iCs/>
          <w:sz w:val="22"/>
          <w:szCs w:val="22"/>
          <w:vertAlign w:val="superscript"/>
        </w:rPr>
      </w:pPr>
      <w:r w:rsidRPr="00233FB9">
        <w:rPr>
          <w:rFonts w:ascii="Arial Narrow" w:hAnsi="Arial Narrow" w:cs="Calibri"/>
          <w:i/>
          <w:iCs/>
          <w:sz w:val="22"/>
          <w:szCs w:val="22"/>
          <w:vertAlign w:val="superscript"/>
        </w:rPr>
        <w:t>UWAGA:</w:t>
      </w:r>
    </w:p>
    <w:p w14:paraId="2F08E23D" w14:textId="77777777" w:rsidR="00BA61F3" w:rsidRPr="00233FB9" w:rsidRDefault="00BA61F3" w:rsidP="0003236C">
      <w:pPr>
        <w:pStyle w:val="Tekstpodstawowy3"/>
        <w:spacing w:after="0"/>
        <w:ind w:left="9639" w:firstLine="5"/>
        <w:jc w:val="left"/>
        <w:rPr>
          <w:rFonts w:ascii="Arial Narrow" w:hAnsi="Arial Narrow" w:cs="Calibri"/>
          <w:i/>
          <w:iCs/>
          <w:sz w:val="22"/>
          <w:szCs w:val="22"/>
          <w:vertAlign w:val="superscript"/>
        </w:rPr>
      </w:pPr>
      <w:r w:rsidRPr="00233FB9">
        <w:rPr>
          <w:rFonts w:ascii="Arial Narrow" w:hAnsi="Arial Narrow" w:cs="Calibri"/>
          <w:i/>
          <w:iCs/>
          <w:sz w:val="22"/>
          <w:szCs w:val="22"/>
          <w:vertAlign w:val="superscript"/>
        </w:rPr>
        <w:t>Załącznik 5 podpisuje Wnioskodawca (jeżeli Wnioskodawcą jest osoba fizyczna prowadząca działalność gospodarczą niewypełniająca załącznika 4A)</w:t>
      </w:r>
    </w:p>
    <w:p w14:paraId="4198AB49" w14:textId="0DD80C94" w:rsidR="00532C38" w:rsidRPr="00A443FB" w:rsidRDefault="00BA61F3" w:rsidP="00A443FB">
      <w:pPr>
        <w:pStyle w:val="Tekstpodstawowy3"/>
        <w:spacing w:after="0"/>
        <w:ind w:left="9639" w:hanging="2"/>
        <w:jc w:val="left"/>
        <w:rPr>
          <w:rFonts w:ascii="Arial Narrow" w:hAnsi="Arial Narrow" w:cs="Calibri"/>
          <w:i/>
          <w:iCs/>
          <w:sz w:val="22"/>
          <w:szCs w:val="22"/>
          <w:vertAlign w:val="superscript"/>
        </w:rPr>
      </w:pPr>
      <w:r w:rsidRPr="00233FB9">
        <w:rPr>
          <w:rFonts w:ascii="Arial Narrow" w:hAnsi="Arial Narrow" w:cs="Calibri"/>
          <w:i/>
          <w:iCs/>
          <w:sz w:val="22"/>
          <w:szCs w:val="22"/>
          <w:vertAlign w:val="superscript"/>
        </w:rPr>
        <w:t>albo wspólnik/ udziałowiec/ akcjonariusz Wniosko</w:t>
      </w:r>
      <w:r w:rsidR="0003236C" w:rsidRPr="00233FB9">
        <w:rPr>
          <w:rFonts w:ascii="Arial Narrow" w:hAnsi="Arial Narrow" w:cs="Calibri"/>
          <w:i/>
          <w:iCs/>
          <w:sz w:val="22"/>
          <w:szCs w:val="22"/>
          <w:vertAlign w:val="superscript"/>
        </w:rPr>
        <w:t>dawcy wypełniają</w:t>
      </w:r>
      <w:r w:rsidR="00233FB9">
        <w:rPr>
          <w:rFonts w:ascii="Arial Narrow" w:hAnsi="Arial Narrow" w:cs="Calibri"/>
          <w:i/>
          <w:iCs/>
          <w:sz w:val="22"/>
          <w:szCs w:val="22"/>
          <w:vertAlign w:val="superscript"/>
        </w:rPr>
        <w:t>cy załącznik 4A.</w:t>
      </w:r>
    </w:p>
    <w:p w14:paraId="3E8C6F36" w14:textId="6B3AD6F7" w:rsidR="00B8016B" w:rsidRPr="00233FB9" w:rsidRDefault="00B8016B" w:rsidP="00A776FC">
      <w:pPr>
        <w:autoSpaceDE w:val="0"/>
        <w:autoSpaceDN w:val="0"/>
        <w:adjustRightInd w:val="0"/>
        <w:spacing w:line="276" w:lineRule="auto"/>
        <w:ind w:left="9204" w:firstLine="708"/>
        <w:jc w:val="right"/>
        <w:rPr>
          <w:rFonts w:ascii="Arial Narrow" w:hAnsi="Arial Narrow" w:cs="Calibri"/>
          <w:iCs/>
          <w:vertAlign w:val="superscript"/>
        </w:rPr>
      </w:pPr>
    </w:p>
    <w:p w14:paraId="6F18A914" w14:textId="77777777" w:rsidR="00B8016B" w:rsidRPr="00233FB9" w:rsidRDefault="00B8016B">
      <w:pPr>
        <w:jc w:val="left"/>
        <w:rPr>
          <w:rFonts w:ascii="Arial Narrow" w:hAnsi="Arial Narrow" w:cs="Calibri"/>
          <w:iCs/>
          <w:vertAlign w:val="superscript"/>
        </w:rPr>
      </w:pPr>
      <w:r w:rsidRPr="00233FB9">
        <w:rPr>
          <w:rFonts w:ascii="Arial Narrow" w:hAnsi="Arial Narrow" w:cs="Calibri"/>
          <w:iCs/>
          <w:vertAlign w:val="superscript"/>
        </w:rPr>
        <w:br w:type="page"/>
      </w:r>
    </w:p>
    <w:p w14:paraId="581A8D05" w14:textId="77777777" w:rsidR="00C22567" w:rsidRPr="00233FB9" w:rsidDel="00532C38" w:rsidRDefault="00C22567" w:rsidP="00A776FC">
      <w:pPr>
        <w:autoSpaceDE w:val="0"/>
        <w:autoSpaceDN w:val="0"/>
        <w:adjustRightInd w:val="0"/>
        <w:spacing w:line="276" w:lineRule="auto"/>
        <w:ind w:left="9204" w:firstLine="708"/>
        <w:jc w:val="right"/>
        <w:rPr>
          <w:del w:id="2" w:author="Anna Tomaszewska" w:date="2017-06-13T13:37:00Z"/>
          <w:rFonts w:ascii="Arial Narrow" w:hAnsi="Arial Narrow" w:cs="Calibri"/>
          <w:bCs/>
          <w:vertAlign w:val="superscript"/>
        </w:rPr>
        <w:sectPr w:rsidR="00C22567" w:rsidRPr="00233FB9" w:rsidDel="00532C38" w:rsidSect="00D87C76">
          <w:headerReference w:type="default" r:id="rId26"/>
          <w:footerReference w:type="default" r:id="rId27"/>
          <w:endnotePr>
            <w:numFmt w:val="decimal"/>
          </w:endnotePr>
          <w:pgSz w:w="16838" w:h="11906" w:orient="landscape"/>
          <w:pgMar w:top="1418" w:right="1418" w:bottom="1418" w:left="1418" w:header="708" w:footer="113" w:gutter="0"/>
          <w:cols w:space="708"/>
          <w:docGrid w:linePitch="360"/>
        </w:sectPr>
      </w:pPr>
    </w:p>
    <w:p w14:paraId="63F12A4B" w14:textId="77777777" w:rsidR="00046056" w:rsidRPr="0059349B" w:rsidRDefault="00046056" w:rsidP="00492341">
      <w:pPr>
        <w:spacing w:line="276" w:lineRule="auto"/>
        <w:rPr>
          <w:rFonts w:ascii="Arial Narrow" w:hAnsi="Arial Narrow" w:cs="Calibri"/>
          <w:color w:val="00B050"/>
        </w:rPr>
      </w:pPr>
    </w:p>
    <w:sectPr w:rsidR="00046056" w:rsidRPr="0059349B" w:rsidSect="00C3358F">
      <w:headerReference w:type="default" r:id="rId28"/>
      <w:footerReference w:type="default" r:id="rId29"/>
      <w:endnotePr>
        <w:numFmt w:val="decimal"/>
      </w:endnotePr>
      <w:pgSz w:w="11906" w:h="16838"/>
      <w:pgMar w:top="1418" w:right="1418" w:bottom="1418" w:left="1418"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DD3A3" w14:textId="77777777" w:rsidR="00234198" w:rsidRDefault="00234198" w:rsidP="00E551D9">
      <w:r>
        <w:separator/>
      </w:r>
    </w:p>
  </w:endnote>
  <w:endnote w:type="continuationSeparator" w:id="0">
    <w:p w14:paraId="0D5979B4" w14:textId="77777777" w:rsidR="00234198" w:rsidRDefault="00234198" w:rsidP="00E551D9">
      <w:r>
        <w:continuationSeparator/>
      </w:r>
    </w:p>
  </w:endnote>
  <w:endnote w:id="1">
    <w:p w14:paraId="71AFB851" w14:textId="77777777" w:rsidR="0003236C" w:rsidRPr="00495AD6" w:rsidRDefault="0003236C" w:rsidP="000D0634">
      <w:pPr>
        <w:pStyle w:val="Tekstpodstawowy"/>
        <w:ind w:left="142" w:hanging="142"/>
        <w:rPr>
          <w:rFonts w:ascii="Arial Narrow" w:hAnsi="Arial Narrow" w:cs="Calibri"/>
          <w:sz w:val="18"/>
          <w:szCs w:val="18"/>
          <w:lang w:val="pl-PL"/>
        </w:rPr>
      </w:pPr>
      <w:r w:rsidRPr="00495AD6">
        <w:rPr>
          <w:rStyle w:val="Odwoanieprzypisukocowego"/>
          <w:rFonts w:ascii="Arial Narrow" w:hAnsi="Arial Narrow"/>
          <w:sz w:val="18"/>
          <w:szCs w:val="18"/>
        </w:rPr>
        <w:endnoteRef/>
      </w:r>
      <w:r w:rsidRPr="00495AD6">
        <w:rPr>
          <w:rFonts w:ascii="Arial Narrow" w:hAnsi="Arial Narrow"/>
          <w:sz w:val="18"/>
          <w:szCs w:val="18"/>
          <w:lang w:val="pl-PL"/>
        </w:rPr>
        <w:t xml:space="preserve"> </w:t>
      </w:r>
      <w:r w:rsidRPr="00495AD6">
        <w:rPr>
          <w:rFonts w:ascii="Arial Narrow" w:hAnsi="Arial Narrow" w:cs="Calibri"/>
          <w:sz w:val="18"/>
          <w:szCs w:val="18"/>
          <w:lang w:val="pl-PL"/>
        </w:rPr>
        <w:t xml:space="preserve">Na kategorię </w:t>
      </w:r>
      <w:r w:rsidRPr="00495AD6">
        <w:rPr>
          <w:rFonts w:ascii="Arial Narrow" w:hAnsi="Arial Narrow" w:cs="Calibri"/>
          <w:b/>
          <w:bCs/>
          <w:sz w:val="18"/>
          <w:szCs w:val="18"/>
          <w:lang w:val="pl-PL"/>
        </w:rPr>
        <w:t>mikroprzedsiębiorstw</w:t>
      </w:r>
      <w:r w:rsidRPr="00495AD6">
        <w:rPr>
          <w:rFonts w:ascii="Arial Narrow" w:hAnsi="Arial Narrow" w:cs="Calibri"/>
          <w:sz w:val="18"/>
          <w:szCs w:val="18"/>
          <w:lang w:val="pl-PL"/>
        </w:rPr>
        <w:t xml:space="preserve"> oraz </w:t>
      </w:r>
      <w:r w:rsidRPr="00495AD6">
        <w:rPr>
          <w:rFonts w:ascii="Arial Narrow" w:hAnsi="Arial Narrow" w:cs="Calibri"/>
          <w:b/>
          <w:bCs/>
          <w:sz w:val="18"/>
          <w:szCs w:val="18"/>
          <w:lang w:val="pl-PL"/>
        </w:rPr>
        <w:t>małych</w:t>
      </w:r>
      <w:r w:rsidRPr="00495AD6">
        <w:rPr>
          <w:rFonts w:ascii="Arial Narrow" w:hAnsi="Arial Narrow" w:cs="Calibri"/>
          <w:sz w:val="18"/>
          <w:szCs w:val="18"/>
          <w:lang w:val="pl-PL"/>
        </w:rPr>
        <w:t xml:space="preserve"> i </w:t>
      </w:r>
      <w:r w:rsidRPr="00495AD6">
        <w:rPr>
          <w:rFonts w:ascii="Arial Narrow" w:hAnsi="Arial Narrow" w:cs="Calibri"/>
          <w:b/>
          <w:bCs/>
          <w:sz w:val="18"/>
          <w:szCs w:val="18"/>
          <w:lang w:val="pl-PL"/>
        </w:rPr>
        <w:t>średnich</w:t>
      </w:r>
      <w:r w:rsidRPr="00495AD6">
        <w:rPr>
          <w:rFonts w:ascii="Arial Narrow" w:hAnsi="Arial Narrow" w:cs="Calibri"/>
          <w:sz w:val="18"/>
          <w:szCs w:val="18"/>
          <w:lang w:val="pl-PL"/>
        </w:rPr>
        <w:t xml:space="preserve"> przedsiębiorstw </w:t>
      </w:r>
      <w:r w:rsidRPr="00495AD6">
        <w:rPr>
          <w:rFonts w:ascii="Arial Narrow" w:hAnsi="Arial Narrow" w:cs="Calibri"/>
          <w:b/>
          <w:bCs/>
          <w:sz w:val="18"/>
          <w:szCs w:val="18"/>
          <w:lang w:val="pl-PL"/>
        </w:rPr>
        <w:t xml:space="preserve">(MŚP) </w:t>
      </w:r>
      <w:r w:rsidRPr="00495AD6">
        <w:rPr>
          <w:rFonts w:ascii="Arial Narrow" w:hAnsi="Arial Narrow" w:cs="Calibri"/>
          <w:sz w:val="18"/>
          <w:szCs w:val="18"/>
          <w:lang w:val="pl-PL"/>
        </w:rPr>
        <w:t>składają się przedsiębiorstwa, które zatrudniają mniej niż 250 pracowników i których roczny obrót nie przekracza 50 milionów EUR lub całkowity bilans roczny nie przekracza 43 milionów EUR.</w:t>
      </w:r>
    </w:p>
    <w:p w14:paraId="7D3EEDEA" w14:textId="77777777" w:rsidR="0003236C" w:rsidRPr="00495AD6" w:rsidRDefault="0003236C" w:rsidP="000D0634">
      <w:pPr>
        <w:pStyle w:val="Tekstpodstawowy"/>
        <w:ind w:left="142"/>
        <w:rPr>
          <w:rFonts w:ascii="Arial Narrow" w:hAnsi="Arial Narrow" w:cs="Calibri"/>
          <w:sz w:val="18"/>
          <w:szCs w:val="18"/>
          <w:lang w:val="pl-PL"/>
        </w:rPr>
      </w:pPr>
      <w:r w:rsidRPr="00495AD6">
        <w:rPr>
          <w:rFonts w:ascii="Arial Narrow" w:hAnsi="Arial Narrow" w:cs="Calibri"/>
          <w:sz w:val="18"/>
          <w:szCs w:val="18"/>
          <w:lang w:val="pl-PL"/>
        </w:rPr>
        <w:t xml:space="preserve">W kategorii MŚP </w:t>
      </w:r>
      <w:r w:rsidRPr="00495AD6">
        <w:rPr>
          <w:rFonts w:ascii="Arial Narrow" w:hAnsi="Arial Narrow" w:cs="Calibri"/>
          <w:b/>
          <w:bCs/>
          <w:sz w:val="18"/>
          <w:szCs w:val="18"/>
          <w:lang w:val="pl-PL"/>
        </w:rPr>
        <w:t>mikroprzedsiębiorstwo</w:t>
      </w:r>
      <w:r w:rsidRPr="00495AD6">
        <w:rPr>
          <w:rFonts w:ascii="Arial Narrow" w:hAnsi="Arial Narrow" w:cs="Calibri"/>
          <w:sz w:val="18"/>
          <w:szCs w:val="18"/>
          <w:lang w:val="pl-PL"/>
        </w:rPr>
        <w:t xml:space="preserve"> definiuje się jako przedsiębiorstwo zatrudniające mniej niż 10 pracowników i którego roczny obrót lub całkowity bilans roczny nie przekracza 2 milionów EUR.</w:t>
      </w:r>
    </w:p>
    <w:p w14:paraId="723A18D3" w14:textId="77777777" w:rsidR="0003236C" w:rsidRPr="00495AD6" w:rsidRDefault="0003236C" w:rsidP="000D0634">
      <w:pPr>
        <w:pStyle w:val="Tekstpodstawowy"/>
        <w:ind w:left="142"/>
        <w:rPr>
          <w:rFonts w:ascii="Arial Narrow" w:hAnsi="Arial Narrow" w:cs="Calibri"/>
          <w:sz w:val="18"/>
          <w:szCs w:val="18"/>
          <w:lang w:val="pl-PL"/>
        </w:rPr>
      </w:pPr>
      <w:r w:rsidRPr="00495AD6">
        <w:rPr>
          <w:rFonts w:ascii="Arial Narrow" w:hAnsi="Arial Narrow" w:cs="Calibri"/>
          <w:sz w:val="18"/>
          <w:szCs w:val="18"/>
          <w:lang w:val="pl-PL"/>
        </w:rPr>
        <w:t xml:space="preserve">W kategorii MŚP </w:t>
      </w:r>
      <w:r w:rsidRPr="00495AD6">
        <w:rPr>
          <w:rFonts w:ascii="Arial Narrow" w:hAnsi="Arial Narrow" w:cs="Calibri"/>
          <w:b/>
          <w:sz w:val="18"/>
          <w:szCs w:val="18"/>
          <w:lang w:val="pl-PL"/>
        </w:rPr>
        <w:t xml:space="preserve">przedsiębiorstwo </w:t>
      </w:r>
      <w:r w:rsidRPr="00495AD6">
        <w:rPr>
          <w:rFonts w:ascii="Arial Narrow" w:hAnsi="Arial Narrow" w:cs="Calibri"/>
          <w:b/>
          <w:bCs/>
          <w:sz w:val="18"/>
          <w:szCs w:val="18"/>
          <w:lang w:val="pl-PL"/>
        </w:rPr>
        <w:t xml:space="preserve">małe </w:t>
      </w:r>
      <w:r w:rsidRPr="00495AD6">
        <w:rPr>
          <w:rFonts w:ascii="Arial Narrow" w:hAnsi="Arial Narrow" w:cs="Calibri"/>
          <w:sz w:val="18"/>
          <w:szCs w:val="18"/>
          <w:lang w:val="pl-PL"/>
        </w:rPr>
        <w:t>definiuje się jako przedsiębiorstwo zatrudniające mniej niż 50 pracowników i którego roczny obrót lub całkowity bilans roczny nie przekracza 10 milionów EUR.</w:t>
      </w:r>
    </w:p>
    <w:p w14:paraId="39D7495E" w14:textId="77777777" w:rsidR="0003236C" w:rsidRPr="00495AD6" w:rsidRDefault="0003236C" w:rsidP="000D0634">
      <w:pPr>
        <w:pStyle w:val="Tekstpodstawowy"/>
        <w:ind w:left="142"/>
        <w:rPr>
          <w:rFonts w:ascii="Arial Narrow" w:hAnsi="Arial Narrow" w:cs="Calibri"/>
          <w:sz w:val="18"/>
          <w:szCs w:val="18"/>
          <w:lang w:val="pl-PL"/>
        </w:rPr>
      </w:pPr>
      <w:r w:rsidRPr="00495AD6">
        <w:rPr>
          <w:rFonts w:ascii="Arial Narrow" w:hAnsi="Arial Narrow" w:cs="Calibri"/>
          <w:b/>
          <w:sz w:val="18"/>
          <w:szCs w:val="18"/>
          <w:lang w:val="pl-PL"/>
        </w:rPr>
        <w:t>UWAGA! Pozostawanie w układzie przedsiębiorstw partnerskich lub powiązanych wpływa na sposób ustalenia poziomu zatrudnienia oraz pułapów finansowych, od których uzależnia się  posiadanie bądź utratę statusu MSP.</w:t>
      </w:r>
    </w:p>
    <w:p w14:paraId="13267896" w14:textId="77777777" w:rsidR="0003236C" w:rsidRPr="00495AD6" w:rsidRDefault="0003236C" w:rsidP="000D0634">
      <w:pPr>
        <w:pStyle w:val="Tekstpodstawowy"/>
        <w:ind w:left="142"/>
        <w:rPr>
          <w:rFonts w:ascii="Arial Narrow" w:hAnsi="Arial Narrow" w:cs="Calibri"/>
          <w:sz w:val="18"/>
          <w:szCs w:val="18"/>
          <w:lang w:val="pl-PL"/>
        </w:rPr>
      </w:pPr>
      <w:r w:rsidRPr="00495AD6">
        <w:rPr>
          <w:rFonts w:ascii="Arial Narrow" w:hAnsi="Arial Narrow" w:cs="Calibri"/>
          <w:sz w:val="18"/>
          <w:szCs w:val="18"/>
          <w:lang w:val="pl-PL"/>
        </w:rPr>
        <w:t xml:space="preserve">W przypadku, gdy w dniu zamknięcia ksiąg rachunkowych wskaźniki danego przedsiębiorstwa przekraczają lub spadają poniżej progu zatrudnienia lub pułapu finansowego, uzyskanie lub utrata statusu MSP następuje </w:t>
      </w:r>
      <w:r w:rsidRPr="00495AD6">
        <w:rPr>
          <w:rFonts w:ascii="Arial Narrow" w:hAnsi="Arial Narrow" w:cs="Calibri"/>
          <w:b/>
          <w:sz w:val="18"/>
          <w:szCs w:val="18"/>
          <w:lang w:val="pl-PL"/>
        </w:rPr>
        <w:t>tylko wówczas gdy zjawisko to powtórzy się w ciągu dwóch następujących po sobie okresach obrachunkowych.</w:t>
      </w:r>
    </w:p>
    <w:p w14:paraId="45ECD960" w14:textId="77777777" w:rsidR="0003236C" w:rsidRPr="00495AD6" w:rsidRDefault="0003236C" w:rsidP="000D0634">
      <w:pPr>
        <w:pStyle w:val="Tekstpodstawowy"/>
        <w:widowControl w:val="0"/>
        <w:tabs>
          <w:tab w:val="left" w:pos="567"/>
          <w:tab w:val="left" w:pos="1134"/>
          <w:tab w:val="left" w:pos="1701"/>
          <w:tab w:val="left" w:pos="2268"/>
        </w:tabs>
        <w:rPr>
          <w:rFonts w:ascii="Arial Narrow" w:hAnsi="Arial Narrow" w:cs="Calibri"/>
          <w:sz w:val="18"/>
          <w:szCs w:val="18"/>
          <w:lang w:val="pl-PL"/>
        </w:rPr>
      </w:pPr>
      <w:r w:rsidRPr="00495AD6">
        <w:rPr>
          <w:rFonts w:ascii="Arial Narrow" w:hAnsi="Arial Narrow" w:cs="Calibri"/>
          <w:sz w:val="18"/>
          <w:szCs w:val="18"/>
          <w:lang w:val="pl-PL"/>
        </w:rPr>
        <w:t xml:space="preserve">   Powyższa zasada nie dotyczy sytuacji wynikających ze zmiany w strukturze właścicielskiej przedsiębiorstwa:</w:t>
      </w:r>
    </w:p>
    <w:p w14:paraId="2A5C0B46" w14:textId="77777777" w:rsidR="0003236C" w:rsidRPr="00495AD6" w:rsidRDefault="0003236C" w:rsidP="00684F9D">
      <w:pPr>
        <w:pStyle w:val="Tekstpodstawowy"/>
        <w:widowControl w:val="0"/>
        <w:numPr>
          <w:ilvl w:val="0"/>
          <w:numId w:val="1"/>
        </w:numPr>
        <w:tabs>
          <w:tab w:val="clear" w:pos="8789"/>
        </w:tabs>
        <w:rPr>
          <w:rFonts w:ascii="Arial Narrow" w:hAnsi="Arial Narrow" w:cs="Calibri"/>
          <w:sz w:val="18"/>
          <w:szCs w:val="18"/>
          <w:lang w:val="pl-PL"/>
        </w:rPr>
      </w:pPr>
      <w:r w:rsidRPr="00495AD6">
        <w:rPr>
          <w:rFonts w:ascii="Arial Narrow" w:hAnsi="Arial Narrow" w:cs="Calibri"/>
          <w:sz w:val="18"/>
          <w:szCs w:val="18"/>
          <w:lang w:val="pl-PL"/>
        </w:rPr>
        <w:t xml:space="preserve">przejęcia przedsiębiorstwa mającego status MSP przez przedsiębiorstwo duże i w związku z tym stanie się </w:t>
      </w:r>
      <w:r w:rsidRPr="00495AD6">
        <w:rPr>
          <w:rFonts w:ascii="Arial Narrow" w:hAnsi="Arial Narrow" w:cs="Calibri"/>
          <w:b/>
          <w:sz w:val="18"/>
          <w:szCs w:val="18"/>
          <w:lang w:val="pl-PL"/>
        </w:rPr>
        <w:t>przedsiębiorstwem powiązanym lub partnerskim</w:t>
      </w:r>
      <w:r w:rsidRPr="00495AD6">
        <w:rPr>
          <w:rFonts w:ascii="Arial Narrow" w:hAnsi="Arial Narrow" w:cs="Calibri"/>
          <w:sz w:val="18"/>
          <w:szCs w:val="18"/>
          <w:lang w:val="pl-PL"/>
        </w:rPr>
        <w:t xml:space="preserve">. </w:t>
      </w:r>
    </w:p>
    <w:p w14:paraId="28293647" w14:textId="77777777" w:rsidR="0003236C" w:rsidRPr="00495AD6" w:rsidRDefault="0003236C" w:rsidP="00684F9D">
      <w:pPr>
        <w:pStyle w:val="Tekstpodstawowy"/>
        <w:widowControl w:val="0"/>
        <w:numPr>
          <w:ilvl w:val="0"/>
          <w:numId w:val="1"/>
        </w:numPr>
        <w:tabs>
          <w:tab w:val="clear" w:pos="8789"/>
        </w:tabs>
        <w:rPr>
          <w:rFonts w:ascii="Arial Narrow" w:hAnsi="Arial Narrow" w:cs="Calibri"/>
          <w:sz w:val="18"/>
          <w:szCs w:val="18"/>
          <w:lang w:val="pl-PL"/>
        </w:rPr>
      </w:pPr>
      <w:r w:rsidRPr="00495AD6">
        <w:rPr>
          <w:rFonts w:ascii="Arial Narrow" w:hAnsi="Arial Narrow" w:cs="Calibri"/>
          <w:sz w:val="18"/>
          <w:szCs w:val="18"/>
          <w:lang w:val="pl-PL"/>
        </w:rPr>
        <w:t>utrata statusu mikro lub małego przedsiębiorstwa może mieć także miejsce w przypadku przejęcia pierwszego z nich przez małe lub średnie przedsiębiorstwo, a w przypadku drugiego z nich w wyniku przejęcia przez średnie przedsiębiorstwo.</w:t>
      </w:r>
    </w:p>
    <w:p w14:paraId="5013FDF6" w14:textId="77777777" w:rsidR="0003236C" w:rsidRPr="00495AD6" w:rsidRDefault="0003236C" w:rsidP="000D0634">
      <w:pPr>
        <w:pStyle w:val="Tekstpodstawowy"/>
        <w:widowControl w:val="0"/>
        <w:tabs>
          <w:tab w:val="clear" w:pos="8789"/>
        </w:tabs>
        <w:ind w:left="142"/>
        <w:rPr>
          <w:rFonts w:ascii="Arial Narrow" w:hAnsi="Arial Narrow" w:cs="Calibri"/>
          <w:sz w:val="18"/>
          <w:szCs w:val="18"/>
          <w:lang w:val="pl-PL"/>
        </w:rPr>
      </w:pPr>
      <w:r w:rsidRPr="00495AD6">
        <w:rPr>
          <w:rFonts w:ascii="Arial Narrow" w:hAnsi="Arial Narrow" w:cs="Calibri"/>
          <w:sz w:val="18"/>
          <w:szCs w:val="18"/>
          <w:lang w:val="pl-PL"/>
        </w:rPr>
        <w:t xml:space="preserve">W sytuacjach opisanych w pkt 1) i 2) </w:t>
      </w:r>
      <w:r w:rsidRPr="00495AD6">
        <w:rPr>
          <w:rFonts w:ascii="Arial Narrow" w:hAnsi="Arial Narrow" w:cs="Calibri"/>
          <w:b/>
          <w:sz w:val="18"/>
          <w:szCs w:val="18"/>
          <w:lang w:val="pl-PL"/>
        </w:rPr>
        <w:t>utrata statusu następuje w dniu przejęcia przedsiębiorstwa</w:t>
      </w:r>
      <w:r w:rsidRPr="00495AD6">
        <w:rPr>
          <w:rFonts w:ascii="Arial Narrow" w:hAnsi="Arial Narrow" w:cs="Calibri"/>
          <w:sz w:val="18"/>
          <w:szCs w:val="18"/>
          <w:lang w:val="pl-PL"/>
        </w:rPr>
        <w:t xml:space="preserve">. Mechanizm ten działa również </w:t>
      </w:r>
      <w:r w:rsidRPr="00495AD6">
        <w:rPr>
          <w:rFonts w:ascii="Arial Narrow" w:hAnsi="Arial Narrow" w:cs="Calibri"/>
          <w:sz w:val="18"/>
          <w:szCs w:val="18"/>
          <w:lang w:val="pl-PL"/>
        </w:rPr>
        <w:br/>
        <w:t>w przypadku sytuacji odwrotnej, tj. np. sprzedaży udziałów przez podmiot dominujący i zakończenia powiązań pomiędzy przedsiębiorstwami – w takim przypadku przedsiębiorstwo będzie mogło uzyskać/odzyskać status przedsiębiorstwa MŚP o ile dane tego przedsiębiorstwa mieszczą się w progach określonych dla danej kategorii przedsiębiorstwa.</w:t>
      </w:r>
    </w:p>
    <w:p w14:paraId="2A029ABD" w14:textId="77777777" w:rsidR="0003236C" w:rsidRPr="00495AD6" w:rsidRDefault="0003236C" w:rsidP="000D0634">
      <w:pPr>
        <w:pStyle w:val="Tekstpodstawowy"/>
        <w:widowControl w:val="0"/>
        <w:ind w:left="142"/>
        <w:rPr>
          <w:rFonts w:ascii="Arial Narrow" w:hAnsi="Arial Narrow" w:cs="Calibri"/>
          <w:sz w:val="18"/>
          <w:szCs w:val="18"/>
          <w:lang w:val="pl-PL"/>
        </w:rPr>
      </w:pPr>
      <w:r w:rsidRPr="00495AD6">
        <w:rPr>
          <w:rFonts w:ascii="Arial Narrow" w:hAnsi="Arial Narrow" w:cs="Calibri"/>
          <w:sz w:val="18"/>
          <w:szCs w:val="18"/>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Powyższe stanowisko podziela również UOKiK. </w:t>
      </w:r>
      <w:r w:rsidRPr="00495AD6">
        <w:rPr>
          <w:rFonts w:ascii="Arial Narrow" w:hAnsi="Arial Narrow" w:cs="Calibri"/>
          <w:b/>
          <w:sz w:val="18"/>
          <w:szCs w:val="18"/>
          <w:lang w:val="pl-PL"/>
        </w:rPr>
        <w:t>W swojej interpretacji z dnia 26 września 2011r. Komisja Europejska podkreśliła</w:t>
      </w:r>
      <w:r w:rsidRPr="00495AD6">
        <w:rPr>
          <w:rFonts w:ascii="Arial Narrow" w:hAnsi="Arial Narrow" w:cs="Calibri"/>
          <w:sz w:val="18"/>
          <w:szCs w:val="18"/>
          <w:lang w:val="pl-PL"/>
        </w:rPr>
        <w:t xml:space="preserve">, że „(..) artykuł 4 Załącznika do Zalecenia Komisji (WE) nr 361/2003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obrachunkowych. </w:t>
      </w:r>
    </w:p>
    <w:p w14:paraId="40F70C5E" w14:textId="77777777" w:rsidR="0003236C" w:rsidRPr="00495AD6" w:rsidRDefault="0003236C" w:rsidP="000D0634">
      <w:pPr>
        <w:pStyle w:val="Tekstpodstawowy"/>
        <w:widowControl w:val="0"/>
        <w:ind w:left="142"/>
        <w:rPr>
          <w:rFonts w:ascii="Arial Narrow" w:hAnsi="Arial Narrow" w:cs="Calibri"/>
          <w:sz w:val="18"/>
          <w:szCs w:val="18"/>
          <w:highlight w:val="yellow"/>
          <w:lang w:val="pl-PL"/>
        </w:rPr>
      </w:pPr>
      <w:r w:rsidRPr="00495AD6">
        <w:rPr>
          <w:rFonts w:ascii="Arial Narrow" w:hAnsi="Arial Narrow" w:cs="Calibri"/>
          <w:sz w:val="18"/>
          <w:szCs w:val="18"/>
          <w:lang w:val="pl-PL"/>
        </w:rPr>
        <w:t xml:space="preserve">Te postanowienia zostały wprowadzone aby zapewnić pewność prawną dla przedsiębiorstw, które są aktywne na wysoce niestabilnych rynkach. Jednocześnie celem Zalecenia Komisji (WE) nr 361/2003 jest identyfikacja prawdziwych MŚP. Jak wskazuje pkt 9 Preambuły Zalecenia,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art.3 załącznika nr I, w wyniku czego traci status MŚP, nie może </w:t>
      </w:r>
      <w:r w:rsidRPr="00495AD6">
        <w:rPr>
          <w:rFonts w:ascii="Arial Narrow" w:hAnsi="Arial Narrow" w:cs="Calibri"/>
          <w:sz w:val="18"/>
          <w:szCs w:val="18"/>
          <w:lang w:val="pl-PL"/>
        </w:rPr>
        <w:br/>
        <w:t xml:space="preserve">w dalszym ciągu przez okres dwóch następujących po sobie lat korzystać ze statusu MŚP na skutek zastosowania art. 4 ust.2 Załącznika nr I. Takie MŚP nie musi w dalszym ciągu stawiać czoła tym samym problemom (dostępności do środków finansowych, zasobów, technologii itd.), z którymi miało do czynienia przed przejęciem i w konsekwencji nie jest już prawdziwym MŚP w rozumieniu definicji MŚP.” </w:t>
      </w:r>
    </w:p>
    <w:p w14:paraId="60A24578" w14:textId="77777777" w:rsidR="0003236C" w:rsidRPr="00495AD6" w:rsidRDefault="0003236C" w:rsidP="000D0634">
      <w:pPr>
        <w:pStyle w:val="Tekstpodstawowy"/>
        <w:widowControl w:val="0"/>
        <w:tabs>
          <w:tab w:val="clear" w:pos="8789"/>
        </w:tabs>
        <w:ind w:left="142"/>
        <w:rPr>
          <w:rFonts w:ascii="Arial Narrow" w:hAnsi="Arial Narrow" w:cs="Calibri"/>
          <w:b/>
          <w:sz w:val="18"/>
          <w:szCs w:val="18"/>
          <w:lang w:val="pl-PL"/>
        </w:rPr>
      </w:pPr>
      <w:r w:rsidRPr="00495AD6">
        <w:rPr>
          <w:rFonts w:ascii="Arial Narrow" w:hAnsi="Arial Narrow" w:cs="Calibri"/>
          <w:b/>
          <w:sz w:val="18"/>
          <w:szCs w:val="18"/>
          <w:lang w:val="pl-PL"/>
        </w:rPr>
        <w:t>Powyższe podejście podkreślał także Urząd Ochrony konkurencji i Konsumentów, w korespondencji z KE</w:t>
      </w:r>
      <w:r w:rsidRPr="00495AD6">
        <w:rPr>
          <w:rFonts w:ascii="Arial Narrow" w:hAnsi="Arial Narrow" w:cs="Calibri"/>
          <w:sz w:val="18"/>
          <w:szCs w:val="18"/>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MSP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 </w:t>
      </w:r>
      <w:r w:rsidRPr="00495AD6">
        <w:rPr>
          <w:rFonts w:ascii="Arial Narrow" w:hAnsi="Arial Narrow" w:cs="Calibri"/>
          <w:b/>
          <w:bCs/>
          <w:sz w:val="18"/>
          <w:szCs w:val="18"/>
          <w:lang w:val="pl-PL"/>
        </w:rPr>
        <w:t>nowoutworzonych</w:t>
      </w:r>
      <w:r w:rsidRPr="00495AD6">
        <w:rPr>
          <w:rFonts w:ascii="Arial Narrow" w:hAnsi="Arial Narrow" w:cs="Calibri"/>
          <w:sz w:val="18"/>
          <w:szCs w:val="18"/>
          <w:lang w:val="pl-PL"/>
        </w:rPr>
        <w:t xml:space="preserve"> przedsiębiorstw, których księgi rachunkowe jeszcze nie zostały zamknięte dane, które mają zastosowanie pochodzą z oceny dokonanej w dobrej wierze zgodnie z zasadami najlepszej praktyki </w:t>
      </w:r>
      <w:r w:rsidRPr="00495AD6">
        <w:rPr>
          <w:rFonts w:ascii="Arial Narrow" w:hAnsi="Arial Narrow" w:cs="Calibri"/>
          <w:sz w:val="18"/>
          <w:szCs w:val="18"/>
          <w:lang w:val="pl-PL"/>
        </w:rPr>
        <w:br/>
        <w:t>w trakcie roku obrachunkowego.</w:t>
      </w:r>
    </w:p>
  </w:endnote>
  <w:endnote w:id="2">
    <w:p w14:paraId="4C4FE5D5" w14:textId="77777777" w:rsidR="0003236C" w:rsidRPr="00495AD6" w:rsidRDefault="0003236C" w:rsidP="000D0634">
      <w:pPr>
        <w:pStyle w:val="Tekstprzypisukocowego"/>
        <w:ind w:left="142" w:hanging="142"/>
        <w:jc w:val="both"/>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w:t>
      </w:r>
      <w:r w:rsidRPr="00495AD6">
        <w:rPr>
          <w:rFonts w:ascii="Arial Narrow" w:hAnsi="Arial Narrow"/>
          <w:b/>
          <w:sz w:val="18"/>
          <w:szCs w:val="18"/>
        </w:rPr>
        <w:t>Okres referencyjny:</w:t>
      </w:r>
      <w:r w:rsidRPr="00495AD6">
        <w:rPr>
          <w:rFonts w:ascii="Arial Narrow" w:hAnsi="Arial Narrow"/>
          <w:sz w:val="18"/>
          <w:szCs w:val="18"/>
        </w:rPr>
        <w:t xml:space="preserve">  Zgodnie z art. 4 ust.1 Załącznika nr 1 do Rozporządzenia Komisji (UE) Nr 651/2014  </w:t>
      </w:r>
      <w:r w:rsidRPr="00495AD6">
        <w:rPr>
          <w:rFonts w:ascii="Arial Narrow" w:hAnsi="Arial Narrow"/>
          <w:b/>
          <w:sz w:val="18"/>
          <w:szCs w:val="18"/>
        </w:rPr>
        <w:t>uznającego niektóre rodzaje pomocy za zgodne z rynkiem wewnętrznym w zastosowaniu art. 107 i 108</w:t>
      </w:r>
      <w:r w:rsidRPr="00495AD6">
        <w:rPr>
          <w:rFonts w:ascii="Arial Narrow" w:hAnsi="Arial Narrow"/>
          <w:sz w:val="18"/>
          <w:szCs w:val="18"/>
        </w:rPr>
        <w:t>.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30310308" w14:textId="77777777" w:rsidR="0003236C" w:rsidRPr="00495AD6" w:rsidRDefault="0003236C" w:rsidP="000D0634">
      <w:pPr>
        <w:pStyle w:val="Tekstprzypisukocowego"/>
        <w:ind w:left="142"/>
        <w:jc w:val="both"/>
        <w:rPr>
          <w:rFonts w:ascii="Arial Narrow" w:hAnsi="Arial Narrow"/>
          <w:sz w:val="18"/>
          <w:szCs w:val="18"/>
        </w:rPr>
      </w:pPr>
      <w:r w:rsidRPr="00495AD6">
        <w:rPr>
          <w:rFonts w:ascii="Arial Narrow" w:hAnsi="Arial Narrow"/>
          <w:sz w:val="18"/>
          <w:szCs w:val="18"/>
        </w:rPr>
        <w:t>Zgodnie z art.4 ust.3 ww. Załącznika nr 1 w przypadku nowo utworzonych przedsiębiorstw, których księgi rachunkowe nie zostały jeszcze zatwierdzone, odpowiednie dane pochodzą z szacunków dokonanych w dobrej wierze w trakcie roku obrotowego</w:t>
      </w:r>
      <w:r w:rsidRPr="00495AD6">
        <w:rPr>
          <w:rFonts w:ascii="Arial Narrow" w:hAnsi="Arial Narrow"/>
          <w:b/>
          <w:sz w:val="18"/>
          <w:szCs w:val="18"/>
        </w:rPr>
        <w:t>.</w:t>
      </w:r>
    </w:p>
  </w:endnote>
  <w:endnote w:id="3">
    <w:p w14:paraId="634E1DE6" w14:textId="77777777" w:rsidR="0003236C" w:rsidRPr="00495AD6" w:rsidRDefault="0003236C" w:rsidP="000D0634">
      <w:pPr>
        <w:pStyle w:val="Tekstpodstawowy"/>
        <w:widowControl w:val="0"/>
        <w:tabs>
          <w:tab w:val="left" w:pos="142"/>
          <w:tab w:val="left" w:pos="284"/>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cs="Calibri"/>
          <w:sz w:val="18"/>
          <w:szCs w:val="18"/>
        </w:rPr>
        <w:endnoteRef/>
      </w:r>
      <w:r w:rsidRPr="00495AD6">
        <w:rPr>
          <w:rFonts w:ascii="Arial Narrow" w:hAnsi="Arial Narrow" w:cs="Calibri"/>
          <w:sz w:val="18"/>
          <w:szCs w:val="18"/>
          <w:lang w:val="pl-PL"/>
        </w:rPr>
        <w:t xml:space="preserve">  W przypadku, gdy nastąpiła zmiana statusu przedsiębiorstwa należy krótko opisać przesłanki, które spowodowały utratę bądź uzyskanie statusu mikro, małego lub średniego przedsiębiorcy, lub przedsiębiorcy innego niż MSP. </w:t>
      </w:r>
    </w:p>
  </w:endnote>
  <w:endnote w:id="4">
    <w:p w14:paraId="46DDF225" w14:textId="77777777" w:rsidR="0003236C" w:rsidRPr="00495AD6" w:rsidRDefault="0003236C" w:rsidP="000D0634">
      <w:pPr>
        <w:rPr>
          <w:rFonts w:ascii="Arial Narrow" w:hAnsi="Arial Narrow"/>
          <w:b/>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w:t>
      </w:r>
      <w:r w:rsidRPr="00495AD6">
        <w:rPr>
          <w:rFonts w:ascii="Arial Narrow" w:hAnsi="Arial Narrow"/>
          <w:b/>
          <w:sz w:val="18"/>
          <w:szCs w:val="18"/>
        </w:rPr>
        <w:t>Przedsiębiorstwo samodzielne:</w:t>
      </w:r>
    </w:p>
    <w:p w14:paraId="4B9F5D5E" w14:textId="77777777" w:rsidR="0003236C" w:rsidRPr="00495AD6" w:rsidRDefault="0003236C" w:rsidP="00684F9D">
      <w:pPr>
        <w:pStyle w:val="Akapitzlist"/>
        <w:numPr>
          <w:ilvl w:val="0"/>
          <w:numId w:val="2"/>
        </w:numPr>
        <w:rPr>
          <w:rFonts w:ascii="Arial Narrow" w:hAnsi="Arial Narrow"/>
          <w:sz w:val="18"/>
          <w:szCs w:val="18"/>
        </w:rPr>
      </w:pPr>
      <w:r w:rsidRPr="00495AD6">
        <w:rPr>
          <w:rFonts w:ascii="Arial Narrow" w:hAnsi="Arial Narrow"/>
          <w:sz w:val="18"/>
          <w:szCs w:val="18"/>
        </w:rPr>
        <w:t>jest przedsiębiorstwem w pełni samodzielnym, tj. nie posiada udziałów w innych przedsiębiorstwach, a inne przedsiębiorstwa nie posiadają w nim udziałów;</w:t>
      </w:r>
    </w:p>
    <w:p w14:paraId="3BCDB684" w14:textId="77777777" w:rsidR="0003236C" w:rsidRPr="00495AD6" w:rsidRDefault="0003236C" w:rsidP="00684F9D">
      <w:pPr>
        <w:pStyle w:val="Akapitzlist"/>
        <w:numPr>
          <w:ilvl w:val="0"/>
          <w:numId w:val="2"/>
        </w:numPr>
        <w:rPr>
          <w:rFonts w:ascii="Arial Narrow" w:hAnsi="Arial Narrow"/>
          <w:sz w:val="18"/>
          <w:szCs w:val="18"/>
        </w:rPr>
      </w:pPr>
      <w:r w:rsidRPr="00495AD6">
        <w:rPr>
          <w:rFonts w:ascii="Arial Narrow" w:hAnsi="Arial Narrow"/>
          <w:sz w:val="18"/>
          <w:szCs w:val="18"/>
        </w:rPr>
        <w:t>posiada poniżej 25 % kapitału lub głosów (w zależności która z tych wielkości jest większa) w jednym lub kilku przedsiębiorstwach, a/lub inne przedsiębiorstwa posiadają poniżej 25% kapitału lub głosów (w zależności, która z tych wielkości jest większa) w tym przedsiębiorstwie.</w:t>
      </w:r>
    </w:p>
    <w:p w14:paraId="5DDFB7D9" w14:textId="77777777" w:rsidR="0003236C" w:rsidRPr="00495AD6" w:rsidRDefault="0003236C" w:rsidP="00684F9D">
      <w:pPr>
        <w:pStyle w:val="Akapitzlist"/>
        <w:numPr>
          <w:ilvl w:val="0"/>
          <w:numId w:val="2"/>
        </w:numPr>
        <w:rPr>
          <w:rFonts w:ascii="Arial Narrow" w:hAnsi="Arial Narrow"/>
          <w:sz w:val="18"/>
          <w:szCs w:val="18"/>
        </w:rPr>
      </w:pPr>
      <w:r w:rsidRPr="00495AD6">
        <w:rPr>
          <w:rFonts w:ascii="Arial Narrow" w:hAnsi="Arial Narrow"/>
          <w:sz w:val="18"/>
          <w:szCs w:val="18"/>
        </w:rPr>
        <w:t xml:space="preserve">jeśli przedsiębiorstwo jest samodzielne, to oznacza to, że nie jest ani przedsiębiorstwem partnerskim, ani przedsiębiorstwem powiązanym z innym przedsiębiorstwem. </w:t>
      </w:r>
    </w:p>
    <w:p w14:paraId="6A9CEE20" w14:textId="77777777" w:rsidR="0003236C" w:rsidRPr="00495AD6" w:rsidRDefault="0003236C" w:rsidP="000D0634">
      <w:pPr>
        <w:pStyle w:val="Akapitzlist"/>
        <w:rPr>
          <w:rFonts w:ascii="Arial Narrow" w:hAnsi="Arial Narrow"/>
          <w:sz w:val="18"/>
          <w:szCs w:val="18"/>
        </w:rPr>
      </w:pPr>
      <w:r w:rsidRPr="00495AD6">
        <w:rPr>
          <w:rFonts w:ascii="Arial Narrow" w:hAnsi="Arial Narrow"/>
          <w:b/>
          <w:sz w:val="18"/>
          <w:szCs w:val="18"/>
        </w:rPr>
        <w:t>Przedsiębiorstwo</w:t>
      </w:r>
      <w:r w:rsidRPr="00495AD6">
        <w:rPr>
          <w:rFonts w:ascii="Arial Narrow" w:hAnsi="Arial Narrow"/>
          <w:sz w:val="18"/>
          <w:szCs w:val="18"/>
        </w:rPr>
        <w:t xml:space="preserve"> może posiadać kilku inwestorów, z których każdy ma w nim poniżej 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495AD6">
        <w:rPr>
          <w:rFonts w:ascii="Arial Narrow" w:hAnsi="Arial Narrow"/>
          <w:sz w:val="18"/>
          <w:szCs w:val="18"/>
        </w:rPr>
        <w:br/>
        <w:t>w zależności od indywidualnej sytuacji.</w:t>
      </w:r>
    </w:p>
    <w:p w14:paraId="216829DA" w14:textId="77777777" w:rsidR="0003236C" w:rsidRPr="00495AD6" w:rsidRDefault="0003236C" w:rsidP="000D0634">
      <w:pPr>
        <w:pStyle w:val="Akapitzlist"/>
        <w:rPr>
          <w:rFonts w:ascii="Arial Narrow" w:hAnsi="Arial Narrow"/>
          <w:sz w:val="18"/>
          <w:szCs w:val="18"/>
        </w:rPr>
      </w:pPr>
      <w:r w:rsidRPr="00495AD6">
        <w:rPr>
          <w:rFonts w:ascii="Arial Narrow" w:hAnsi="Arial Narrow"/>
          <w:sz w:val="18"/>
          <w:szCs w:val="18"/>
        </w:rPr>
        <w:t>W przypadku przedsiębiorstwa samodzielnego podstawą do sprawdzenia, czy zachowuje ono progi i pułapy jest liczba osób zatrudnionych i dane finansowe zawarte w sprawozdaniach finansowych.</w:t>
      </w:r>
    </w:p>
    <w:p w14:paraId="341A5D13" w14:textId="77777777" w:rsidR="0003236C" w:rsidRPr="00495AD6" w:rsidRDefault="0003236C" w:rsidP="000D0634">
      <w:pPr>
        <w:pStyle w:val="Akapitzlist"/>
        <w:rPr>
          <w:rFonts w:ascii="Arial Narrow" w:hAnsi="Arial Narrow"/>
          <w:b/>
          <w:sz w:val="18"/>
          <w:szCs w:val="18"/>
        </w:rPr>
      </w:pPr>
      <w:r w:rsidRPr="00495AD6">
        <w:rPr>
          <w:rFonts w:ascii="Arial Narrow" w:hAnsi="Arial Narrow"/>
          <w:b/>
          <w:sz w:val="18"/>
          <w:szCs w:val="18"/>
        </w:rPr>
        <w:t>WYJĄTKI:</w:t>
      </w:r>
    </w:p>
    <w:p w14:paraId="72716350" w14:textId="77777777" w:rsidR="0003236C" w:rsidRPr="00495AD6" w:rsidRDefault="0003236C" w:rsidP="000D0634">
      <w:pPr>
        <w:pStyle w:val="Akapitzlist"/>
        <w:rPr>
          <w:rFonts w:ascii="Arial Narrow" w:hAnsi="Arial Narrow"/>
          <w:sz w:val="18"/>
          <w:szCs w:val="18"/>
        </w:rPr>
      </w:pPr>
      <w:r w:rsidRPr="00495AD6">
        <w:rPr>
          <w:rFonts w:ascii="Arial Narrow" w:hAnsi="Arial Narrow"/>
          <w:sz w:val="18"/>
          <w:szCs w:val="18"/>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 indywidualnie ani wspólnie, z danym przedsiębiorstwem:</w:t>
      </w:r>
    </w:p>
    <w:p w14:paraId="02FBE3DC" w14:textId="77777777" w:rsidR="0003236C" w:rsidRPr="00495AD6" w:rsidRDefault="0003236C" w:rsidP="00684F9D">
      <w:pPr>
        <w:pStyle w:val="Akapitzlist"/>
        <w:numPr>
          <w:ilvl w:val="0"/>
          <w:numId w:val="7"/>
        </w:numPr>
        <w:rPr>
          <w:rFonts w:ascii="Arial Narrow" w:hAnsi="Arial Narrow"/>
          <w:sz w:val="18"/>
          <w:szCs w:val="18"/>
        </w:rPr>
      </w:pPr>
      <w:r w:rsidRPr="00495AD6">
        <w:rPr>
          <w:rFonts w:ascii="Arial Narrow" w:hAnsi="Arial Narrow"/>
          <w:sz w:val="18"/>
          <w:szCs w:val="18"/>
        </w:rPr>
        <w:t xml:space="preserve">publiczne korporacje inwestycyjne, spółki venture </w:t>
      </w:r>
      <w:r w:rsidRPr="00495AD6">
        <w:rPr>
          <w:rFonts w:ascii="Arial Narrow" w:hAnsi="Arial Narrow"/>
          <w:sz w:val="18"/>
          <w:szCs w:val="18"/>
        </w:rPr>
        <w:t>capital, osoby fizyczne lub grupy osób fizycznych prowadzące regularną działalność inwestycyjną w oparciu o venture capital, które inwestują w firmy nienotowane na giełdzie (tzw. "anioły biznesu"), pod warunkiem że całkowita kwota inwestycji tych inwestorów w jedno przedsiębiorstwo nie przekroczy 1.250.000 EUR;</w:t>
      </w:r>
    </w:p>
    <w:p w14:paraId="146122B3" w14:textId="77777777" w:rsidR="0003236C" w:rsidRPr="00495AD6" w:rsidRDefault="0003236C" w:rsidP="00684F9D">
      <w:pPr>
        <w:pStyle w:val="Akapitzlist"/>
        <w:numPr>
          <w:ilvl w:val="0"/>
          <w:numId w:val="7"/>
        </w:numPr>
        <w:rPr>
          <w:rFonts w:ascii="Arial Narrow" w:hAnsi="Arial Narrow"/>
          <w:sz w:val="18"/>
          <w:szCs w:val="18"/>
        </w:rPr>
      </w:pPr>
      <w:r w:rsidRPr="00495AD6">
        <w:rPr>
          <w:rFonts w:ascii="Arial Narrow" w:hAnsi="Arial Narrow"/>
          <w:sz w:val="18"/>
          <w:szCs w:val="18"/>
        </w:rPr>
        <w:t>uczelnie wyższe lub ośrodki badawcze nienastawione na zysk;</w:t>
      </w:r>
    </w:p>
    <w:p w14:paraId="6D7CF436" w14:textId="77777777" w:rsidR="0003236C" w:rsidRPr="00495AD6" w:rsidRDefault="0003236C" w:rsidP="00684F9D">
      <w:pPr>
        <w:pStyle w:val="Akapitzlist"/>
        <w:numPr>
          <w:ilvl w:val="0"/>
          <w:numId w:val="7"/>
        </w:numPr>
        <w:rPr>
          <w:rFonts w:ascii="Arial Narrow" w:hAnsi="Arial Narrow"/>
          <w:sz w:val="18"/>
          <w:szCs w:val="18"/>
        </w:rPr>
      </w:pPr>
      <w:r w:rsidRPr="00495AD6">
        <w:rPr>
          <w:rFonts w:ascii="Arial Narrow" w:hAnsi="Arial Narrow"/>
          <w:sz w:val="18"/>
          <w:szCs w:val="18"/>
        </w:rPr>
        <w:t>inwestorzy instytucjonalni, w tym fundusze rozwoju regionalnego;</w:t>
      </w:r>
    </w:p>
    <w:p w14:paraId="6DB19B86" w14:textId="77777777" w:rsidR="0003236C" w:rsidRPr="00495AD6" w:rsidRDefault="0003236C" w:rsidP="00684F9D">
      <w:pPr>
        <w:pStyle w:val="Akapitzlist"/>
        <w:numPr>
          <w:ilvl w:val="0"/>
          <w:numId w:val="7"/>
        </w:numPr>
        <w:rPr>
          <w:rFonts w:ascii="Arial Narrow" w:hAnsi="Arial Narrow"/>
          <w:sz w:val="18"/>
          <w:szCs w:val="18"/>
        </w:rPr>
      </w:pPr>
      <w:r w:rsidRPr="00495AD6">
        <w:rPr>
          <w:rFonts w:ascii="Arial Narrow" w:hAnsi="Arial Narrow"/>
          <w:sz w:val="18"/>
          <w:szCs w:val="18"/>
        </w:rPr>
        <w:t>niezależne władze lokalne z rocznym budżetem poniżej 10 milionów EUR oraz liczbą mieszkańców poniżej 5 000.</w:t>
      </w:r>
    </w:p>
    <w:p w14:paraId="51A850B3" w14:textId="77777777" w:rsidR="0003236C" w:rsidRPr="00495AD6" w:rsidRDefault="0003236C" w:rsidP="000D0634">
      <w:pPr>
        <w:pStyle w:val="Akapitzlist"/>
        <w:tabs>
          <w:tab w:val="left" w:pos="709"/>
        </w:tabs>
        <w:ind w:left="709"/>
        <w:rPr>
          <w:rFonts w:ascii="Arial Narrow" w:hAnsi="Arial Narrow" w:cs="Arial"/>
          <w:sz w:val="18"/>
          <w:szCs w:val="18"/>
        </w:rPr>
      </w:pPr>
      <w:r w:rsidRPr="00495AD6">
        <w:rPr>
          <w:rFonts w:ascii="Arial Narrow" w:hAnsi="Arial Narrow" w:cs="Arial"/>
          <w:sz w:val="18"/>
          <w:szCs w:val="18"/>
        </w:rPr>
        <w:t xml:space="preserve">Zakłada się, że wpływ dominujący nie istnieje, jeżeli ww. inwestorzy nie angażują się bezpośrednio lub pośrednio w zarządzanie danym przedsiębiorstwem, bez uszczerbku dla ich praw jako udziałowców/ akcjonariuszy. </w:t>
      </w:r>
      <w:r w:rsidRPr="00495AD6">
        <w:rPr>
          <w:rFonts w:ascii="Arial Narrow" w:hAnsi="Arial Narrow"/>
          <w:sz w:val="18"/>
          <w:szCs w:val="18"/>
        </w:rPr>
        <w:t xml:space="preserve">Można pozostać </w:t>
      </w:r>
      <w:r w:rsidRPr="00495AD6">
        <w:rPr>
          <w:rFonts w:ascii="Arial Narrow" w:hAnsi="Arial Narrow"/>
          <w:b/>
          <w:sz w:val="18"/>
          <w:szCs w:val="18"/>
        </w:rPr>
        <w:t>przedsiębiorstwem samodzielnym</w:t>
      </w:r>
      <w:r w:rsidRPr="00495AD6">
        <w:rPr>
          <w:rFonts w:ascii="Arial Narrow" w:hAnsi="Arial Narrow"/>
          <w:sz w:val="18"/>
          <w:szCs w:val="18"/>
        </w:rPr>
        <w:t xml:space="preserve"> posiadając jednego lub więcej z wymienionych powyżej inwestorów. Każdy z nich może posiadać</w:t>
      </w:r>
      <w:r w:rsidRPr="00495AD6">
        <w:rPr>
          <w:rFonts w:ascii="Arial Narrow" w:hAnsi="Arial Narrow"/>
          <w:b/>
          <w:sz w:val="18"/>
          <w:szCs w:val="18"/>
        </w:rPr>
        <w:t xml:space="preserve"> nie więcej niż 50% udziałów w przedsiębiorstwie, pod warunkiem że inwestorzy ci nie są ze sobą powiązani.</w:t>
      </w:r>
    </w:p>
    <w:p w14:paraId="412CC7F5" w14:textId="77777777" w:rsidR="0003236C" w:rsidRPr="00495AD6" w:rsidRDefault="0003236C" w:rsidP="00B01AB9">
      <w:pPr>
        <w:pStyle w:val="Akapitzlist"/>
        <w:tabs>
          <w:tab w:val="left" w:pos="709"/>
        </w:tabs>
        <w:ind w:left="709"/>
        <w:rPr>
          <w:rFonts w:ascii="Arial Narrow" w:hAnsi="Arial Narrow" w:cs="Arial"/>
          <w:sz w:val="18"/>
          <w:szCs w:val="18"/>
        </w:rPr>
      </w:pPr>
      <w:r w:rsidRPr="00495AD6">
        <w:rPr>
          <w:rFonts w:ascii="Arial Narrow" w:hAnsi="Arial Narrow" w:cs="Arial"/>
          <w:sz w:val="18"/>
          <w:szCs w:val="18"/>
        </w:rPr>
        <w:t xml:space="preserve">Poza przypadkami określonymi w art.3 ust. 2 Załącznika nr 1 akapit drugi Rozporządzenia Komisji (UE) nr 651/2014 przedsiębiorstwa nie można uznać za małe lub średnie przedsiębiorstwo, jeżeli 25 % lub więcej kapitału lub praw głosu kontroluje bezpośrednio lub pośrednio, wspólnie lub indywidualnie, co najmniej jeden organ publiczny. </w:t>
      </w:r>
    </w:p>
  </w:endnote>
  <w:endnote w:id="5">
    <w:p w14:paraId="6DFFCF2D" w14:textId="77777777" w:rsidR="0003236C" w:rsidRPr="00495AD6" w:rsidRDefault="0003236C" w:rsidP="000D0634">
      <w:pPr>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w:t>
      </w:r>
      <w:r w:rsidRPr="00495AD6">
        <w:rPr>
          <w:rFonts w:ascii="Arial Narrow" w:hAnsi="Arial Narrow"/>
          <w:b/>
          <w:sz w:val="18"/>
          <w:szCs w:val="18"/>
        </w:rPr>
        <w:t>Przedsiębiorstwo partnerskie</w:t>
      </w:r>
      <w:r w:rsidRPr="00495AD6">
        <w:rPr>
          <w:rFonts w:ascii="Arial Narrow" w:hAnsi="Arial Narrow"/>
          <w:sz w:val="18"/>
          <w:szCs w:val="18"/>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09BBF500" w14:textId="77777777" w:rsidR="0003236C" w:rsidRPr="00495AD6" w:rsidRDefault="0003236C" w:rsidP="00684F9D">
      <w:pPr>
        <w:numPr>
          <w:ilvl w:val="0"/>
          <w:numId w:val="8"/>
        </w:numPr>
        <w:rPr>
          <w:rFonts w:ascii="Arial Narrow" w:hAnsi="Arial Narrow"/>
          <w:sz w:val="18"/>
          <w:szCs w:val="18"/>
        </w:rPr>
      </w:pPr>
      <w:r w:rsidRPr="00495AD6">
        <w:rPr>
          <w:rFonts w:ascii="Arial Narrow" w:hAnsi="Arial Narrow"/>
          <w:sz w:val="18"/>
          <w:szCs w:val="18"/>
        </w:rPr>
        <w:t xml:space="preserve">przedsiębiorstwo działające na rynku wyższego szczebla (typu </w:t>
      </w:r>
      <w:r w:rsidRPr="00495AD6">
        <w:rPr>
          <w:rFonts w:ascii="Arial Narrow" w:hAnsi="Arial Narrow"/>
          <w:sz w:val="18"/>
          <w:szCs w:val="18"/>
        </w:rPr>
        <w:t>upstream) posiada, samodzielnie lub wspólnie z co najmniej jednym przedsiębiorstwem powiązanym w rozumieniu ust. 3, co najmniej 25 % kapitału innego przedsiębiorstwa działającego na rynku niższego szczebla (typu downstream) lub praw głosu w takim przedsiębiorstwie.</w:t>
      </w:r>
    </w:p>
  </w:endnote>
  <w:endnote w:id="6">
    <w:p w14:paraId="0AB2BA06" w14:textId="77777777" w:rsidR="0003236C" w:rsidRPr="00495AD6" w:rsidRDefault="0003236C" w:rsidP="000D0634">
      <w:pPr>
        <w:pStyle w:val="Tekstprzypisukocowego"/>
        <w:jc w:val="both"/>
        <w:rPr>
          <w:rFonts w:ascii="Arial Narrow" w:hAnsi="Arial Narrow" w:cs="Calibri"/>
          <w:b/>
          <w:sz w:val="18"/>
          <w:szCs w:val="18"/>
        </w:rPr>
      </w:pPr>
      <w:r w:rsidRPr="00495AD6">
        <w:rPr>
          <w:rStyle w:val="Odwoanieprzypisukocowego"/>
          <w:rFonts w:ascii="Arial Narrow" w:hAnsi="Arial Narrow" w:cs="Calibri"/>
          <w:sz w:val="18"/>
          <w:szCs w:val="18"/>
        </w:rPr>
        <w:endnoteRef/>
      </w:r>
      <w:r w:rsidRPr="00495AD6">
        <w:rPr>
          <w:rFonts w:ascii="Arial Narrow" w:hAnsi="Arial Narrow" w:cs="Calibri"/>
          <w:sz w:val="18"/>
          <w:szCs w:val="18"/>
        </w:rPr>
        <w:t xml:space="preserve"> </w:t>
      </w:r>
      <w:r w:rsidRPr="00495AD6">
        <w:rPr>
          <w:rFonts w:ascii="Arial Narrow" w:hAnsi="Arial Narrow" w:cs="Calibri"/>
          <w:b/>
          <w:sz w:val="18"/>
          <w:szCs w:val="18"/>
        </w:rPr>
        <w:t xml:space="preserve">Przedsiębiorstwa powiązane </w:t>
      </w:r>
      <w:r w:rsidRPr="00495AD6">
        <w:rPr>
          <w:rFonts w:ascii="Arial Narrow" w:hAnsi="Arial Narrow" w:cs="Calibri"/>
          <w:sz w:val="18"/>
          <w:szCs w:val="18"/>
        </w:rPr>
        <w:t>oznaczają przedsiębiorstwa, które pozostają w jednym z poniższych związków:</w:t>
      </w:r>
    </w:p>
    <w:p w14:paraId="0597346D" w14:textId="77777777" w:rsidR="0003236C" w:rsidRPr="00495AD6" w:rsidRDefault="0003236C" w:rsidP="00684F9D">
      <w:pPr>
        <w:pStyle w:val="Tekstprzypisukocowego"/>
        <w:numPr>
          <w:ilvl w:val="0"/>
          <w:numId w:val="8"/>
        </w:numPr>
        <w:jc w:val="both"/>
        <w:rPr>
          <w:rFonts w:ascii="Arial Narrow" w:hAnsi="Arial Narrow" w:cs="Calibri"/>
          <w:b/>
          <w:sz w:val="18"/>
          <w:szCs w:val="18"/>
        </w:rPr>
      </w:pPr>
      <w:r w:rsidRPr="00495AD6">
        <w:rPr>
          <w:rFonts w:ascii="Arial Narrow" w:hAnsi="Arial Narrow" w:cs="Calibri"/>
          <w:sz w:val="18"/>
          <w:szCs w:val="18"/>
        </w:rPr>
        <w:t>przedsiębiorstwo ma większość praw głosu w innym przedsiębiorstwie w roli udziałowca/akcjonariusza lub członka;</w:t>
      </w:r>
    </w:p>
    <w:p w14:paraId="14C2EE93" w14:textId="77777777" w:rsidR="0003236C" w:rsidRPr="00495AD6" w:rsidRDefault="0003236C" w:rsidP="00684F9D">
      <w:pPr>
        <w:pStyle w:val="Tekstprzypisukocowego"/>
        <w:numPr>
          <w:ilvl w:val="0"/>
          <w:numId w:val="8"/>
        </w:numPr>
        <w:jc w:val="both"/>
        <w:rPr>
          <w:rFonts w:ascii="Arial Narrow" w:hAnsi="Arial Narrow" w:cs="Calibri"/>
          <w:b/>
          <w:sz w:val="18"/>
          <w:szCs w:val="18"/>
        </w:rPr>
      </w:pPr>
      <w:r w:rsidRPr="00495AD6">
        <w:rPr>
          <w:rFonts w:ascii="Arial Narrow" w:hAnsi="Arial Narrow" w:cs="Calibri"/>
          <w:sz w:val="18"/>
          <w:szCs w:val="18"/>
        </w:rPr>
        <w:t>przedsiębiorstwo ma prawo wyznaczyć lub odwołać większość członków organu administracyjnego, zarządzającego lub nadzorczego innego przedsiębiorstwa;</w:t>
      </w:r>
    </w:p>
    <w:p w14:paraId="154740FE" w14:textId="77777777" w:rsidR="0003236C" w:rsidRPr="00495AD6" w:rsidRDefault="0003236C" w:rsidP="00684F9D">
      <w:pPr>
        <w:pStyle w:val="Tekstprzypisukocowego"/>
        <w:numPr>
          <w:ilvl w:val="0"/>
          <w:numId w:val="8"/>
        </w:numPr>
        <w:jc w:val="both"/>
        <w:rPr>
          <w:rFonts w:ascii="Arial Narrow" w:hAnsi="Arial Narrow" w:cs="Calibri"/>
          <w:b/>
          <w:sz w:val="18"/>
          <w:szCs w:val="18"/>
        </w:rPr>
      </w:pPr>
      <w:r w:rsidRPr="00495AD6">
        <w:rPr>
          <w:rFonts w:ascii="Arial Narrow" w:hAnsi="Arial Narrow" w:cs="Calibri"/>
          <w:sz w:val="18"/>
          <w:szCs w:val="18"/>
        </w:rPr>
        <w:t xml:space="preserve">przedsiębiorstwo ma prawo wywierać </w:t>
      </w:r>
      <w:r w:rsidRPr="00495AD6">
        <w:rPr>
          <w:rFonts w:ascii="Arial Narrow" w:hAnsi="Arial Narrow" w:cs="Calibri"/>
          <w:b/>
          <w:sz w:val="18"/>
          <w:szCs w:val="18"/>
        </w:rPr>
        <w:t>dominujący wpływ</w:t>
      </w:r>
      <w:r w:rsidRPr="00495AD6">
        <w:rPr>
          <w:rFonts w:ascii="Arial Narrow" w:hAnsi="Arial Narrow" w:cs="Calibri"/>
          <w:sz w:val="18"/>
          <w:szCs w:val="18"/>
        </w:rPr>
        <w:t xml:space="preserve"> na inne przedsiębiorstwo na podstawie umowy zawartej z tym przedsiębiorstwem lub postanowień w jego statucie lub umowie spółki;</w:t>
      </w:r>
    </w:p>
    <w:p w14:paraId="6994FD9A" w14:textId="77777777" w:rsidR="0003236C" w:rsidRPr="00495AD6" w:rsidRDefault="0003236C" w:rsidP="00684F9D">
      <w:pPr>
        <w:pStyle w:val="Tekstprzypisukocowego"/>
        <w:numPr>
          <w:ilvl w:val="0"/>
          <w:numId w:val="8"/>
        </w:numPr>
        <w:jc w:val="both"/>
        <w:rPr>
          <w:rFonts w:ascii="Arial Narrow" w:hAnsi="Arial Narrow" w:cs="Calibri"/>
          <w:b/>
          <w:sz w:val="18"/>
          <w:szCs w:val="18"/>
        </w:rPr>
      </w:pPr>
      <w:r w:rsidRPr="00495AD6">
        <w:rPr>
          <w:rFonts w:ascii="Arial Narrow" w:hAnsi="Arial Narrow" w:cs="Calibri"/>
          <w:sz w:val="18"/>
          <w:szCs w:val="18"/>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3D1F908" w14:textId="77777777" w:rsidR="0003236C" w:rsidRPr="00495AD6" w:rsidRDefault="0003236C" w:rsidP="000D0634">
      <w:pPr>
        <w:pStyle w:val="Tekstprzypisukocowego"/>
        <w:ind w:left="142"/>
        <w:jc w:val="both"/>
        <w:rPr>
          <w:rFonts w:ascii="Arial Narrow" w:hAnsi="Arial Narrow" w:cs="Calibri"/>
          <w:b/>
          <w:sz w:val="18"/>
          <w:szCs w:val="18"/>
        </w:rPr>
      </w:pPr>
      <w:r w:rsidRPr="00495AD6">
        <w:rPr>
          <w:rFonts w:ascii="Arial Narrow" w:hAnsi="Arial Narrow" w:cs="Calibri"/>
          <w:sz w:val="18"/>
          <w:szCs w:val="18"/>
        </w:rPr>
        <w:t xml:space="preserve">Przedsiębiorstwa, które pozostają w jednym </w:t>
      </w:r>
      <w:r w:rsidRPr="00495AD6">
        <w:rPr>
          <w:rFonts w:ascii="Arial Narrow" w:hAnsi="Arial Narrow" w:cs="Calibri"/>
          <w:b/>
          <w:sz w:val="18"/>
          <w:szCs w:val="18"/>
        </w:rPr>
        <w:t xml:space="preserve">ze związków opisanych w akapicie pierwszym za pośrednictwem co najmniej jednego przedsiębiorstwa, lub jednego z inwestorów, o których mowa w art.3 ust. 2 akapit drugi załącznika nr I do </w:t>
      </w:r>
      <w:r w:rsidRPr="00495AD6">
        <w:rPr>
          <w:rFonts w:ascii="Arial Narrow" w:hAnsi="Arial Narrow" w:cs="Calibri"/>
          <w:sz w:val="18"/>
          <w:szCs w:val="18"/>
        </w:rPr>
        <w:t>Rozporządzenia Komisji (UE) nr 651/2014</w:t>
      </w:r>
      <w:r w:rsidRPr="00495AD6">
        <w:rPr>
          <w:rFonts w:ascii="Arial Narrow" w:hAnsi="Arial Narrow" w:cs="Calibri"/>
          <w:b/>
          <w:sz w:val="18"/>
          <w:szCs w:val="18"/>
        </w:rPr>
        <w:t>, również uznaje się za powiązane.</w:t>
      </w:r>
    </w:p>
    <w:p w14:paraId="794B5396"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sz w:val="18"/>
          <w:szCs w:val="18"/>
        </w:rPr>
        <w:t xml:space="preserve">Przedsiębiorstwa pozostające w jednym z takich związków za pośrednictwem osoby fizycznej lub grupy osób fizycznych działających wspólnie </w:t>
      </w:r>
      <w:r w:rsidRPr="00495AD6">
        <w:rPr>
          <w:rFonts w:ascii="Arial Narrow" w:hAnsi="Arial Narrow" w:cs="Calibri"/>
          <w:b/>
          <w:sz w:val="18"/>
          <w:szCs w:val="18"/>
        </w:rPr>
        <w:t>również uznaje się za przedsiębiorstwa powiązane, jeżeli</w:t>
      </w:r>
      <w:r w:rsidRPr="00495AD6">
        <w:rPr>
          <w:rFonts w:ascii="Arial Narrow" w:hAnsi="Arial Narrow" w:cs="Calibri"/>
          <w:sz w:val="18"/>
          <w:szCs w:val="18"/>
        </w:rPr>
        <w:t xml:space="preserve"> prowadzą one swoją działalność lub część działalności na tym samym rynku właściwym lub rynkach pokrewnych.</w:t>
      </w:r>
    </w:p>
    <w:p w14:paraId="59D29DB9"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sz w:val="18"/>
          <w:szCs w:val="18"/>
        </w:rPr>
        <w:t>Za</w:t>
      </w:r>
      <w:r w:rsidRPr="00495AD6">
        <w:rPr>
          <w:rFonts w:ascii="Arial Narrow" w:hAnsi="Arial Narrow" w:cs="Calibri"/>
          <w:b/>
          <w:sz w:val="18"/>
          <w:szCs w:val="18"/>
        </w:rPr>
        <w:t xml:space="preserve"> "rynek pokrewny" </w:t>
      </w:r>
      <w:r w:rsidRPr="00495AD6">
        <w:rPr>
          <w:rFonts w:ascii="Arial Narrow" w:hAnsi="Arial Narrow" w:cs="Calibri"/>
          <w:sz w:val="18"/>
          <w:szCs w:val="18"/>
        </w:rPr>
        <w:t>uważa się rynek dla danego produktu lub usługi znajdujący się bezpośrednio na wyższym lub niższym szczeblu rynku w stosunku do rynku właściwego.</w:t>
      </w:r>
    </w:p>
    <w:p w14:paraId="7FF9A256"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sz w:val="18"/>
          <w:szCs w:val="18"/>
        </w:rPr>
        <w:t xml:space="preserve">Zakłada się, że wpływ </w:t>
      </w:r>
      <w:r w:rsidRPr="00495AD6">
        <w:rPr>
          <w:rFonts w:ascii="Arial Narrow" w:hAnsi="Arial Narrow" w:cs="Calibri"/>
          <w:b/>
          <w:sz w:val="18"/>
          <w:szCs w:val="18"/>
        </w:rPr>
        <w:t>dominujący nie istnieje</w:t>
      </w:r>
      <w:r w:rsidRPr="00495AD6">
        <w:rPr>
          <w:rFonts w:ascii="Arial Narrow" w:hAnsi="Arial Narrow" w:cs="Calibri"/>
          <w:sz w:val="18"/>
          <w:szCs w:val="18"/>
        </w:rPr>
        <w:t>, jeżeli inwestorzy wymienieni w art. 3 ust. 2 akapit drugi załącznik nr I do Rozporządzenia Komisji (UE) nr 651/2014 nie angażują się bezpośrednio lub pośrednio w zarządzanie danym przedsiębiorstwem, bez uszczerbku dla ich praw jako udziałowców/ akcjonariuszy.</w:t>
      </w:r>
    </w:p>
    <w:p w14:paraId="26D5BF2B"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b/>
          <w:sz w:val="18"/>
          <w:szCs w:val="18"/>
        </w:rPr>
        <w:t>UWAGA! Pozostawanie w układzie przedsiębiorstw partnerskich lub powiązanych wpływa na sposób ustalenia poziomu zatrudnienia oraz pułapów finansowych, od których uzależnia się posiadanie bądź utratę statusu MSP.</w:t>
      </w:r>
    </w:p>
  </w:endnote>
  <w:endnote w:id="7">
    <w:p w14:paraId="7113AD42" w14:textId="77777777" w:rsidR="0003236C" w:rsidRPr="00495AD6" w:rsidRDefault="0003236C" w:rsidP="000D0634">
      <w:pPr>
        <w:pStyle w:val="Tekstprzypisukocowego"/>
        <w:ind w:left="142" w:hanging="142"/>
        <w:jc w:val="both"/>
        <w:rPr>
          <w:rFonts w:ascii="Arial Narrow" w:hAnsi="Arial Narrow" w:cs="Calibri"/>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w:t>
      </w:r>
      <w:r w:rsidRPr="00495AD6">
        <w:rPr>
          <w:rFonts w:ascii="Arial Narrow" w:hAnsi="Arial Narrow" w:cs="Calibri"/>
          <w:sz w:val="18"/>
          <w:szCs w:val="18"/>
        </w:rPr>
        <w:t xml:space="preserve">Jeśli co najmniej 25% kapitału lub praw głosu w danym przedsiębiorstwie posiada organ publiczny wówczas dane przedsiębiorstwo automatycznie jest zaliczane do </w:t>
      </w:r>
      <w:r w:rsidRPr="00495AD6">
        <w:rPr>
          <w:rFonts w:ascii="Arial Narrow" w:hAnsi="Arial Narrow" w:cs="Calibri"/>
          <w:b/>
          <w:sz w:val="18"/>
          <w:szCs w:val="18"/>
        </w:rPr>
        <w:t>kategorii przedsiębiorców innych niż MSP (tzw. dużych przedsiębiorców)</w:t>
      </w:r>
      <w:r w:rsidRPr="00495AD6">
        <w:rPr>
          <w:rFonts w:ascii="Arial Narrow" w:hAnsi="Arial Narrow" w:cs="Calibri"/>
          <w:sz w:val="18"/>
          <w:szCs w:val="18"/>
        </w:rPr>
        <w:t>. Wyjątek stanowią przypadki, o których mowa w art. 3 ust. 2 Załącznika nr I do Rozporządzenia nr 651/2014.</w:t>
      </w:r>
    </w:p>
  </w:endnote>
  <w:endnote w:id="8">
    <w:p w14:paraId="39B9076C" w14:textId="77777777" w:rsidR="0003236C" w:rsidRPr="00495AD6" w:rsidRDefault="0003236C" w:rsidP="000D0634">
      <w:pPr>
        <w:pStyle w:val="Tekstpodstawowy"/>
        <w:widowControl w:val="0"/>
        <w:tabs>
          <w:tab w:val="left" w:pos="567"/>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sz w:val="18"/>
          <w:szCs w:val="18"/>
        </w:rPr>
        <w:endnoteRef/>
      </w:r>
      <w:r w:rsidRPr="00495AD6">
        <w:rPr>
          <w:rFonts w:ascii="Arial Narrow" w:hAnsi="Arial Narrow"/>
          <w:sz w:val="18"/>
          <w:szCs w:val="18"/>
          <w:lang w:val="pl-PL"/>
        </w:rPr>
        <w:t xml:space="preserve">  </w:t>
      </w:r>
      <w:r w:rsidRPr="00495AD6">
        <w:rPr>
          <w:rFonts w:ascii="Arial Narrow" w:hAnsi="Arial Narrow" w:cs="Calibri"/>
          <w:sz w:val="18"/>
          <w:szCs w:val="18"/>
          <w:lang w:val="pl-PL"/>
        </w:rPr>
        <w:t xml:space="preserve">W przypadku zaznaczenia opcji </w:t>
      </w:r>
      <w:r w:rsidRPr="00495AD6">
        <w:rPr>
          <w:rFonts w:ascii="Arial Narrow" w:hAnsi="Arial Narrow" w:cs="Calibri"/>
          <w:b/>
          <w:sz w:val="18"/>
          <w:szCs w:val="18"/>
          <w:lang w:val="pl-PL"/>
        </w:rPr>
        <w:t>„tak”</w:t>
      </w:r>
      <w:r w:rsidRPr="00495AD6">
        <w:rPr>
          <w:rFonts w:ascii="Arial Narrow" w:hAnsi="Arial Narrow" w:cs="Calibri"/>
          <w:sz w:val="18"/>
          <w:szCs w:val="18"/>
          <w:lang w:val="pl-PL"/>
        </w:rPr>
        <w:t xml:space="preserve"> w odniesieniu do którejkolwiek z przesłanek wymienionych w pkt 1a-h Załącznika w wierszu </w:t>
      </w:r>
      <w:r w:rsidRPr="00495AD6">
        <w:rPr>
          <w:rFonts w:ascii="Arial Narrow" w:hAnsi="Arial Narrow" w:cs="Calibri"/>
          <w:b/>
          <w:sz w:val="18"/>
          <w:szCs w:val="18"/>
          <w:lang w:val="pl-PL"/>
        </w:rPr>
        <w:t xml:space="preserve">„Opis” </w:t>
      </w:r>
      <w:r w:rsidRPr="00495AD6">
        <w:rPr>
          <w:rFonts w:ascii="Arial Narrow" w:hAnsi="Arial Narrow" w:cs="Calibri"/>
          <w:sz w:val="18"/>
          <w:szCs w:val="18"/>
          <w:lang w:val="pl-PL"/>
        </w:rPr>
        <w:t xml:space="preserve">należy szczegółowo opisać w jaki sposób przedmiotowa przesłanka jest spełniona. W szczególności należy opisać zaistniałe zmiany </w:t>
      </w:r>
      <w:r w:rsidRPr="00495AD6">
        <w:rPr>
          <w:rFonts w:ascii="Arial Narrow" w:hAnsi="Arial Narrow" w:cs="Calibri"/>
          <w:sz w:val="18"/>
          <w:szCs w:val="18"/>
          <w:lang w:val="pl-PL"/>
        </w:rPr>
        <w:br/>
        <w:t xml:space="preserve">w strukturze właścicielskiej przedsiębiorstwa, wraz z określeniem daty ww. zmiany, podstawy prawnej oraz ich charakteru, wielkości posiadanych udziałów. </w:t>
      </w:r>
    </w:p>
  </w:endnote>
  <w:endnote w:id="9">
    <w:p w14:paraId="0A5E9068" w14:textId="77777777" w:rsidR="0003236C" w:rsidRPr="00495AD6" w:rsidRDefault="0003236C" w:rsidP="000D0634">
      <w:pPr>
        <w:pStyle w:val="Tekstprzypisukocowego"/>
        <w:ind w:left="142" w:hanging="142"/>
        <w:jc w:val="both"/>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w:t>
      </w:r>
      <w:r w:rsidRPr="00495AD6">
        <w:rPr>
          <w:rFonts w:ascii="Arial Narrow" w:hAnsi="Arial Narrow" w:cs="Calibri"/>
          <w:b/>
          <w:sz w:val="18"/>
          <w:szCs w:val="18"/>
        </w:rPr>
        <w:t>Relacja za pośrednictwem osoby fizycznej</w:t>
      </w:r>
      <w:r w:rsidRPr="00495AD6">
        <w:rPr>
          <w:rFonts w:ascii="Arial Narrow" w:hAnsi="Arial Narrow" w:cs="Calibri"/>
          <w:sz w:val="18"/>
          <w:szCs w:val="18"/>
        </w:rPr>
        <w:t xml:space="preserve"> - jeśli np. dana osoba jest prezesem przedsiębiorstwa, a jednocześnie np. zasiada </w:t>
      </w:r>
      <w:r w:rsidRPr="00495AD6">
        <w:rPr>
          <w:rFonts w:ascii="Arial Narrow" w:hAnsi="Arial Narrow" w:cs="Calibri"/>
          <w:sz w:val="18"/>
          <w:szCs w:val="18"/>
        </w:rPr>
        <w:br/>
        <w:t xml:space="preserve">w zarządzie innego podmiotu lub jest jego właścicielem, to uznaje się, że poprzez ta osobę podmioty te są powiązane. Uwzględnia się tylko takie relacje, w przypadku których osoba fizyczna wywiera </w:t>
      </w:r>
      <w:r w:rsidRPr="00495AD6">
        <w:rPr>
          <w:rFonts w:ascii="Arial Narrow" w:hAnsi="Arial Narrow" w:cs="Calibri"/>
          <w:b/>
          <w:sz w:val="18"/>
          <w:szCs w:val="18"/>
        </w:rPr>
        <w:t>dominujący wpływ na działalność innego przedsiębiorstwa</w:t>
      </w:r>
      <w:r w:rsidRPr="00495AD6">
        <w:rPr>
          <w:rFonts w:ascii="Arial Narrow" w:hAnsi="Arial Narrow" w:cs="Calibri"/>
          <w:sz w:val="18"/>
          <w:szCs w:val="18"/>
        </w:rPr>
        <w:t>.</w:t>
      </w:r>
      <w:r w:rsidRPr="00495AD6">
        <w:rPr>
          <w:rFonts w:ascii="Arial Narrow" w:hAnsi="Arial Narrow"/>
          <w:sz w:val="18"/>
          <w:szCs w:val="18"/>
        </w:rPr>
        <w:t xml:space="preserve"> </w:t>
      </w:r>
      <w:r w:rsidRPr="00495AD6">
        <w:rPr>
          <w:rFonts w:ascii="Arial Narrow" w:hAnsi="Arial Narrow" w:cs="Calibri"/>
          <w:sz w:val="18"/>
          <w:szCs w:val="18"/>
        </w:rPr>
        <w:t xml:space="preserve">Tylko takie relacje sprawiają, że </w:t>
      </w:r>
      <w:r w:rsidRPr="00495AD6">
        <w:rPr>
          <w:rFonts w:ascii="Arial Narrow" w:hAnsi="Arial Narrow" w:cs="Calibri"/>
          <w:b/>
          <w:sz w:val="18"/>
          <w:szCs w:val="18"/>
        </w:rPr>
        <w:t>poprzez tę osobę fizyczną podmioty te są powiązane</w:t>
      </w:r>
      <w:r w:rsidRPr="00495AD6">
        <w:rPr>
          <w:rFonts w:ascii="Arial Narrow" w:hAnsi="Arial Narrow" w:cs="Calibri"/>
          <w:sz w:val="18"/>
          <w:szCs w:val="18"/>
        </w:rPr>
        <w:t>. Znaczenie mają tu tylko takie relacje, które dotyczą powiązań za pośrednictwem osób fizycznych (</w:t>
      </w:r>
      <w:r w:rsidRPr="00495AD6">
        <w:rPr>
          <w:rFonts w:ascii="Arial Narrow" w:hAnsi="Arial Narrow" w:cs="Calibri"/>
          <w:b/>
          <w:sz w:val="18"/>
          <w:szCs w:val="18"/>
        </w:rPr>
        <w:t>mających decydujący wpływ na zarządzanie/podejmowanie decyzji w danym podmiocie</w:t>
      </w:r>
      <w:r w:rsidRPr="00495AD6">
        <w:rPr>
          <w:rFonts w:ascii="Arial Narrow" w:hAnsi="Arial Narrow" w:cs="Calibri"/>
          <w:sz w:val="18"/>
          <w:szCs w:val="18"/>
        </w:rPr>
        <w:t xml:space="preserve">) z innymi podmiotami, które działają na tym samym rynku lub rynkach pokrewnych w rozumieniu obwieszczenia Komisji </w:t>
      </w:r>
      <w:r w:rsidRPr="00495AD6">
        <w:rPr>
          <w:rFonts w:ascii="Arial Narrow" w:hAnsi="Arial Narrow" w:cs="Calibri"/>
          <w:sz w:val="18"/>
          <w:szCs w:val="18"/>
        </w:rPr>
        <w:br/>
        <w:t>w sprawie definicji rynku właściwego do celów wspólnotowego prawa konkurencji (Dz. U. WE C372/5), przy czym rynek pokrewny to rynek bezpośrednio sąsiedni w łańcuchu produkcyjnym (np. produkcja energii-dystrybucja energii). Dlatego też to przedsiębiorca, wypełniając Oświadczenie musi zdecydować czy wpływ danej osoby fizycznej na inne przedsiębiorstwo ma charakter dominujący czy też nie wywiera takiego wpływu.</w:t>
      </w:r>
      <w:r w:rsidRPr="00495AD6">
        <w:rPr>
          <w:rFonts w:ascii="Arial Narrow" w:hAnsi="Arial Narrow"/>
          <w:sz w:val="18"/>
          <w:szCs w:val="18"/>
        </w:rPr>
        <w:t xml:space="preserve"> </w:t>
      </w:r>
      <w:r w:rsidRPr="00495AD6">
        <w:rPr>
          <w:rFonts w:ascii="Arial Narrow" w:hAnsi="Arial Narrow" w:cs="Calibri"/>
          <w:sz w:val="18"/>
          <w:szCs w:val="18"/>
        </w:rPr>
        <w:t xml:space="preserve">Jeśli wpływ za pośrednictwem osoby fizycznej byłby dominujący i podmiot taki byłby przedsiębiorcą działającym na tym samym rynku lub na rynkach pokrewnych, </w:t>
      </w:r>
      <w:r w:rsidRPr="00495AD6">
        <w:rPr>
          <w:rFonts w:ascii="Arial Narrow" w:hAnsi="Arial Narrow" w:cs="Calibri"/>
          <w:b/>
          <w:sz w:val="18"/>
          <w:szCs w:val="18"/>
        </w:rPr>
        <w:t>wówczas może to świadczyć o tym, ze podmioty te są powiązane (poprzez tę właśnie osobę fizyczną).</w:t>
      </w:r>
      <w:r w:rsidRPr="00495AD6">
        <w:rPr>
          <w:rFonts w:ascii="Arial Narrow" w:hAnsi="Arial Narrow"/>
          <w:sz w:val="18"/>
          <w:szCs w:val="18"/>
        </w:rPr>
        <w:t xml:space="preserve"> </w:t>
      </w:r>
      <w:r w:rsidRPr="00495AD6">
        <w:rPr>
          <w:rFonts w:ascii="Arial Narrow" w:hAnsi="Arial Narrow" w:cs="Calibri"/>
          <w:sz w:val="18"/>
          <w:szCs w:val="18"/>
        </w:rPr>
        <w:t xml:space="preserve">W przypadku, gdy wpływ za pośrednictwem osoby fizycznej nie będzie dominujący i podmiot </w:t>
      </w:r>
      <w:r w:rsidRPr="00495AD6">
        <w:rPr>
          <w:rFonts w:ascii="Arial Narrow" w:hAnsi="Arial Narrow" w:cs="Calibri"/>
          <w:b/>
          <w:sz w:val="18"/>
          <w:szCs w:val="18"/>
        </w:rPr>
        <w:t>nie działa na tym samym rynku lub rynkach pokrewnych</w:t>
      </w:r>
      <w:r w:rsidRPr="00495AD6">
        <w:rPr>
          <w:rFonts w:ascii="Arial Narrow" w:hAnsi="Arial Narrow" w:cs="Calibri"/>
          <w:sz w:val="18"/>
          <w:szCs w:val="18"/>
        </w:rPr>
        <w:t xml:space="preserve"> wówczas przedsiębiorca zachowuje swój niezależny charakter.</w:t>
      </w:r>
    </w:p>
  </w:endnote>
  <w:endnote w:id="10">
    <w:p w14:paraId="68D694E9" w14:textId="77777777" w:rsidR="0003236C" w:rsidRPr="00495AD6" w:rsidRDefault="0003236C" w:rsidP="000D0634">
      <w:pPr>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Przedsiębiorstwa sporządzające skonsolidowane sprawozdania finansowe lub ujęte w sprawozdaniach innego przedsiębiorstwa, które takie sprawozdania sporządza, zazwyczaj są uważane za </w:t>
      </w:r>
      <w:r w:rsidRPr="00495AD6">
        <w:rPr>
          <w:rFonts w:ascii="Arial Narrow" w:hAnsi="Arial Narrow"/>
          <w:b/>
          <w:sz w:val="18"/>
          <w:szCs w:val="18"/>
        </w:rPr>
        <w:t>przedsiębiorstwa powiązane.</w:t>
      </w:r>
    </w:p>
  </w:endnote>
  <w:endnote w:id="11">
    <w:p w14:paraId="0B1B9227" w14:textId="77777777" w:rsidR="0003236C" w:rsidRPr="00495AD6" w:rsidRDefault="0003236C" w:rsidP="000D0634">
      <w:pPr>
        <w:pStyle w:val="Tekstprzypisukocowego"/>
        <w:ind w:left="142" w:hanging="142"/>
        <w:jc w:val="both"/>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Okres referencyjny:</w:t>
      </w:r>
      <w:r w:rsidRPr="00495AD6">
        <w:rPr>
          <w:rFonts w:ascii="Arial Narrow" w:hAnsi="Arial Narrow"/>
          <w:sz w:val="18"/>
          <w:szCs w:val="18"/>
        </w:rPr>
        <w:t xml:space="preserve">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3BC29E09" w14:textId="77777777" w:rsidR="0003236C" w:rsidRPr="00495AD6" w:rsidRDefault="0003236C" w:rsidP="000D0634">
      <w:pPr>
        <w:pStyle w:val="Tekstprzypisukocowego"/>
        <w:ind w:left="142" w:hanging="142"/>
        <w:jc w:val="both"/>
        <w:rPr>
          <w:rFonts w:ascii="Arial Narrow" w:hAnsi="Arial Narrow"/>
          <w:sz w:val="18"/>
          <w:szCs w:val="18"/>
        </w:rPr>
      </w:pPr>
      <w:r w:rsidRPr="00495AD6">
        <w:rPr>
          <w:rFonts w:ascii="Arial Narrow" w:hAnsi="Arial Narrow"/>
          <w:sz w:val="18"/>
          <w:szCs w:val="18"/>
        </w:rPr>
        <w:t xml:space="preserve">   Zgodnie z art.4 ust.3 ww. Załącznika nr 1 do Rozporządzenia Komisji (UE) nr 651/2014 w przypadku nowo utworzonych przedsiębiorstw, których księgi rachunkowe nie zostały jeszcze zatwierdzone, odpowiednie dane pochodzą z szacunków dokonanych w dobrej wierze </w:t>
      </w:r>
      <w:r w:rsidRPr="00495AD6">
        <w:rPr>
          <w:rFonts w:ascii="Arial Narrow" w:hAnsi="Arial Narrow"/>
          <w:sz w:val="18"/>
          <w:szCs w:val="18"/>
        </w:rPr>
        <w:br/>
        <w:t>w trakcie roku obrotowego</w:t>
      </w:r>
    </w:p>
  </w:endnote>
  <w:endnote w:id="12">
    <w:p w14:paraId="34359E21" w14:textId="77777777" w:rsidR="0003236C" w:rsidRPr="00495AD6" w:rsidRDefault="0003236C" w:rsidP="000D0634">
      <w:pPr>
        <w:pStyle w:val="Tekstpodstawowy"/>
        <w:widowControl w:val="0"/>
        <w:tabs>
          <w:tab w:val="left" w:pos="284"/>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cs="Calibri"/>
          <w:sz w:val="18"/>
          <w:szCs w:val="18"/>
        </w:rPr>
        <w:endnoteRef/>
      </w:r>
      <w:r w:rsidRPr="00495AD6">
        <w:rPr>
          <w:rFonts w:ascii="Arial Narrow" w:hAnsi="Arial Narrow" w:cs="Calibri"/>
          <w:sz w:val="18"/>
          <w:szCs w:val="18"/>
          <w:lang w:val="pl-PL"/>
        </w:rPr>
        <w:t xml:space="preserve"> </w:t>
      </w:r>
      <w:r w:rsidRPr="00495AD6">
        <w:rPr>
          <w:rFonts w:ascii="Arial Narrow" w:hAnsi="Arial Narrow" w:cs="Calibri"/>
          <w:b/>
          <w:bCs/>
          <w:sz w:val="18"/>
          <w:szCs w:val="18"/>
          <w:lang w:val="pl-PL"/>
        </w:rPr>
        <w:t>Liczba zatrudnionych</w:t>
      </w:r>
      <w:r w:rsidRPr="00495AD6">
        <w:rPr>
          <w:rFonts w:ascii="Arial Narrow" w:hAnsi="Arial Narrow" w:cs="Calibri"/>
          <w:sz w:val="18"/>
          <w:szCs w:val="18"/>
          <w:lang w:val="pl-PL"/>
        </w:rPr>
        <w:t xml:space="preserve"> - </w:t>
      </w:r>
      <w:r w:rsidRPr="00495AD6">
        <w:rPr>
          <w:rFonts w:ascii="Arial Narrow" w:hAnsi="Arial Narrow" w:cs="Calibri"/>
          <w:b/>
          <w:sz w:val="18"/>
          <w:szCs w:val="18"/>
          <w:lang w:val="pl-PL"/>
        </w:rPr>
        <w:t>liczba personelu</w:t>
      </w:r>
      <w:r w:rsidRPr="00495AD6">
        <w:rPr>
          <w:rFonts w:ascii="Arial Narrow" w:hAnsi="Arial Narrow" w:cs="Calibri"/>
          <w:sz w:val="18"/>
          <w:szCs w:val="18"/>
          <w:lang w:val="pl-PL"/>
        </w:rPr>
        <w:t xml:space="preserve"> odpowiada liczbie rocznych jednostek pracy (RJP), to jest liczbie pracowników zatrudnionych </w:t>
      </w:r>
      <w:r w:rsidRPr="00495AD6">
        <w:rPr>
          <w:rFonts w:ascii="Arial Narrow" w:hAnsi="Arial Narrow" w:cs="Calibri"/>
          <w:sz w:val="18"/>
          <w:szCs w:val="18"/>
          <w:lang w:val="pl-PL"/>
        </w:rPr>
        <w:br/>
        <w:t>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00302F" w14:textId="77777777" w:rsidR="0003236C" w:rsidRPr="00495AD6" w:rsidRDefault="0003236C" w:rsidP="000D0634">
      <w:pPr>
        <w:pStyle w:val="Tekstpodstawowy"/>
        <w:widowControl w:val="0"/>
        <w:tabs>
          <w:tab w:val="left" w:pos="284"/>
          <w:tab w:val="left" w:pos="1134"/>
          <w:tab w:val="left" w:pos="1701"/>
          <w:tab w:val="left" w:pos="2268"/>
        </w:tabs>
        <w:ind w:left="142" w:hanging="142"/>
        <w:rPr>
          <w:rFonts w:ascii="Arial Narrow" w:hAnsi="Arial Narrow" w:cs="Calibri"/>
          <w:sz w:val="18"/>
          <w:szCs w:val="18"/>
          <w:lang w:val="pl-PL"/>
        </w:rPr>
      </w:pPr>
      <w:r w:rsidRPr="00495AD6">
        <w:rPr>
          <w:rFonts w:ascii="Arial Narrow" w:hAnsi="Arial Narrow" w:cs="Calibri"/>
          <w:sz w:val="18"/>
          <w:szCs w:val="18"/>
          <w:lang w:val="pl-PL"/>
        </w:rPr>
        <w:tab/>
        <w:t>a)    pracownicy;</w:t>
      </w:r>
    </w:p>
    <w:p w14:paraId="0A452689" w14:textId="77777777" w:rsidR="0003236C" w:rsidRPr="00495AD6" w:rsidRDefault="0003236C" w:rsidP="000D0634">
      <w:pPr>
        <w:pStyle w:val="Tekstpodstawowy"/>
        <w:widowControl w:val="0"/>
        <w:tabs>
          <w:tab w:val="left" w:pos="567"/>
          <w:tab w:val="left" w:pos="1134"/>
          <w:tab w:val="left" w:pos="1701"/>
          <w:tab w:val="left" w:pos="2268"/>
        </w:tabs>
        <w:ind w:left="142" w:hanging="142"/>
        <w:rPr>
          <w:rFonts w:ascii="Arial Narrow" w:hAnsi="Arial Narrow" w:cs="Calibri"/>
          <w:sz w:val="18"/>
          <w:szCs w:val="18"/>
          <w:lang w:val="pl-PL"/>
        </w:rPr>
      </w:pPr>
      <w:r w:rsidRPr="00495AD6">
        <w:rPr>
          <w:rFonts w:ascii="Arial Narrow" w:hAnsi="Arial Narrow" w:cs="Calibri"/>
          <w:sz w:val="18"/>
          <w:szCs w:val="18"/>
          <w:lang w:val="pl-PL"/>
        </w:rPr>
        <w:tab/>
        <w:t>b)    osoby pracujące dla przedsiębiorstwa, podlegające mu i uważane za pracowników na mocy prawa krajowego;</w:t>
      </w:r>
    </w:p>
    <w:p w14:paraId="19E416BC" w14:textId="77777777" w:rsidR="0003236C" w:rsidRPr="00495AD6" w:rsidRDefault="0003236C" w:rsidP="000D0634">
      <w:pPr>
        <w:pStyle w:val="Tekstpodstawowy"/>
        <w:widowControl w:val="0"/>
        <w:tabs>
          <w:tab w:val="left" w:pos="567"/>
          <w:tab w:val="left" w:pos="1134"/>
          <w:tab w:val="left" w:pos="1701"/>
          <w:tab w:val="left" w:pos="2268"/>
        </w:tabs>
        <w:ind w:left="142" w:hanging="142"/>
        <w:rPr>
          <w:rFonts w:ascii="Arial Narrow" w:hAnsi="Arial Narrow" w:cs="Calibri"/>
          <w:sz w:val="18"/>
          <w:szCs w:val="18"/>
          <w:lang w:val="pl-PL"/>
        </w:rPr>
      </w:pPr>
      <w:r w:rsidRPr="00495AD6">
        <w:rPr>
          <w:rFonts w:ascii="Arial Narrow" w:hAnsi="Arial Narrow" w:cs="Calibri"/>
          <w:sz w:val="18"/>
          <w:szCs w:val="18"/>
          <w:lang w:val="pl-PL"/>
        </w:rPr>
        <w:tab/>
        <w:t>c)    właściciele-kierownicy;</w:t>
      </w:r>
    </w:p>
    <w:p w14:paraId="5E48F047" w14:textId="77777777" w:rsidR="0003236C" w:rsidRPr="00495AD6" w:rsidRDefault="0003236C" w:rsidP="000D0634">
      <w:pPr>
        <w:pStyle w:val="Tekstpodstawowy"/>
        <w:widowControl w:val="0"/>
        <w:tabs>
          <w:tab w:val="left" w:pos="567"/>
          <w:tab w:val="left" w:pos="1134"/>
          <w:tab w:val="left" w:pos="1701"/>
          <w:tab w:val="left" w:pos="2268"/>
        </w:tabs>
        <w:ind w:left="142" w:hanging="142"/>
        <w:rPr>
          <w:rFonts w:ascii="Arial Narrow" w:hAnsi="Arial Narrow" w:cs="Calibri"/>
          <w:sz w:val="18"/>
          <w:szCs w:val="18"/>
          <w:lang w:val="pl-PL"/>
        </w:rPr>
      </w:pPr>
      <w:r w:rsidRPr="00495AD6">
        <w:rPr>
          <w:rFonts w:ascii="Arial Narrow" w:hAnsi="Arial Narrow" w:cs="Calibri"/>
          <w:sz w:val="18"/>
          <w:szCs w:val="18"/>
          <w:lang w:val="pl-PL"/>
        </w:rPr>
        <w:tab/>
        <w:t>d)    partnerzy prowadzący regularną działalność w przedsiębiorstwie i czerpiący z niego korzyści finansowe.</w:t>
      </w:r>
    </w:p>
    <w:p w14:paraId="2F36C6A9" w14:textId="77777777" w:rsidR="0003236C" w:rsidRPr="00495AD6" w:rsidRDefault="0003236C" w:rsidP="000D0634">
      <w:pPr>
        <w:pStyle w:val="Tekstpodstawowy"/>
        <w:widowControl w:val="0"/>
        <w:tabs>
          <w:tab w:val="left" w:pos="567"/>
          <w:tab w:val="left" w:pos="1134"/>
          <w:tab w:val="left" w:pos="1701"/>
          <w:tab w:val="left" w:pos="2268"/>
        </w:tabs>
        <w:ind w:left="142" w:hanging="142"/>
        <w:rPr>
          <w:rFonts w:ascii="Arial Narrow" w:hAnsi="Arial Narrow" w:cs="Calibri"/>
          <w:sz w:val="18"/>
          <w:szCs w:val="18"/>
          <w:lang w:val="pl-PL"/>
        </w:rPr>
      </w:pPr>
      <w:r w:rsidRPr="00495AD6">
        <w:rPr>
          <w:rFonts w:ascii="Arial Narrow" w:hAnsi="Arial Narrow" w:cs="Calibri"/>
          <w:sz w:val="18"/>
          <w:szCs w:val="18"/>
          <w:lang w:val="pl-PL"/>
        </w:rPr>
        <w:tab/>
        <w:t>Praktykanci lub studenci odbywający szkolenie zawodowe na podstawie umowy o praktyce lub szkoleniu zawodowym nie wchodzą w skład personelu. Nie wlicza się okresu trwania urlopu macierzyńskiego ani wychowawczego.</w:t>
      </w:r>
    </w:p>
  </w:endnote>
  <w:endnote w:id="13">
    <w:p w14:paraId="63700654" w14:textId="7BF078F7" w:rsidR="0003236C" w:rsidRPr="00495AD6" w:rsidRDefault="0003236C" w:rsidP="000D0634">
      <w:pPr>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Roczny obrót</w:t>
      </w:r>
      <w:r w:rsidRPr="00495AD6">
        <w:rPr>
          <w:rFonts w:ascii="Arial Narrow" w:hAnsi="Arial Narrow"/>
          <w:sz w:val="18"/>
          <w:szCs w:val="18"/>
        </w:rPr>
        <w:t xml:space="preserve"> oblicza się przez obliczenie </w:t>
      </w:r>
      <w:r w:rsidR="00295A0B">
        <w:rPr>
          <w:rFonts w:ascii="Arial Narrow" w:hAnsi="Arial Narrow"/>
          <w:sz w:val="18"/>
          <w:szCs w:val="18"/>
        </w:rPr>
        <w:t>przychodu</w:t>
      </w:r>
      <w:r w:rsidRPr="00495AD6">
        <w:rPr>
          <w:rFonts w:ascii="Arial Narrow" w:hAnsi="Arial Narrow"/>
          <w:sz w:val="18"/>
          <w:szCs w:val="18"/>
        </w:rPr>
        <w:t>,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oraz rocznej sumy bilansowej przelicza się na EUR według średniego kursu ogłaszanego przez Narodowy Bank Polski w ostatnim dniu roku obrotowego wybranego do określenia statusu przedsiębiorcy.</w:t>
      </w:r>
    </w:p>
  </w:endnote>
  <w:endnote w:id="14">
    <w:p w14:paraId="5BAFA28D" w14:textId="77777777" w:rsidR="0003236C" w:rsidRPr="00495AD6" w:rsidRDefault="0003236C" w:rsidP="000D0634">
      <w:pPr>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w:t>
      </w:r>
      <w:r w:rsidRPr="00495AD6">
        <w:rPr>
          <w:rFonts w:ascii="Arial Narrow" w:hAnsi="Arial Narrow"/>
          <w:b/>
          <w:sz w:val="18"/>
          <w:szCs w:val="18"/>
        </w:rPr>
        <w:t>Całkowity bilans roczny</w:t>
      </w:r>
      <w:r w:rsidRPr="00495AD6">
        <w:rPr>
          <w:rFonts w:ascii="Arial Narrow" w:hAnsi="Arial Narrow"/>
          <w:sz w:val="18"/>
          <w:szCs w:val="18"/>
        </w:rPr>
        <w:t xml:space="preserve"> odnosi się do wartości głównych aktywów przedsiębiorstwa. Wyrażone w PLN wielkości dotyczące rocznych obrotów oraz rocznej sumy bilansowej przelicza się na EUR według średniego kursu ogłaszanego przez Narodowy Bank Polski </w:t>
      </w:r>
      <w:r w:rsidRPr="00495AD6">
        <w:rPr>
          <w:rFonts w:ascii="Arial Narrow" w:hAnsi="Arial Narrow"/>
          <w:sz w:val="18"/>
          <w:szCs w:val="18"/>
        </w:rPr>
        <w:br/>
        <w:t>w ostatnim dniu roku obrotowego wybranego do określenia statusu przedsiębiorcy.</w:t>
      </w:r>
    </w:p>
  </w:endnote>
  <w:endnote w:id="15">
    <w:p w14:paraId="7BFBD37C" w14:textId="77777777" w:rsidR="0003236C" w:rsidRPr="00495AD6" w:rsidRDefault="0003236C" w:rsidP="000D0634">
      <w:pPr>
        <w:pStyle w:val="Tekstpodstawowy"/>
        <w:widowControl w:val="0"/>
        <w:tabs>
          <w:tab w:val="left" w:pos="567"/>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cs="Calibri"/>
          <w:sz w:val="18"/>
          <w:szCs w:val="18"/>
        </w:rPr>
        <w:endnoteRef/>
      </w:r>
      <w:r w:rsidRPr="00495AD6">
        <w:rPr>
          <w:rFonts w:ascii="Arial Narrow" w:hAnsi="Arial Narrow" w:cs="Calibri"/>
          <w:sz w:val="18"/>
          <w:szCs w:val="18"/>
          <w:lang w:val="pl-PL"/>
        </w:rPr>
        <w:t xml:space="preserve"> W przypadku zaznaczenia opcji </w:t>
      </w:r>
      <w:r w:rsidRPr="00495AD6">
        <w:rPr>
          <w:rFonts w:ascii="Arial Narrow" w:hAnsi="Arial Narrow" w:cs="Calibri"/>
          <w:b/>
          <w:sz w:val="18"/>
          <w:szCs w:val="18"/>
          <w:lang w:val="pl-PL"/>
        </w:rPr>
        <w:t>„tak”</w:t>
      </w:r>
      <w:r w:rsidRPr="00495AD6">
        <w:rPr>
          <w:rFonts w:ascii="Arial Narrow" w:hAnsi="Arial Narrow" w:cs="Calibri"/>
          <w:sz w:val="18"/>
          <w:szCs w:val="18"/>
          <w:lang w:val="pl-PL"/>
        </w:rPr>
        <w:t xml:space="preserve"> w odniesieniu do którejkolwiek przesłanek wymienionych w pkt 1a-g Załącznika w wierszu </w:t>
      </w:r>
      <w:r w:rsidRPr="00495AD6">
        <w:rPr>
          <w:rFonts w:ascii="Arial Narrow" w:hAnsi="Arial Narrow" w:cs="Calibri"/>
          <w:b/>
          <w:sz w:val="18"/>
          <w:szCs w:val="18"/>
          <w:lang w:val="pl-PL"/>
        </w:rPr>
        <w:t xml:space="preserve">„Opis” </w:t>
      </w:r>
      <w:r w:rsidRPr="00495AD6">
        <w:rPr>
          <w:rFonts w:ascii="Arial Narrow" w:hAnsi="Arial Narrow" w:cs="Calibri"/>
          <w:sz w:val="18"/>
          <w:szCs w:val="18"/>
          <w:lang w:val="pl-PL"/>
        </w:rPr>
        <w:t xml:space="preserve">należy szczegółowo opisać w jaki sposób przedmiotowa przesłanka jest spełniona. W szczególności należy opisać zaistniałe zmiany </w:t>
      </w:r>
      <w:r w:rsidRPr="00495AD6">
        <w:rPr>
          <w:rFonts w:ascii="Arial Narrow" w:hAnsi="Arial Narrow" w:cs="Calibri"/>
          <w:sz w:val="18"/>
          <w:szCs w:val="18"/>
          <w:lang w:val="pl-PL"/>
        </w:rPr>
        <w:br/>
        <w:t xml:space="preserve">w strukturze właścicielskiej przedsiębiorstwa, wraz z określeniem daty ww. zmiany, podstawy prawnej oraz ich charakteru, wielkości posiadanych udziałów. </w:t>
      </w:r>
    </w:p>
  </w:endnote>
  <w:endnote w:id="16">
    <w:p w14:paraId="06ED3B34" w14:textId="77777777" w:rsidR="0003236C" w:rsidRPr="00495AD6" w:rsidRDefault="0003236C" w:rsidP="000D0634">
      <w:pPr>
        <w:pStyle w:val="Tekstprzypisukocowego"/>
        <w:ind w:left="142" w:hanging="142"/>
        <w:jc w:val="both"/>
        <w:rPr>
          <w:rFonts w:ascii="Arial Narrow" w:hAnsi="Arial Narrow" w:cs="Calibri"/>
          <w:sz w:val="18"/>
          <w:szCs w:val="18"/>
        </w:rPr>
      </w:pPr>
      <w:r w:rsidRPr="00495AD6">
        <w:rPr>
          <w:rStyle w:val="Odwoanieprzypisukocowego"/>
          <w:rFonts w:ascii="Arial Narrow" w:hAnsi="Arial Narrow" w:cs="Calibri"/>
          <w:sz w:val="18"/>
          <w:szCs w:val="18"/>
        </w:rPr>
        <w:endnoteRef/>
      </w:r>
      <w:r w:rsidRPr="00495AD6">
        <w:rPr>
          <w:rFonts w:ascii="Arial Narrow" w:hAnsi="Arial Narrow" w:cs="Calibri"/>
          <w:sz w:val="18"/>
          <w:szCs w:val="18"/>
        </w:rPr>
        <w:t xml:space="preserve"> Przedsiębiorstwa sporządzające skonsolidowane sprawozdania finansowe lub ujęte w sprawozdaniach innego przedsiębiorstwa, które   takie sprawozdania sporządza, zazwyczaj są uważane za </w:t>
      </w:r>
      <w:r w:rsidRPr="00495AD6">
        <w:rPr>
          <w:rFonts w:ascii="Arial Narrow" w:hAnsi="Arial Narrow" w:cs="Calibri"/>
          <w:b/>
          <w:sz w:val="18"/>
          <w:szCs w:val="18"/>
        </w:rPr>
        <w:t>przedsiębiorstwa powiązane.</w:t>
      </w:r>
    </w:p>
  </w:endnote>
  <w:endnote w:id="17">
    <w:p w14:paraId="5604F6CE" w14:textId="77777777" w:rsidR="0003236C" w:rsidRPr="00495AD6" w:rsidRDefault="0003236C" w:rsidP="000D0634">
      <w:pPr>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w:t>
      </w:r>
      <w:r w:rsidRPr="00495AD6">
        <w:rPr>
          <w:rFonts w:ascii="Arial Narrow" w:hAnsi="Arial Narrow"/>
          <w:b/>
          <w:sz w:val="18"/>
          <w:szCs w:val="18"/>
        </w:rPr>
        <w:t>Ustalenie danych dla</w:t>
      </w:r>
      <w:r w:rsidRPr="00495AD6">
        <w:rPr>
          <w:rFonts w:ascii="Arial Narrow" w:hAnsi="Arial Narrow"/>
          <w:sz w:val="18"/>
          <w:szCs w:val="18"/>
        </w:rPr>
        <w:t xml:space="preserve"> </w:t>
      </w:r>
      <w:r w:rsidRPr="00495AD6">
        <w:rPr>
          <w:rFonts w:ascii="Arial Narrow" w:hAnsi="Arial Narrow"/>
          <w:b/>
          <w:sz w:val="18"/>
          <w:szCs w:val="18"/>
        </w:rPr>
        <w:t>przedsiębiorstwa partnerskiego</w:t>
      </w:r>
      <w:r w:rsidRPr="00495AD6">
        <w:rPr>
          <w:rFonts w:ascii="Arial Narrow" w:hAnsi="Arial Narrow"/>
          <w:sz w:val="18"/>
          <w:szCs w:val="18"/>
        </w:rPr>
        <w:t>:</w:t>
      </w:r>
    </w:p>
    <w:p w14:paraId="177D3087" w14:textId="77777777" w:rsidR="0003236C" w:rsidRPr="00495AD6" w:rsidRDefault="0003236C" w:rsidP="000D0634">
      <w:pPr>
        <w:ind w:left="142" w:hanging="142"/>
        <w:rPr>
          <w:rFonts w:ascii="Arial Narrow" w:hAnsi="Arial Narrow"/>
          <w:b/>
          <w:sz w:val="18"/>
          <w:szCs w:val="18"/>
        </w:rPr>
      </w:pPr>
      <w:r w:rsidRPr="00495AD6">
        <w:rPr>
          <w:rFonts w:ascii="Arial Narrow" w:hAnsi="Arial Narrow"/>
          <w:sz w:val="18"/>
          <w:szCs w:val="18"/>
        </w:rPr>
        <w:t xml:space="preserve">    Przy ustalaniu czy dane przedsiębiorstwo, pozostające z innym podmiotem/innymi podmiotami w relacji przedsiębiorstw partnerskich, kwalifikuje się do statusu MŚP, należy </w:t>
      </w:r>
      <w:r w:rsidRPr="00495AD6">
        <w:rPr>
          <w:rFonts w:ascii="Arial Narrow" w:hAnsi="Arial Narrow"/>
          <w:b/>
          <w:sz w:val="18"/>
          <w:szCs w:val="18"/>
        </w:rPr>
        <w:t>dodać do własnych danych procent liczby osób zatrudnionych i danych finansowych drugiego przedsiębiorstwa. Zasada obliczania danych przedsiębiorstw pozostających w relacji partnerskiej określa art. 6 ust.2 Załącznika nr I do Rozporządzenia Komisji (UE) nr 651/2014.</w:t>
      </w:r>
    </w:p>
  </w:endnote>
  <w:endnote w:id="18">
    <w:p w14:paraId="38BB6FE7" w14:textId="77777777" w:rsidR="0003236C" w:rsidRPr="00495AD6" w:rsidRDefault="0003236C" w:rsidP="00B01AB9">
      <w:pPr>
        <w:pStyle w:val="Tekstprzypisukocowego"/>
        <w:ind w:left="142" w:hanging="142"/>
        <w:jc w:val="both"/>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Okres referencyjny:</w:t>
      </w:r>
      <w:r w:rsidRPr="00495AD6">
        <w:rPr>
          <w:rFonts w:ascii="Arial Narrow" w:hAnsi="Arial Narrow"/>
          <w:sz w:val="18"/>
          <w:szCs w:val="18"/>
        </w:rPr>
        <w:t xml:space="preserve">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 </w:t>
      </w:r>
      <w:r w:rsidRPr="00495AD6">
        <w:rPr>
          <w:rFonts w:ascii="Arial Narrow" w:hAnsi="Arial Narrow"/>
          <w:sz w:val="18"/>
          <w:szCs w:val="18"/>
        </w:rPr>
        <w:br/>
        <w:t xml:space="preserve">Zgodnie z art. 4 ust.3 Załącznika nr 1 Rozporządzenia Komisji (UE) nr 651/2014 w przypadku nowo utworzonych przedsiębiorstw, których księgi rachunkowe nie zostały jeszcze zatwierdzone, odpowiednie dane pochodzą z szacunków dokonanych w dobrej wierze </w:t>
      </w:r>
      <w:r w:rsidRPr="00495AD6">
        <w:rPr>
          <w:rFonts w:ascii="Arial Narrow" w:hAnsi="Arial Narrow"/>
          <w:sz w:val="18"/>
          <w:szCs w:val="18"/>
        </w:rPr>
        <w:br/>
        <w:t>w trakcie roku obrotowego</w:t>
      </w:r>
    </w:p>
  </w:endnote>
  <w:endnote w:id="19">
    <w:p w14:paraId="09C0C7FD" w14:textId="77777777" w:rsidR="0003236C" w:rsidRPr="00495AD6" w:rsidRDefault="0003236C" w:rsidP="000D0634">
      <w:pPr>
        <w:pStyle w:val="Tekstpodstawowy"/>
        <w:widowControl w:val="0"/>
        <w:tabs>
          <w:tab w:val="left" w:pos="142"/>
          <w:tab w:val="left" w:pos="1134"/>
          <w:tab w:val="left" w:pos="1701"/>
          <w:tab w:val="left" w:pos="2268"/>
        </w:tabs>
        <w:ind w:left="142" w:hanging="426"/>
        <w:rPr>
          <w:rFonts w:ascii="Arial Narrow" w:hAnsi="Arial Narrow" w:cs="Calibri"/>
          <w:sz w:val="18"/>
          <w:szCs w:val="18"/>
          <w:lang w:val="pl-PL"/>
        </w:rPr>
      </w:pPr>
      <w:r w:rsidRPr="00495AD6">
        <w:rPr>
          <w:rFonts w:ascii="Arial Narrow" w:hAnsi="Arial Narrow"/>
          <w:sz w:val="18"/>
          <w:szCs w:val="18"/>
          <w:lang w:val="pl-PL"/>
        </w:rPr>
        <w:t xml:space="preserve">      </w:t>
      </w:r>
      <w:r w:rsidRPr="00495AD6">
        <w:rPr>
          <w:rStyle w:val="Odwoanieprzypisukocowego"/>
          <w:rFonts w:ascii="Arial Narrow" w:hAnsi="Arial Narrow" w:cs="Calibri"/>
          <w:sz w:val="18"/>
          <w:szCs w:val="18"/>
        </w:rPr>
        <w:endnoteRef/>
      </w:r>
      <w:r w:rsidRPr="00495AD6">
        <w:rPr>
          <w:rFonts w:ascii="Arial Narrow" w:hAnsi="Arial Narrow"/>
          <w:sz w:val="18"/>
          <w:szCs w:val="18"/>
          <w:lang w:val="pl-PL"/>
        </w:rPr>
        <w:tab/>
      </w:r>
      <w:r w:rsidRPr="00495AD6">
        <w:rPr>
          <w:rFonts w:ascii="Arial Narrow" w:hAnsi="Arial Narrow" w:cs="Calibri"/>
          <w:b/>
          <w:bCs/>
          <w:sz w:val="18"/>
          <w:szCs w:val="18"/>
          <w:lang w:val="pl-PL"/>
        </w:rPr>
        <w:t xml:space="preserve">Liczba zatrudnionych </w:t>
      </w:r>
      <w:r w:rsidRPr="00495AD6">
        <w:rPr>
          <w:rFonts w:ascii="Arial Narrow" w:hAnsi="Arial Narrow" w:cs="Calibri"/>
          <w:sz w:val="18"/>
          <w:szCs w:val="18"/>
          <w:lang w:val="pl-PL"/>
        </w:rPr>
        <w:t xml:space="preserve"> </w:t>
      </w:r>
      <w:r w:rsidRPr="00495AD6">
        <w:rPr>
          <w:rFonts w:ascii="Arial Narrow" w:hAnsi="Arial Narrow" w:cs="Calibri"/>
          <w:b/>
          <w:sz w:val="18"/>
          <w:szCs w:val="18"/>
          <w:lang w:val="pl-PL"/>
        </w:rPr>
        <w:t>liczba personelu</w:t>
      </w:r>
      <w:r w:rsidRPr="00495AD6">
        <w:rPr>
          <w:rFonts w:ascii="Arial Narrow" w:hAnsi="Arial Narrow" w:cs="Calibri"/>
          <w:sz w:val="18"/>
          <w:szCs w:val="18"/>
          <w:lang w:val="pl-PL"/>
        </w:rPr>
        <w:t xml:space="preserve"> odpowiada liczbie rocznych jednostek pracy (RJP), to jest liczbie pracowników zatrudnionych </w:t>
      </w:r>
      <w:r w:rsidRPr="00495AD6">
        <w:rPr>
          <w:rFonts w:ascii="Arial Narrow" w:hAnsi="Arial Narrow" w:cs="Calibri"/>
          <w:sz w:val="18"/>
          <w:szCs w:val="18"/>
          <w:lang w:val="pl-PL"/>
        </w:rPr>
        <w:br/>
        <w:t>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3C4EAEF" w14:textId="77777777" w:rsidR="0003236C" w:rsidRPr="00495AD6" w:rsidRDefault="0003236C" w:rsidP="000D0634">
      <w:pPr>
        <w:pStyle w:val="Tekstpodstawowy"/>
        <w:widowControl w:val="0"/>
        <w:tabs>
          <w:tab w:val="left" w:pos="284"/>
          <w:tab w:val="left" w:pos="426"/>
          <w:tab w:val="left" w:pos="1134"/>
          <w:tab w:val="left" w:pos="1701"/>
          <w:tab w:val="left" w:pos="2268"/>
        </w:tabs>
        <w:ind w:left="142" w:hanging="426"/>
        <w:rPr>
          <w:rFonts w:ascii="Arial Narrow" w:hAnsi="Arial Narrow" w:cs="Calibri"/>
          <w:sz w:val="18"/>
          <w:szCs w:val="18"/>
          <w:lang w:val="pl-PL"/>
        </w:rPr>
      </w:pPr>
      <w:r w:rsidRPr="00495AD6">
        <w:rPr>
          <w:rFonts w:ascii="Arial Narrow" w:hAnsi="Arial Narrow" w:cs="Calibri"/>
          <w:sz w:val="18"/>
          <w:szCs w:val="18"/>
          <w:lang w:val="pl-PL"/>
        </w:rPr>
        <w:tab/>
        <w:t>a) pracownicy;</w:t>
      </w:r>
    </w:p>
    <w:p w14:paraId="7475AB3D" w14:textId="77777777" w:rsidR="0003236C" w:rsidRPr="00495AD6" w:rsidRDefault="0003236C" w:rsidP="00B01AB9">
      <w:pPr>
        <w:pStyle w:val="Tekstpodstawowy"/>
        <w:widowControl w:val="0"/>
        <w:tabs>
          <w:tab w:val="left" w:pos="284"/>
          <w:tab w:val="left" w:pos="426"/>
          <w:tab w:val="left" w:pos="567"/>
          <w:tab w:val="left" w:pos="1134"/>
          <w:tab w:val="left" w:pos="1701"/>
          <w:tab w:val="left" w:pos="2268"/>
        </w:tabs>
        <w:ind w:left="142" w:hanging="426"/>
        <w:rPr>
          <w:rFonts w:ascii="Arial Narrow" w:hAnsi="Arial Narrow" w:cs="Calibri"/>
          <w:sz w:val="18"/>
          <w:szCs w:val="18"/>
          <w:lang w:val="pl-PL"/>
        </w:rPr>
      </w:pPr>
      <w:r w:rsidRPr="00495AD6">
        <w:rPr>
          <w:rFonts w:ascii="Arial Narrow" w:hAnsi="Arial Narrow" w:cs="Calibri"/>
          <w:sz w:val="18"/>
          <w:szCs w:val="18"/>
          <w:lang w:val="pl-PL"/>
        </w:rPr>
        <w:tab/>
        <w:t>b) osoby pracujące dla przedsiębiorstwa, podlegające mu i uważane za pracowników na mocy prawa krajowego,</w:t>
      </w:r>
    </w:p>
    <w:p w14:paraId="613729E3" w14:textId="77777777" w:rsidR="0003236C" w:rsidRPr="00495AD6" w:rsidRDefault="0003236C" w:rsidP="000D0634">
      <w:pPr>
        <w:pStyle w:val="Tekstpodstawowy"/>
        <w:widowControl w:val="0"/>
        <w:tabs>
          <w:tab w:val="left" w:pos="284"/>
          <w:tab w:val="left" w:pos="426"/>
          <w:tab w:val="left" w:pos="567"/>
          <w:tab w:val="left" w:pos="1134"/>
          <w:tab w:val="left" w:pos="1701"/>
          <w:tab w:val="left" w:pos="2268"/>
        </w:tabs>
        <w:ind w:left="142" w:hanging="426"/>
        <w:rPr>
          <w:rFonts w:ascii="Arial Narrow" w:hAnsi="Arial Narrow" w:cs="Calibri"/>
          <w:sz w:val="18"/>
          <w:szCs w:val="18"/>
          <w:lang w:val="pl-PL"/>
        </w:rPr>
      </w:pPr>
      <w:r w:rsidRPr="00495AD6">
        <w:rPr>
          <w:rFonts w:ascii="Arial Narrow" w:hAnsi="Arial Narrow" w:cs="Calibri"/>
          <w:sz w:val="18"/>
          <w:szCs w:val="18"/>
          <w:lang w:val="pl-PL"/>
        </w:rPr>
        <w:tab/>
        <w:t>c) właściciele-kierownicy;</w:t>
      </w:r>
    </w:p>
    <w:p w14:paraId="1C4EC481" w14:textId="77777777" w:rsidR="0003236C" w:rsidRPr="00495AD6" w:rsidRDefault="0003236C" w:rsidP="000D0634">
      <w:pPr>
        <w:pStyle w:val="Tekstpodstawowy"/>
        <w:widowControl w:val="0"/>
        <w:tabs>
          <w:tab w:val="left" w:pos="284"/>
          <w:tab w:val="left" w:pos="426"/>
          <w:tab w:val="left" w:pos="567"/>
          <w:tab w:val="left" w:pos="1134"/>
          <w:tab w:val="left" w:pos="1701"/>
          <w:tab w:val="left" w:pos="2268"/>
        </w:tabs>
        <w:ind w:left="142" w:hanging="426"/>
        <w:rPr>
          <w:rFonts w:ascii="Arial Narrow" w:hAnsi="Arial Narrow" w:cs="Calibri"/>
          <w:sz w:val="18"/>
          <w:szCs w:val="18"/>
          <w:lang w:val="pl-PL"/>
        </w:rPr>
      </w:pPr>
      <w:r w:rsidRPr="00495AD6">
        <w:rPr>
          <w:rFonts w:ascii="Arial Narrow" w:hAnsi="Arial Narrow" w:cs="Calibri"/>
          <w:sz w:val="18"/>
          <w:szCs w:val="18"/>
          <w:lang w:val="pl-PL"/>
        </w:rPr>
        <w:tab/>
        <w:t>d) partnerzy prowadzący regularną działalność w przedsiębiorstwie i czerpiący z niego korzyści finansowe.</w:t>
      </w:r>
    </w:p>
    <w:p w14:paraId="14D556F1" w14:textId="77777777" w:rsidR="0003236C" w:rsidRPr="00495AD6" w:rsidRDefault="0003236C" w:rsidP="000D0634">
      <w:pPr>
        <w:pStyle w:val="Tekstpodstawowy"/>
        <w:widowControl w:val="0"/>
        <w:tabs>
          <w:tab w:val="left" w:pos="567"/>
          <w:tab w:val="left" w:pos="1134"/>
          <w:tab w:val="left" w:pos="1701"/>
          <w:tab w:val="left" w:pos="2268"/>
        </w:tabs>
        <w:ind w:left="142" w:hanging="426"/>
        <w:rPr>
          <w:rFonts w:ascii="Arial Narrow" w:hAnsi="Arial Narrow" w:cs="Calibri"/>
          <w:sz w:val="18"/>
          <w:szCs w:val="18"/>
          <w:lang w:val="pl-PL"/>
        </w:rPr>
      </w:pPr>
      <w:r w:rsidRPr="00495AD6">
        <w:rPr>
          <w:rFonts w:ascii="Arial Narrow" w:hAnsi="Arial Narrow" w:cs="Calibri"/>
          <w:sz w:val="18"/>
          <w:szCs w:val="18"/>
          <w:lang w:val="pl-PL"/>
        </w:rPr>
        <w:t xml:space="preserve">        </w:t>
      </w:r>
      <w:r w:rsidRPr="00495AD6">
        <w:rPr>
          <w:rFonts w:ascii="Arial Narrow" w:hAnsi="Arial Narrow" w:cs="Calibri"/>
          <w:sz w:val="18"/>
          <w:szCs w:val="18"/>
          <w:lang w:val="pl-PL"/>
        </w:rPr>
        <w:tab/>
        <w:t xml:space="preserve">Praktykanci lub studenci odbywający szkolenie zawodowe na podstawie umowy o praktyce lub szkoleniu zawodowym nie wchodzą w skład personelu. Nie wlicza się okresu trwania urlopu macierzyńskiego ani wychowawczego.    </w:t>
      </w:r>
    </w:p>
  </w:endnote>
  <w:endnote w:id="20">
    <w:p w14:paraId="5775195E" w14:textId="1AF1C8B3" w:rsidR="0003236C" w:rsidRPr="00495AD6" w:rsidRDefault="0003236C" w:rsidP="00B01AB9">
      <w:pPr>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Roczny obrót</w:t>
      </w:r>
      <w:r w:rsidRPr="00495AD6">
        <w:rPr>
          <w:rFonts w:ascii="Arial Narrow" w:hAnsi="Arial Narrow"/>
          <w:sz w:val="18"/>
          <w:szCs w:val="18"/>
        </w:rPr>
        <w:t xml:space="preserve"> oblicza się przez obliczenie </w:t>
      </w:r>
      <w:r w:rsidR="00295A0B">
        <w:rPr>
          <w:rFonts w:ascii="Arial Narrow" w:hAnsi="Arial Narrow"/>
          <w:sz w:val="18"/>
          <w:szCs w:val="18"/>
        </w:rPr>
        <w:t>przychodu</w:t>
      </w:r>
      <w:r w:rsidRPr="00495AD6">
        <w:rPr>
          <w:rFonts w:ascii="Arial Narrow" w:hAnsi="Arial Narrow"/>
          <w:sz w:val="18"/>
          <w:szCs w:val="18"/>
        </w:rPr>
        <w:t xml:space="preserve">, jaki przedsiębiorstwo uzyskało ze sprzedaży produktów i świadczenia usług </w:t>
      </w:r>
      <w:r w:rsidRPr="00495AD6">
        <w:rPr>
          <w:rFonts w:ascii="Arial Narrow" w:hAnsi="Arial Narrow"/>
          <w:sz w:val="18"/>
          <w:szCs w:val="18"/>
        </w:rPr>
        <w:br/>
        <w:t>w ciągu roku, który jest brany pod uwagę, po odjęciu rabatów. Obrót należy obliczyć bez uwzględnienia VAT oraz innych podatków pośrednich. Wyrażone w PLN wielkości dotyczące rocznych obrotów oraz rocznej sumy bilansowej przelicza się na EUR według średniego kursu ogłaszanego przez Narodowy Bank Polski w ostatnim dniu roku obrotowego wybranego do określenia statusu przedsiębiorcy.</w:t>
      </w:r>
    </w:p>
  </w:endnote>
  <w:endnote w:id="21">
    <w:p w14:paraId="425AFF5E" w14:textId="77777777" w:rsidR="0003236C" w:rsidRPr="00495AD6" w:rsidRDefault="0003236C" w:rsidP="00B01AB9">
      <w:pPr>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w:t>
      </w:r>
      <w:r w:rsidRPr="00495AD6">
        <w:rPr>
          <w:rFonts w:ascii="Arial Narrow" w:hAnsi="Arial Narrow" w:cs="Calibri"/>
          <w:b/>
          <w:sz w:val="18"/>
          <w:szCs w:val="18"/>
        </w:rPr>
        <w:t>Całkowity bilans roczny</w:t>
      </w:r>
      <w:r w:rsidRPr="00495AD6">
        <w:rPr>
          <w:rFonts w:ascii="Arial Narrow" w:hAnsi="Arial Narrow" w:cs="Calibri"/>
          <w:sz w:val="18"/>
          <w:szCs w:val="18"/>
        </w:rPr>
        <w:t xml:space="preserve"> odnosi się do wartości głównych aktywów przedsiębiorstwa.</w:t>
      </w:r>
      <w:r w:rsidRPr="00495AD6">
        <w:rPr>
          <w:rFonts w:ascii="Arial Narrow" w:hAnsi="Arial Narrow"/>
          <w:sz w:val="18"/>
          <w:szCs w:val="18"/>
        </w:rPr>
        <w:t xml:space="preserve"> Wyrażone w PLN wielkości dotyczące rocznych obrotów oraz rocznej sumy bilansowej przelicza się na EUR według średniego kursu ogłaszanego przez Narodowy Bank Polski </w:t>
      </w:r>
      <w:r w:rsidRPr="00495AD6">
        <w:rPr>
          <w:rFonts w:ascii="Arial Narrow" w:hAnsi="Arial Narrow"/>
          <w:sz w:val="18"/>
          <w:szCs w:val="18"/>
        </w:rPr>
        <w:br/>
        <w:t>w ostatnim dniu roku obrotowego wybranego do określenia statusu przedsiębiorcy.</w:t>
      </w:r>
    </w:p>
  </w:endnote>
  <w:endnote w:id="22">
    <w:p w14:paraId="38039948" w14:textId="77777777" w:rsidR="0003236C" w:rsidRPr="00495AD6" w:rsidRDefault="0003236C" w:rsidP="00B01AB9">
      <w:pPr>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Podczas </w:t>
      </w:r>
      <w:r w:rsidRPr="00495AD6">
        <w:rPr>
          <w:rFonts w:ascii="Arial Narrow" w:hAnsi="Arial Narrow"/>
          <w:b/>
          <w:sz w:val="18"/>
          <w:szCs w:val="18"/>
        </w:rPr>
        <w:t xml:space="preserve">obliczenia danych dot. przedsiębiorstw partnerskich – należy do danych przedsiębiorstwa Wnioskodawcy/Partnera </w:t>
      </w:r>
      <w:r w:rsidRPr="00495AD6">
        <w:rPr>
          <w:rFonts w:ascii="Arial Narrow" w:hAnsi="Arial Narrow"/>
          <w:b/>
          <w:sz w:val="18"/>
          <w:szCs w:val="18"/>
        </w:rPr>
        <w:br/>
        <w:t xml:space="preserve">w Projekcie dodać </w:t>
      </w:r>
      <w:r w:rsidRPr="00495AD6">
        <w:rPr>
          <w:rFonts w:ascii="Arial Narrow" w:hAnsi="Arial Narrow"/>
          <w:sz w:val="18"/>
          <w:szCs w:val="18"/>
        </w:rPr>
        <w:t>proporcjonalne (procent ten odzwierciedla posiadany proporcjonalny udział w kapitale lub głosach w zależności, który jest większy) dane pozostałych przedsiębiorstw partnerskich. Zasada obliczania danych przedsiębiorstw pozostających w relacji partnerskiej określa art. 6 ust.2 Załącznika nr I do Rozporządzenia Komisji (UE) nr 651/2014.</w:t>
      </w:r>
    </w:p>
    <w:p w14:paraId="7D1C3AB7" w14:textId="4A67C474" w:rsidR="0003236C" w:rsidRPr="00495AD6" w:rsidRDefault="0003236C" w:rsidP="00B01AB9">
      <w:pPr>
        <w:ind w:left="142" w:hanging="142"/>
        <w:rPr>
          <w:rFonts w:ascii="Arial Narrow" w:hAnsi="Arial Narrow"/>
          <w:sz w:val="18"/>
          <w:szCs w:val="18"/>
        </w:rPr>
      </w:pPr>
      <w:r w:rsidRPr="00495AD6">
        <w:rPr>
          <w:rFonts w:ascii="Arial Narrow" w:hAnsi="Arial Narrow"/>
          <w:sz w:val="18"/>
          <w:szCs w:val="18"/>
        </w:rPr>
        <w:t xml:space="preserve">   Przykład: Jeśli przedsiębiorstwo posiada 30% udziałów w innym przedsiębiorstwie, należy dodać do własnych danych 30% liczby osób </w:t>
      </w:r>
      <w:r w:rsidRPr="00495AD6">
        <w:rPr>
          <w:rFonts w:ascii="Arial Narrow" w:hAnsi="Arial Narrow"/>
          <w:sz w:val="18"/>
          <w:szCs w:val="18"/>
        </w:rPr>
        <w:br/>
        <w:t xml:space="preserve">w nim zatrudnionych, obrotu lub całkowitego rocznego bilansu. </w:t>
      </w:r>
    </w:p>
    <w:p w14:paraId="3F057D56" w14:textId="77777777" w:rsidR="0003236C" w:rsidRPr="00495AD6" w:rsidRDefault="0003236C" w:rsidP="00B01AB9">
      <w:pPr>
        <w:ind w:left="142" w:hanging="142"/>
        <w:rPr>
          <w:rFonts w:ascii="Arial Narrow" w:hAnsi="Arial Narrow"/>
          <w:sz w:val="18"/>
          <w:szCs w:val="18"/>
        </w:rPr>
      </w:pPr>
      <w:r w:rsidRPr="00495AD6">
        <w:rPr>
          <w:rFonts w:ascii="Arial Narrow" w:hAnsi="Arial Narrow"/>
          <w:sz w:val="18"/>
          <w:szCs w:val="18"/>
        </w:rPr>
        <w:t xml:space="preserve">   Jeśli istnieje kilka przedsiębiorstw partnerskich, taka samą kalkulację należy przeprowadzić dla każdego z partnerów usytuowanych bezpośrednio na poziomie „</w:t>
      </w:r>
      <w:r w:rsidRPr="00495AD6">
        <w:rPr>
          <w:rFonts w:ascii="Arial Narrow" w:hAnsi="Arial Narrow"/>
          <w:sz w:val="18"/>
          <w:szCs w:val="18"/>
        </w:rPr>
        <w:t>upstream” i „downstream” w stosunku do przedsiębiorstwa.</w:t>
      </w:r>
    </w:p>
    <w:p w14:paraId="50A613A6" w14:textId="77777777" w:rsidR="0003236C" w:rsidRPr="00495AD6" w:rsidRDefault="0003236C" w:rsidP="000D0634">
      <w:pPr>
        <w:ind w:left="284"/>
        <w:rPr>
          <w:rFonts w:ascii="Arial Narrow" w:hAnsi="Arial Narrow"/>
          <w:b/>
          <w:sz w:val="18"/>
          <w:szCs w:val="18"/>
        </w:rPr>
      </w:pPr>
      <w:r w:rsidRPr="00495AD6">
        <w:rPr>
          <w:rFonts w:ascii="Arial Narrow" w:hAnsi="Arial Narrow"/>
          <w:b/>
          <w:sz w:val="18"/>
          <w:szCs w:val="18"/>
        </w:rPr>
        <w:t>Przykład:</w:t>
      </w:r>
    </w:p>
    <w:p w14:paraId="0E4CA51E" w14:textId="77777777" w:rsidR="0003236C" w:rsidRPr="00495AD6" w:rsidRDefault="0003236C" w:rsidP="000D0634">
      <w:pPr>
        <w:ind w:left="284"/>
        <w:rPr>
          <w:rFonts w:ascii="Arial Narrow" w:hAnsi="Arial Narrow"/>
          <w:b/>
          <w:sz w:val="18"/>
          <w:szCs w:val="18"/>
        </w:rPr>
      </w:pPr>
      <w:r w:rsidRPr="00495AD6">
        <w:rPr>
          <w:rFonts w:ascii="Arial Narrow" w:hAnsi="Arial Narrow"/>
          <w:b/>
          <w:sz w:val="18"/>
          <w:szCs w:val="18"/>
        </w:rPr>
        <w:t>A jest Wnioskodawcą/Partnerem w Projekcie</w:t>
      </w:r>
    </w:p>
    <w:p w14:paraId="2D673343" w14:textId="77777777" w:rsidR="0003236C" w:rsidRPr="00495AD6" w:rsidRDefault="0003236C" w:rsidP="000D0634">
      <w:pPr>
        <w:ind w:left="284"/>
        <w:rPr>
          <w:rFonts w:ascii="Arial Narrow" w:hAnsi="Arial Narrow"/>
          <w:sz w:val="18"/>
          <w:szCs w:val="18"/>
        </w:rPr>
      </w:pPr>
      <w:r w:rsidRPr="00495AD6">
        <w:rPr>
          <w:rFonts w:ascii="Arial Narrow" w:hAnsi="Arial Narrow"/>
          <w:sz w:val="18"/>
          <w:szCs w:val="18"/>
        </w:rPr>
        <w:t>A posiada 33 % udziałów w przedsiębiorstwie C</w:t>
      </w:r>
    </w:p>
    <w:p w14:paraId="6B265021" w14:textId="77777777" w:rsidR="0003236C" w:rsidRPr="00495AD6" w:rsidRDefault="0003236C" w:rsidP="000D0634">
      <w:pPr>
        <w:ind w:left="284"/>
        <w:rPr>
          <w:rFonts w:ascii="Arial Narrow" w:hAnsi="Arial Narrow"/>
          <w:sz w:val="18"/>
          <w:szCs w:val="18"/>
        </w:rPr>
      </w:pPr>
      <w:r w:rsidRPr="00495AD6">
        <w:rPr>
          <w:rFonts w:ascii="Arial Narrow" w:hAnsi="Arial Narrow"/>
          <w:sz w:val="18"/>
          <w:szCs w:val="18"/>
        </w:rPr>
        <w:t>A posiada 49% udziałów w przedsiębiorstwie D.</w:t>
      </w:r>
    </w:p>
    <w:p w14:paraId="37DCE412" w14:textId="77777777" w:rsidR="0003236C" w:rsidRPr="00495AD6" w:rsidRDefault="0003236C" w:rsidP="000D0634">
      <w:pPr>
        <w:ind w:left="284"/>
        <w:rPr>
          <w:rFonts w:ascii="Arial Narrow" w:hAnsi="Arial Narrow"/>
          <w:sz w:val="18"/>
          <w:szCs w:val="18"/>
        </w:rPr>
      </w:pPr>
      <w:r w:rsidRPr="00495AD6">
        <w:rPr>
          <w:rFonts w:ascii="Arial Narrow" w:hAnsi="Arial Narrow"/>
          <w:sz w:val="18"/>
          <w:szCs w:val="18"/>
        </w:rPr>
        <w:t xml:space="preserve">B posiada 25% udziałów w przedsiębiorstwie A.                                                                   </w:t>
      </w:r>
    </w:p>
    <w:p w14:paraId="3026578A"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03236C" w:rsidRPr="00495AD6" w14:paraId="637B5396" w14:textId="77777777" w:rsidTr="00AE1B8A">
        <w:trPr>
          <w:trHeight w:val="429"/>
        </w:trPr>
        <w:tc>
          <w:tcPr>
            <w:tcW w:w="2133" w:type="dxa"/>
            <w:shd w:val="clear" w:color="auto" w:fill="F6B500"/>
            <w:vAlign w:val="center"/>
          </w:tcPr>
          <w:p w14:paraId="49F90A2C" w14:textId="77777777" w:rsidR="0003236C" w:rsidRPr="00495AD6" w:rsidRDefault="0003236C" w:rsidP="005C78F1">
            <w:pPr>
              <w:ind w:left="112"/>
              <w:jc w:val="center"/>
              <w:rPr>
                <w:rFonts w:ascii="Arial Narrow" w:hAnsi="Arial Narrow"/>
                <w:b/>
                <w:sz w:val="18"/>
                <w:szCs w:val="18"/>
              </w:rPr>
            </w:pPr>
            <w:r w:rsidRPr="00495AD6">
              <w:rPr>
                <w:rFonts w:ascii="Arial Narrow" w:hAnsi="Arial Narrow"/>
                <w:b/>
                <w:sz w:val="18"/>
                <w:szCs w:val="18"/>
              </w:rPr>
              <w:t>Przedsiębiorstwo</w:t>
            </w:r>
          </w:p>
        </w:tc>
        <w:tc>
          <w:tcPr>
            <w:tcW w:w="2132" w:type="dxa"/>
            <w:shd w:val="clear" w:color="auto" w:fill="F6B500"/>
            <w:vAlign w:val="center"/>
          </w:tcPr>
          <w:p w14:paraId="720806EF" w14:textId="77777777" w:rsidR="0003236C" w:rsidRPr="00495AD6" w:rsidRDefault="0003236C" w:rsidP="005C78F1">
            <w:pPr>
              <w:ind w:left="72"/>
              <w:jc w:val="center"/>
              <w:rPr>
                <w:rFonts w:ascii="Arial Narrow" w:hAnsi="Arial Narrow"/>
                <w:b/>
                <w:sz w:val="18"/>
                <w:szCs w:val="18"/>
              </w:rPr>
            </w:pPr>
            <w:r w:rsidRPr="00495AD6">
              <w:rPr>
                <w:rFonts w:ascii="Arial Narrow" w:hAnsi="Arial Narrow"/>
                <w:b/>
                <w:sz w:val="18"/>
                <w:szCs w:val="18"/>
              </w:rPr>
              <w:t>Zatrudnienie</w:t>
            </w:r>
          </w:p>
        </w:tc>
        <w:tc>
          <w:tcPr>
            <w:tcW w:w="2133" w:type="dxa"/>
            <w:shd w:val="clear" w:color="auto" w:fill="F6B500"/>
            <w:vAlign w:val="center"/>
          </w:tcPr>
          <w:p w14:paraId="38FEED92" w14:textId="77777777" w:rsidR="0003236C" w:rsidRPr="00495AD6" w:rsidRDefault="0003236C" w:rsidP="005C78F1">
            <w:pPr>
              <w:jc w:val="center"/>
              <w:rPr>
                <w:rFonts w:ascii="Arial Narrow" w:hAnsi="Arial Narrow"/>
                <w:b/>
                <w:sz w:val="18"/>
                <w:szCs w:val="18"/>
              </w:rPr>
            </w:pPr>
            <w:r w:rsidRPr="00495AD6">
              <w:rPr>
                <w:rFonts w:ascii="Arial Narrow" w:hAnsi="Arial Narrow"/>
                <w:b/>
                <w:sz w:val="18"/>
                <w:szCs w:val="18"/>
              </w:rPr>
              <w:t>Roczny obrót</w:t>
            </w:r>
          </w:p>
        </w:tc>
        <w:tc>
          <w:tcPr>
            <w:tcW w:w="2438" w:type="dxa"/>
            <w:shd w:val="clear" w:color="auto" w:fill="F6B500"/>
            <w:vAlign w:val="center"/>
          </w:tcPr>
          <w:p w14:paraId="26ECBF80" w14:textId="77777777" w:rsidR="0003236C" w:rsidRPr="00495AD6" w:rsidRDefault="0003236C" w:rsidP="005C78F1">
            <w:pPr>
              <w:jc w:val="center"/>
              <w:rPr>
                <w:rFonts w:ascii="Arial Narrow" w:hAnsi="Arial Narrow"/>
                <w:b/>
                <w:sz w:val="18"/>
                <w:szCs w:val="18"/>
              </w:rPr>
            </w:pPr>
            <w:r w:rsidRPr="00495AD6">
              <w:rPr>
                <w:rFonts w:ascii="Arial Narrow" w:hAnsi="Arial Narrow"/>
                <w:b/>
                <w:sz w:val="18"/>
                <w:szCs w:val="18"/>
              </w:rPr>
              <w:t>Całkowity bilans roczny</w:t>
            </w:r>
          </w:p>
        </w:tc>
      </w:tr>
      <w:tr w:rsidR="0003236C" w:rsidRPr="00495AD6" w14:paraId="7EF35F34" w14:textId="77777777" w:rsidTr="000508B4">
        <w:trPr>
          <w:trHeight w:val="429"/>
        </w:trPr>
        <w:tc>
          <w:tcPr>
            <w:tcW w:w="2133" w:type="dxa"/>
          </w:tcPr>
          <w:p w14:paraId="0D428347" w14:textId="77777777" w:rsidR="0003236C" w:rsidRPr="00495AD6" w:rsidRDefault="0003236C" w:rsidP="000D0634">
            <w:pPr>
              <w:ind w:left="112"/>
              <w:rPr>
                <w:rFonts w:ascii="Arial Narrow" w:hAnsi="Arial Narrow"/>
                <w:b/>
                <w:sz w:val="18"/>
                <w:szCs w:val="18"/>
              </w:rPr>
            </w:pPr>
            <w:r w:rsidRPr="00495AD6">
              <w:rPr>
                <w:rFonts w:ascii="Arial Narrow" w:hAnsi="Arial Narrow"/>
                <w:b/>
                <w:sz w:val="18"/>
                <w:szCs w:val="18"/>
              </w:rPr>
              <w:t>Dane A</w:t>
            </w:r>
          </w:p>
        </w:tc>
        <w:tc>
          <w:tcPr>
            <w:tcW w:w="2132" w:type="dxa"/>
          </w:tcPr>
          <w:p w14:paraId="4BB2EFD8" w14:textId="77777777" w:rsidR="0003236C" w:rsidRPr="00495AD6" w:rsidRDefault="0003236C" w:rsidP="000D0634">
            <w:pPr>
              <w:ind w:left="72"/>
              <w:rPr>
                <w:rFonts w:ascii="Arial Narrow" w:hAnsi="Arial Narrow"/>
                <w:sz w:val="18"/>
                <w:szCs w:val="18"/>
              </w:rPr>
            </w:pPr>
            <w:r w:rsidRPr="00495AD6">
              <w:rPr>
                <w:rFonts w:ascii="Arial Narrow" w:hAnsi="Arial Narrow"/>
                <w:sz w:val="18"/>
                <w:szCs w:val="18"/>
              </w:rPr>
              <w:t>100% danych A</w:t>
            </w:r>
          </w:p>
        </w:tc>
        <w:tc>
          <w:tcPr>
            <w:tcW w:w="2133" w:type="dxa"/>
          </w:tcPr>
          <w:p w14:paraId="2AA7FC06"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100% danych A</w:t>
            </w:r>
          </w:p>
        </w:tc>
        <w:tc>
          <w:tcPr>
            <w:tcW w:w="2438" w:type="dxa"/>
          </w:tcPr>
          <w:p w14:paraId="097C41C2"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100% danych A</w:t>
            </w:r>
          </w:p>
        </w:tc>
      </w:tr>
      <w:tr w:rsidR="0003236C" w:rsidRPr="00495AD6" w14:paraId="3338AF93" w14:textId="77777777" w:rsidTr="000508B4">
        <w:trPr>
          <w:trHeight w:val="429"/>
        </w:trPr>
        <w:tc>
          <w:tcPr>
            <w:tcW w:w="2133" w:type="dxa"/>
          </w:tcPr>
          <w:p w14:paraId="599842C7" w14:textId="77777777" w:rsidR="0003236C" w:rsidRPr="00495AD6" w:rsidRDefault="0003236C" w:rsidP="000D0634">
            <w:pPr>
              <w:ind w:left="112"/>
              <w:rPr>
                <w:rFonts w:ascii="Arial Narrow" w:hAnsi="Arial Narrow"/>
                <w:b/>
                <w:sz w:val="18"/>
                <w:szCs w:val="18"/>
              </w:rPr>
            </w:pPr>
            <w:r w:rsidRPr="00495AD6">
              <w:rPr>
                <w:rFonts w:ascii="Arial Narrow" w:hAnsi="Arial Narrow"/>
                <w:b/>
                <w:sz w:val="18"/>
                <w:szCs w:val="18"/>
              </w:rPr>
              <w:t>Dane C</w:t>
            </w:r>
          </w:p>
        </w:tc>
        <w:tc>
          <w:tcPr>
            <w:tcW w:w="2132" w:type="dxa"/>
          </w:tcPr>
          <w:p w14:paraId="4146B3EB" w14:textId="77777777" w:rsidR="0003236C" w:rsidRPr="00495AD6" w:rsidRDefault="0003236C" w:rsidP="000D0634">
            <w:pPr>
              <w:ind w:left="72"/>
              <w:rPr>
                <w:rFonts w:ascii="Arial Narrow" w:hAnsi="Arial Narrow"/>
                <w:sz w:val="18"/>
                <w:szCs w:val="18"/>
              </w:rPr>
            </w:pPr>
            <w:r w:rsidRPr="00495AD6">
              <w:rPr>
                <w:rFonts w:ascii="Arial Narrow" w:hAnsi="Arial Narrow"/>
                <w:sz w:val="18"/>
                <w:szCs w:val="18"/>
              </w:rPr>
              <w:t>33 % danych C</w:t>
            </w:r>
          </w:p>
        </w:tc>
        <w:tc>
          <w:tcPr>
            <w:tcW w:w="2133" w:type="dxa"/>
          </w:tcPr>
          <w:p w14:paraId="5071203A"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33 % danych C</w:t>
            </w:r>
          </w:p>
        </w:tc>
        <w:tc>
          <w:tcPr>
            <w:tcW w:w="2438" w:type="dxa"/>
          </w:tcPr>
          <w:p w14:paraId="1EEE3374"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33 % danych C</w:t>
            </w:r>
          </w:p>
        </w:tc>
      </w:tr>
      <w:tr w:rsidR="0003236C" w:rsidRPr="00495AD6" w14:paraId="7A3D1A9B" w14:textId="77777777" w:rsidTr="000508B4">
        <w:trPr>
          <w:trHeight w:val="429"/>
        </w:trPr>
        <w:tc>
          <w:tcPr>
            <w:tcW w:w="2133" w:type="dxa"/>
          </w:tcPr>
          <w:p w14:paraId="20B46A5A" w14:textId="77777777" w:rsidR="0003236C" w:rsidRPr="00495AD6" w:rsidRDefault="0003236C" w:rsidP="000D0634">
            <w:pPr>
              <w:ind w:left="112"/>
              <w:rPr>
                <w:rFonts w:ascii="Arial Narrow" w:hAnsi="Arial Narrow"/>
                <w:b/>
                <w:sz w:val="18"/>
                <w:szCs w:val="18"/>
              </w:rPr>
            </w:pPr>
            <w:r w:rsidRPr="00495AD6">
              <w:rPr>
                <w:rFonts w:ascii="Arial Narrow" w:hAnsi="Arial Narrow"/>
                <w:b/>
                <w:sz w:val="18"/>
                <w:szCs w:val="18"/>
              </w:rPr>
              <w:t>Dane D</w:t>
            </w:r>
          </w:p>
        </w:tc>
        <w:tc>
          <w:tcPr>
            <w:tcW w:w="2132" w:type="dxa"/>
          </w:tcPr>
          <w:p w14:paraId="4460D144" w14:textId="77777777" w:rsidR="0003236C" w:rsidRPr="00495AD6" w:rsidRDefault="0003236C" w:rsidP="000D0634">
            <w:pPr>
              <w:ind w:left="72"/>
              <w:rPr>
                <w:rFonts w:ascii="Arial Narrow" w:hAnsi="Arial Narrow"/>
                <w:sz w:val="18"/>
                <w:szCs w:val="18"/>
              </w:rPr>
            </w:pPr>
            <w:r w:rsidRPr="00495AD6">
              <w:rPr>
                <w:rFonts w:ascii="Arial Narrow" w:hAnsi="Arial Narrow"/>
                <w:sz w:val="18"/>
                <w:szCs w:val="18"/>
              </w:rPr>
              <w:t>49% danych D</w:t>
            </w:r>
          </w:p>
        </w:tc>
        <w:tc>
          <w:tcPr>
            <w:tcW w:w="2133" w:type="dxa"/>
          </w:tcPr>
          <w:p w14:paraId="5148FDFC"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49% danych D</w:t>
            </w:r>
          </w:p>
        </w:tc>
        <w:tc>
          <w:tcPr>
            <w:tcW w:w="2438" w:type="dxa"/>
          </w:tcPr>
          <w:p w14:paraId="7844960B"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49% danych D</w:t>
            </w:r>
          </w:p>
        </w:tc>
      </w:tr>
      <w:tr w:rsidR="0003236C" w:rsidRPr="00495AD6" w14:paraId="53019FD7" w14:textId="77777777" w:rsidTr="000508B4">
        <w:trPr>
          <w:trHeight w:val="429"/>
        </w:trPr>
        <w:tc>
          <w:tcPr>
            <w:tcW w:w="2133" w:type="dxa"/>
          </w:tcPr>
          <w:p w14:paraId="15329AD5" w14:textId="77777777" w:rsidR="0003236C" w:rsidRPr="00495AD6" w:rsidRDefault="0003236C" w:rsidP="000D0634">
            <w:pPr>
              <w:ind w:left="112"/>
              <w:rPr>
                <w:rFonts w:ascii="Arial Narrow" w:hAnsi="Arial Narrow"/>
                <w:b/>
                <w:sz w:val="18"/>
                <w:szCs w:val="18"/>
              </w:rPr>
            </w:pPr>
            <w:r w:rsidRPr="00495AD6">
              <w:rPr>
                <w:rFonts w:ascii="Arial Narrow" w:hAnsi="Arial Narrow"/>
                <w:b/>
                <w:sz w:val="18"/>
                <w:szCs w:val="18"/>
              </w:rPr>
              <w:t>Dane B</w:t>
            </w:r>
          </w:p>
        </w:tc>
        <w:tc>
          <w:tcPr>
            <w:tcW w:w="2132" w:type="dxa"/>
          </w:tcPr>
          <w:p w14:paraId="516A8DDB" w14:textId="77777777" w:rsidR="0003236C" w:rsidRPr="00495AD6" w:rsidRDefault="0003236C" w:rsidP="000D0634">
            <w:pPr>
              <w:ind w:left="72"/>
              <w:rPr>
                <w:rFonts w:ascii="Arial Narrow" w:hAnsi="Arial Narrow"/>
                <w:sz w:val="18"/>
                <w:szCs w:val="18"/>
              </w:rPr>
            </w:pPr>
            <w:r w:rsidRPr="00495AD6">
              <w:rPr>
                <w:rFonts w:ascii="Arial Narrow" w:hAnsi="Arial Narrow"/>
                <w:sz w:val="18"/>
                <w:szCs w:val="18"/>
              </w:rPr>
              <w:t>25 % danych B</w:t>
            </w:r>
          </w:p>
        </w:tc>
        <w:tc>
          <w:tcPr>
            <w:tcW w:w="2133" w:type="dxa"/>
          </w:tcPr>
          <w:p w14:paraId="7FD0F866"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25 % danych B</w:t>
            </w:r>
          </w:p>
        </w:tc>
        <w:tc>
          <w:tcPr>
            <w:tcW w:w="2438" w:type="dxa"/>
          </w:tcPr>
          <w:p w14:paraId="0ED66C33"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25 % danych B</w:t>
            </w:r>
          </w:p>
        </w:tc>
      </w:tr>
    </w:tbl>
    <w:p w14:paraId="005DE79B" w14:textId="77777777" w:rsidR="0003236C" w:rsidRPr="00495AD6" w:rsidRDefault="0003236C" w:rsidP="000D0634">
      <w:pPr>
        <w:rPr>
          <w:rFonts w:ascii="Arial Narrow" w:hAnsi="Arial Narrow"/>
          <w:sz w:val="18"/>
          <w:szCs w:val="18"/>
        </w:rPr>
      </w:pPr>
    </w:p>
    <w:p w14:paraId="2D8AD963" w14:textId="77777777" w:rsidR="0003236C" w:rsidRPr="00495AD6" w:rsidRDefault="0003236C" w:rsidP="000D0634">
      <w:pPr>
        <w:rPr>
          <w:rFonts w:ascii="Arial Narrow" w:hAnsi="Arial Narrow"/>
          <w:b/>
          <w:sz w:val="18"/>
          <w:szCs w:val="18"/>
        </w:rPr>
      </w:pPr>
      <w:r w:rsidRPr="00495AD6">
        <w:rPr>
          <w:rFonts w:ascii="Arial Narrow" w:hAnsi="Arial Narrow"/>
          <w:b/>
          <w:sz w:val="18"/>
          <w:szCs w:val="18"/>
        </w:rPr>
        <w:t>Dane do wyliczenia statusu A:</w:t>
      </w:r>
    </w:p>
    <w:p w14:paraId="42C267A9" w14:textId="77777777" w:rsidR="0003236C" w:rsidRPr="00495AD6" w:rsidRDefault="0003236C" w:rsidP="000D0634">
      <w:pPr>
        <w:rPr>
          <w:rFonts w:ascii="Arial Narrow" w:hAnsi="Arial Narrow"/>
          <w:sz w:val="18"/>
          <w:szCs w:val="18"/>
        </w:rPr>
      </w:pPr>
      <w:r w:rsidRPr="00495AD6">
        <w:rPr>
          <w:rFonts w:ascii="Arial Narrow" w:hAnsi="Arial Narrow"/>
          <w:sz w:val="18"/>
          <w:szCs w:val="18"/>
        </w:rPr>
        <w:t>100%A+49%D+25% B+33%C.</w:t>
      </w:r>
    </w:p>
  </w:endnote>
  <w:endnote w:id="23">
    <w:p w14:paraId="370F8534" w14:textId="77777777" w:rsidR="0003236C" w:rsidRPr="00495AD6" w:rsidRDefault="0003236C" w:rsidP="00B01AB9">
      <w:pPr>
        <w:pStyle w:val="Tekstpodstawowy"/>
        <w:widowControl w:val="0"/>
        <w:tabs>
          <w:tab w:val="left" w:pos="567"/>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sz w:val="18"/>
          <w:szCs w:val="18"/>
        </w:rPr>
        <w:endnoteRef/>
      </w:r>
      <w:r w:rsidRPr="00495AD6">
        <w:rPr>
          <w:rFonts w:ascii="Arial Narrow" w:hAnsi="Arial Narrow" w:cs="Calibri"/>
          <w:sz w:val="18"/>
          <w:szCs w:val="18"/>
          <w:lang w:val="pl-PL"/>
        </w:rPr>
        <w:t xml:space="preserve"> W przypadku zaznaczenia opcji </w:t>
      </w:r>
      <w:r w:rsidRPr="00495AD6">
        <w:rPr>
          <w:rFonts w:ascii="Arial Narrow" w:hAnsi="Arial Narrow" w:cs="Calibri"/>
          <w:b/>
          <w:sz w:val="18"/>
          <w:szCs w:val="18"/>
          <w:lang w:val="pl-PL"/>
        </w:rPr>
        <w:t>„tak”</w:t>
      </w:r>
      <w:r w:rsidRPr="00495AD6">
        <w:rPr>
          <w:rFonts w:ascii="Arial Narrow" w:hAnsi="Arial Narrow" w:cs="Calibri"/>
          <w:sz w:val="18"/>
          <w:szCs w:val="18"/>
          <w:lang w:val="pl-PL"/>
        </w:rPr>
        <w:t xml:space="preserve"> w odniesieniu do którejkolwiek przesłanek w wierszu </w:t>
      </w:r>
      <w:r w:rsidRPr="00495AD6">
        <w:rPr>
          <w:rFonts w:ascii="Arial Narrow" w:hAnsi="Arial Narrow" w:cs="Calibri"/>
          <w:b/>
          <w:sz w:val="18"/>
          <w:szCs w:val="18"/>
          <w:lang w:val="pl-PL"/>
        </w:rPr>
        <w:t xml:space="preserve">„Opis” </w:t>
      </w:r>
      <w:r w:rsidRPr="00495AD6">
        <w:rPr>
          <w:rFonts w:ascii="Arial Narrow" w:hAnsi="Arial Narrow" w:cs="Calibri"/>
          <w:sz w:val="18"/>
          <w:szCs w:val="18"/>
          <w:lang w:val="pl-PL"/>
        </w:rPr>
        <w:t xml:space="preserve">należy szczegółowo opisać w jaki sposób przedmiotowa przesłanka jest spełniona. W szczególności należy opisać zaistniałe zmiany w strukturze właścicielskiej przedsiębiorstwa, wraz z określeniem daty ww. zmiany, podstawy prawnej oraz ich charakteru, wielkości posiadanych udziałów etc. </w:t>
      </w:r>
    </w:p>
  </w:endnote>
  <w:endnote w:id="24">
    <w:p w14:paraId="6975E851" w14:textId="6ECB3A1F" w:rsidR="0003236C" w:rsidRPr="00495AD6" w:rsidRDefault="0003236C" w:rsidP="00B01AB9">
      <w:pPr>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sz w:val="18"/>
          <w:szCs w:val="18"/>
        </w:rPr>
        <w:t xml:space="preserve"> Przedsiębiorstwa sporządzające skonsolidowane sprawozdania finansowe lub ujęte w sprawozdaniach innego przedsiębiorstwa, które takie sprawozdania sporządza, zazwyczaj są uważane za </w:t>
      </w:r>
      <w:r w:rsidRPr="00495AD6">
        <w:rPr>
          <w:rFonts w:ascii="Arial Narrow" w:hAnsi="Arial Narrow"/>
          <w:b/>
          <w:sz w:val="18"/>
          <w:szCs w:val="18"/>
        </w:rPr>
        <w:t>przedsiębiorstwa powiązane.</w:t>
      </w:r>
    </w:p>
  </w:endnote>
  <w:endnote w:id="25">
    <w:p w14:paraId="6B5E4FC1" w14:textId="0581997F" w:rsidR="0003236C" w:rsidRPr="00495AD6" w:rsidRDefault="0003236C" w:rsidP="00B01AB9">
      <w:pPr>
        <w:pStyle w:val="Tekstprzypisukocowego"/>
        <w:ind w:left="142" w:hanging="142"/>
        <w:jc w:val="both"/>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Okres referencyjny:</w:t>
      </w:r>
      <w:r w:rsidRPr="00495AD6">
        <w:rPr>
          <w:rFonts w:ascii="Arial Narrow" w:hAnsi="Arial Narrow"/>
          <w:sz w:val="18"/>
          <w:szCs w:val="18"/>
        </w:rPr>
        <w:t xml:space="preserve">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w:t>
      </w:r>
      <w:r w:rsidRPr="00495AD6">
        <w:rPr>
          <w:rFonts w:ascii="Arial Narrow" w:hAnsi="Arial Narrow"/>
          <w:sz w:val="18"/>
          <w:szCs w:val="18"/>
        </w:rPr>
        <w:br/>
        <w:t xml:space="preserve">Zgodnie z art. 4 ust.3 Załącznika nr 1 Rozporządzenia Komisji (UE) nr 651/2014 w przypadku nowo utworzonych przedsiębiorstw, których księgi rachunkowe nie zostały jeszcze zatwierdzone, odpowiednie dane pochodzą z szacunków dokonanych w dobrej wierze </w:t>
      </w:r>
      <w:r w:rsidRPr="00495AD6">
        <w:rPr>
          <w:rFonts w:ascii="Arial Narrow" w:hAnsi="Arial Narrow"/>
          <w:sz w:val="18"/>
          <w:szCs w:val="18"/>
        </w:rPr>
        <w:br/>
        <w:t>w trakcie roku obrotowego</w:t>
      </w:r>
    </w:p>
  </w:endnote>
  <w:endnote w:id="26">
    <w:p w14:paraId="1C268146" w14:textId="77777777" w:rsidR="0003236C" w:rsidRPr="00495AD6" w:rsidRDefault="0003236C" w:rsidP="00B01AB9">
      <w:pPr>
        <w:pStyle w:val="Tekstpodstawowy"/>
        <w:widowControl w:val="0"/>
        <w:tabs>
          <w:tab w:val="left" w:pos="142"/>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sz w:val="18"/>
          <w:szCs w:val="18"/>
        </w:rPr>
        <w:endnoteRef/>
      </w:r>
      <w:r w:rsidRPr="00495AD6">
        <w:rPr>
          <w:rFonts w:ascii="Arial Narrow" w:hAnsi="Arial Narrow"/>
          <w:sz w:val="18"/>
          <w:szCs w:val="18"/>
          <w:lang w:val="pl-PL"/>
        </w:rPr>
        <w:t xml:space="preserve"> </w:t>
      </w:r>
      <w:r w:rsidRPr="00495AD6">
        <w:rPr>
          <w:rFonts w:ascii="Arial Narrow" w:hAnsi="Arial Narrow" w:cs="Calibri"/>
          <w:b/>
          <w:bCs/>
          <w:sz w:val="18"/>
          <w:szCs w:val="18"/>
          <w:lang w:val="pl-PL"/>
        </w:rPr>
        <w:t>Liczba zatrudnionych -</w:t>
      </w:r>
      <w:r w:rsidRPr="00495AD6">
        <w:rPr>
          <w:rFonts w:ascii="Arial Narrow" w:hAnsi="Arial Narrow" w:cs="Calibri"/>
          <w:sz w:val="18"/>
          <w:szCs w:val="18"/>
          <w:lang w:val="pl-PL"/>
        </w:rPr>
        <w:t xml:space="preserve"> </w:t>
      </w:r>
      <w:r w:rsidRPr="00495AD6">
        <w:rPr>
          <w:rFonts w:ascii="Arial Narrow" w:hAnsi="Arial Narrow" w:cs="Calibri"/>
          <w:b/>
          <w:sz w:val="18"/>
          <w:szCs w:val="18"/>
          <w:lang w:val="pl-PL"/>
        </w:rPr>
        <w:t>liczba personelu</w:t>
      </w:r>
      <w:r w:rsidRPr="00495AD6">
        <w:rPr>
          <w:rFonts w:ascii="Arial Narrow" w:hAnsi="Arial Narrow" w:cs="Calibri"/>
          <w:sz w:val="18"/>
          <w:szCs w:val="18"/>
          <w:lang w:val="pl-PL"/>
        </w:rPr>
        <w:t xml:space="preserve"> odpowiada liczbie rocznych jednostek pracy (RJP), to jest liczbie pracowników zatrudnionych </w:t>
      </w:r>
      <w:r w:rsidRPr="00495AD6">
        <w:rPr>
          <w:rFonts w:ascii="Arial Narrow" w:hAnsi="Arial Narrow" w:cs="Calibri"/>
          <w:sz w:val="18"/>
          <w:szCs w:val="18"/>
          <w:lang w:val="pl-PL"/>
        </w:rPr>
        <w:br/>
        <w:t>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C3A0C1C" w14:textId="77777777" w:rsidR="0003236C" w:rsidRPr="00495AD6" w:rsidRDefault="0003236C" w:rsidP="00B01AB9">
      <w:pPr>
        <w:pStyle w:val="Tekstpodstawowy"/>
        <w:widowControl w:val="0"/>
        <w:tabs>
          <w:tab w:val="left" w:pos="142"/>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a)   pracownicy;</w:t>
      </w:r>
    </w:p>
    <w:p w14:paraId="29EF520F" w14:textId="77777777" w:rsidR="0003236C" w:rsidRPr="00495AD6" w:rsidRDefault="0003236C" w:rsidP="00B01AB9">
      <w:pPr>
        <w:pStyle w:val="Tekstpodstawowy"/>
        <w:widowControl w:val="0"/>
        <w:tabs>
          <w:tab w:val="left" w:pos="142"/>
          <w:tab w:val="left" w:pos="567"/>
          <w:tab w:val="left" w:pos="1134"/>
          <w:tab w:val="left" w:pos="1701"/>
          <w:tab w:val="left" w:pos="2268"/>
        </w:tabs>
        <w:ind w:left="567" w:hanging="283"/>
        <w:rPr>
          <w:rFonts w:ascii="Arial Narrow" w:hAnsi="Arial Narrow" w:cs="Calibri"/>
          <w:sz w:val="18"/>
          <w:szCs w:val="18"/>
          <w:lang w:val="pl-PL"/>
        </w:rPr>
      </w:pPr>
      <w:r w:rsidRPr="00495AD6">
        <w:rPr>
          <w:rFonts w:ascii="Arial Narrow" w:hAnsi="Arial Narrow" w:cs="Calibri"/>
          <w:sz w:val="18"/>
          <w:szCs w:val="18"/>
          <w:lang w:val="pl-PL"/>
        </w:rPr>
        <w:t>b) osoby pracujące dla przedsiębiorstwa, podlegające mu i uważane za pracowników na mocy prawa krajowego,</w:t>
      </w:r>
    </w:p>
    <w:p w14:paraId="5D2BD2A7" w14:textId="77777777" w:rsidR="0003236C" w:rsidRPr="00495AD6" w:rsidRDefault="0003236C" w:rsidP="00B01AB9">
      <w:pPr>
        <w:pStyle w:val="Tekstpodstawowy"/>
        <w:widowControl w:val="0"/>
        <w:tabs>
          <w:tab w:val="left" w:pos="142"/>
          <w:tab w:val="left" w:pos="567"/>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c)   właściciele-kierownicy;</w:t>
      </w:r>
    </w:p>
    <w:p w14:paraId="753D3C43" w14:textId="77777777" w:rsidR="0003236C" w:rsidRPr="00495AD6" w:rsidRDefault="0003236C" w:rsidP="00B01AB9">
      <w:pPr>
        <w:pStyle w:val="Tekstpodstawowy"/>
        <w:widowControl w:val="0"/>
        <w:tabs>
          <w:tab w:val="left" w:pos="142"/>
          <w:tab w:val="left" w:pos="567"/>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d)   partnerzy prowadzący regularną działalność w przedsiębiorstwie i czerpiący z niego korzyści finansowe.</w:t>
      </w:r>
    </w:p>
    <w:p w14:paraId="493DD03F" w14:textId="77777777" w:rsidR="0003236C" w:rsidRPr="00495AD6" w:rsidRDefault="0003236C" w:rsidP="006A1188">
      <w:pPr>
        <w:pStyle w:val="Tekstpodstawowy"/>
        <w:widowControl w:val="0"/>
        <w:tabs>
          <w:tab w:val="left" w:pos="142"/>
          <w:tab w:val="left" w:pos="567"/>
          <w:tab w:val="left" w:pos="1134"/>
          <w:tab w:val="left" w:pos="1701"/>
          <w:tab w:val="left" w:pos="2268"/>
        </w:tabs>
        <w:ind w:left="142"/>
        <w:rPr>
          <w:rFonts w:ascii="Arial Narrow" w:hAnsi="Arial Narrow" w:cs="Calibri"/>
          <w:sz w:val="18"/>
          <w:szCs w:val="18"/>
          <w:lang w:val="pl-PL"/>
        </w:rPr>
      </w:pPr>
      <w:r w:rsidRPr="00495AD6">
        <w:rPr>
          <w:rFonts w:ascii="Arial Narrow" w:hAnsi="Arial Narrow" w:cs="Calibri"/>
          <w:sz w:val="18"/>
          <w:szCs w:val="18"/>
          <w:lang w:val="pl-PL"/>
        </w:rPr>
        <w:t>Praktykanci lub studenci odbywający szkolenie zawodowe na podstawie umowy o praktyce lub szkoleniu zawodowym nie wchodzą w skład personelu. Nie wlicza się okresu trwania urlopu macierzyńskiego ani wychowawczego.</w:t>
      </w:r>
    </w:p>
  </w:endnote>
  <w:endnote w:id="27">
    <w:p w14:paraId="636AEF1B" w14:textId="208E593C" w:rsidR="0003236C" w:rsidRPr="00495AD6" w:rsidRDefault="0003236C" w:rsidP="000D0634">
      <w:pPr>
        <w:tabs>
          <w:tab w:val="left" w:pos="284"/>
        </w:tabs>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Roczny obrót</w:t>
      </w:r>
      <w:r w:rsidRPr="00495AD6">
        <w:rPr>
          <w:rFonts w:ascii="Arial Narrow" w:hAnsi="Arial Narrow"/>
          <w:sz w:val="18"/>
          <w:szCs w:val="18"/>
        </w:rPr>
        <w:t xml:space="preserve"> oblicza się przez obliczenie </w:t>
      </w:r>
      <w:r w:rsidR="00295A0B">
        <w:rPr>
          <w:rFonts w:ascii="Arial Narrow" w:hAnsi="Arial Narrow"/>
          <w:sz w:val="18"/>
          <w:szCs w:val="18"/>
        </w:rPr>
        <w:t>przychodu</w:t>
      </w:r>
      <w:r w:rsidRPr="00495AD6">
        <w:rPr>
          <w:rFonts w:ascii="Arial Narrow" w:hAnsi="Arial Narrow"/>
          <w:sz w:val="18"/>
          <w:szCs w:val="18"/>
        </w:rPr>
        <w:t xml:space="preserve">, jaki przedsiębiorstwo uzyskało ze sprzedaży produktów i świadczenia usług </w:t>
      </w:r>
      <w:r w:rsidRPr="00495AD6">
        <w:rPr>
          <w:rFonts w:ascii="Arial Narrow" w:hAnsi="Arial Narrow"/>
          <w:sz w:val="18"/>
          <w:szCs w:val="18"/>
        </w:rPr>
        <w:br/>
        <w:t>w ciągu roku, który jest brany pod uwagę, po odjęciu rabatów. Obrót należy obliczyć bez uwzględnienia VAT oraz innych podatków pośrednich. Wyrażone w PLN wielkości dotyczące rocznych obrotów oraz rocznej sumy bilansowej przelicza się na EUR według średniego kursu ogłaszanego przez Narodowy Bank Polski w ostatnim dniu roku obrotowego wybranego do określenia statusu przedsiębiorcy.</w:t>
      </w:r>
    </w:p>
  </w:endnote>
  <w:endnote w:id="28">
    <w:p w14:paraId="1863C011" w14:textId="77777777" w:rsidR="0003236C" w:rsidRPr="00495AD6" w:rsidRDefault="0003236C" w:rsidP="000D0634">
      <w:pPr>
        <w:tabs>
          <w:tab w:val="left" w:pos="142"/>
        </w:tabs>
        <w:ind w:left="142" w:hanging="142"/>
        <w:rPr>
          <w:rFonts w:ascii="Arial Narrow" w:hAnsi="Arial Narrow" w:cs="Calibri"/>
          <w:sz w:val="18"/>
          <w:szCs w:val="18"/>
        </w:rPr>
      </w:pPr>
      <w:r w:rsidRPr="00495AD6">
        <w:rPr>
          <w:rStyle w:val="Odwoanieprzypisukocowego"/>
          <w:rFonts w:ascii="Arial Narrow" w:hAnsi="Arial Narrow"/>
          <w:sz w:val="18"/>
          <w:szCs w:val="18"/>
        </w:rPr>
        <w:endnoteRef/>
      </w:r>
      <w:r w:rsidRPr="00495AD6">
        <w:rPr>
          <w:rFonts w:ascii="Arial Narrow" w:hAnsi="Arial Narrow" w:cs="Calibri"/>
          <w:b/>
          <w:sz w:val="18"/>
          <w:szCs w:val="18"/>
        </w:rPr>
        <w:t xml:space="preserve"> Całkowity bilans roczny</w:t>
      </w:r>
      <w:r w:rsidRPr="00495AD6">
        <w:rPr>
          <w:rFonts w:ascii="Arial Narrow" w:hAnsi="Arial Narrow" w:cs="Calibri"/>
          <w:sz w:val="18"/>
          <w:szCs w:val="18"/>
        </w:rPr>
        <w:t xml:space="preserve"> odnosi się do wartości głównych aktywów przedsiębiorstwa. Wyrażone w PLN wielkości dotyczące rocznych obrotów oraz rocznej sumy bilansowej przelicza się na EUR według średniego kursu ogłaszanego przez Narodowy Bank Polski </w:t>
      </w:r>
      <w:r w:rsidRPr="00495AD6">
        <w:rPr>
          <w:rFonts w:ascii="Arial Narrow" w:hAnsi="Arial Narrow" w:cs="Calibri"/>
          <w:sz w:val="18"/>
          <w:szCs w:val="18"/>
        </w:rPr>
        <w:br/>
        <w:t>w ostatnim dniu roku obrotowego wybranego do określenia statusu przedsiębiorcy.</w:t>
      </w:r>
    </w:p>
  </w:endnote>
  <w:endnote w:id="29">
    <w:p w14:paraId="45CC1D2C" w14:textId="57EA55B5" w:rsidR="0003236C" w:rsidRPr="00495AD6" w:rsidRDefault="0003236C" w:rsidP="000D0634">
      <w:pPr>
        <w:pStyle w:val="Tekstprzypisukocowego"/>
        <w:ind w:left="142" w:hanging="142"/>
        <w:jc w:val="both"/>
        <w:rPr>
          <w:rFonts w:ascii="Arial Narrow" w:hAnsi="Arial Narrow" w:cs="Calibri"/>
          <w:sz w:val="18"/>
          <w:szCs w:val="18"/>
        </w:rPr>
      </w:pPr>
      <w:r w:rsidRPr="00495AD6">
        <w:rPr>
          <w:rStyle w:val="Odwoanieprzypisukocowego"/>
          <w:rFonts w:ascii="Arial Narrow" w:hAnsi="Arial Narrow" w:cs="Calibri"/>
          <w:sz w:val="18"/>
          <w:szCs w:val="18"/>
        </w:rPr>
        <w:endnoteRef/>
      </w:r>
      <w:r w:rsidRPr="00495AD6">
        <w:rPr>
          <w:rFonts w:ascii="Arial Narrow" w:hAnsi="Arial Narrow" w:cs="Calibri"/>
          <w:sz w:val="18"/>
          <w:szCs w:val="18"/>
        </w:rPr>
        <w:t xml:space="preserve">Aby ustalić </w:t>
      </w:r>
      <w:r w:rsidRPr="00495AD6">
        <w:rPr>
          <w:rFonts w:ascii="Arial Narrow" w:hAnsi="Arial Narrow" w:cs="Calibri"/>
          <w:b/>
          <w:sz w:val="18"/>
          <w:szCs w:val="18"/>
        </w:rPr>
        <w:t xml:space="preserve">czy dane przedsiębiorstwo, pozostające w relacji przedsiębiorstw powiązanych zachowuje próg zatrudnienia </w:t>
      </w:r>
      <w:r w:rsidRPr="00495AD6">
        <w:rPr>
          <w:rFonts w:ascii="Arial Narrow" w:hAnsi="Arial Narrow" w:cs="Calibri"/>
          <w:b/>
          <w:sz w:val="18"/>
          <w:szCs w:val="18"/>
        </w:rPr>
        <w:br/>
        <w:t>i pułapy finansowe ustanowione w definicji MŚP</w:t>
      </w:r>
      <w:r w:rsidRPr="00495AD6">
        <w:rPr>
          <w:rFonts w:ascii="Arial Narrow" w:hAnsi="Arial Narrow" w:cs="Calibri"/>
          <w:sz w:val="18"/>
          <w:szCs w:val="18"/>
        </w:rPr>
        <w:t xml:space="preserve">, należy przedstawić dane dot. wielkości zatrudnienia, wysokości obrotu rocznego oraz sumy aktywów bilansu, w związku z tym należy dodać 100% danych przedsiębiorstwa powiązanego do danych przedsiębiorstwa. </w:t>
      </w:r>
    </w:p>
    <w:p w14:paraId="42880863"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sz w:val="18"/>
          <w:szCs w:val="18"/>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w:t>
      </w:r>
      <w:r w:rsidRPr="00495AD6">
        <w:rPr>
          <w:rFonts w:ascii="Arial Narrow" w:hAnsi="Arial Narrow"/>
          <w:sz w:val="18"/>
          <w:szCs w:val="18"/>
        </w:rPr>
        <w:t xml:space="preserve"> </w:t>
      </w:r>
      <w:r w:rsidRPr="00495AD6">
        <w:rPr>
          <w:rFonts w:ascii="Arial Narrow" w:hAnsi="Arial Narrow" w:cs="Calibri"/>
          <w:sz w:val="18"/>
          <w:szCs w:val="18"/>
        </w:rPr>
        <w:t>Zasada obliczania danych przedsiębiorstw pozostających w relacji partnerskiej określa art. 6 ust.2 Załącznika nr I do Rozporządzenia Komisji (UE) nr 651/2014.</w:t>
      </w:r>
    </w:p>
    <w:p w14:paraId="77B68AEA" w14:textId="77777777" w:rsidR="0003236C" w:rsidRPr="00495AD6" w:rsidRDefault="0003236C" w:rsidP="000D0634">
      <w:pPr>
        <w:pStyle w:val="Tekstprzypisukocowego"/>
        <w:ind w:left="142"/>
        <w:jc w:val="both"/>
        <w:rPr>
          <w:rFonts w:ascii="Arial Narrow" w:hAnsi="Arial Narrow" w:cs="Calibri"/>
          <w:b/>
          <w:sz w:val="18"/>
          <w:szCs w:val="18"/>
        </w:rPr>
      </w:pPr>
      <w:r w:rsidRPr="00495AD6">
        <w:rPr>
          <w:rFonts w:ascii="Arial Narrow" w:hAnsi="Arial Narrow" w:cs="Calibri"/>
          <w:b/>
          <w:sz w:val="18"/>
          <w:szCs w:val="18"/>
        </w:rPr>
        <w:t>Przykład:</w:t>
      </w:r>
    </w:p>
    <w:p w14:paraId="30FC21C1" w14:textId="77777777" w:rsidR="0003236C" w:rsidRPr="00495AD6" w:rsidRDefault="0003236C" w:rsidP="000D0634">
      <w:pPr>
        <w:pStyle w:val="Tekstprzypisukocowego"/>
        <w:ind w:left="142"/>
        <w:jc w:val="both"/>
        <w:rPr>
          <w:rFonts w:ascii="Arial Narrow" w:hAnsi="Arial Narrow" w:cs="Calibri"/>
          <w:b/>
          <w:sz w:val="18"/>
          <w:szCs w:val="18"/>
        </w:rPr>
      </w:pPr>
      <w:r w:rsidRPr="00495AD6">
        <w:rPr>
          <w:rFonts w:ascii="Arial Narrow" w:hAnsi="Arial Narrow" w:cs="Calibri"/>
          <w:b/>
          <w:sz w:val="18"/>
          <w:szCs w:val="18"/>
        </w:rPr>
        <w:t>Przedsiębiorstwo A jest Wnioskodawcą w Projekcie</w:t>
      </w:r>
    </w:p>
    <w:p w14:paraId="53A7AE92"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sz w:val="18"/>
          <w:szCs w:val="18"/>
        </w:rPr>
        <w:t>A posiada 51% udziałów w przedsiębiorstwie C.</w:t>
      </w:r>
    </w:p>
    <w:p w14:paraId="62E0FF7D"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sz w:val="18"/>
          <w:szCs w:val="18"/>
        </w:rPr>
        <w:t>A posiada 100% udziałów w przedsiębiorstwie D.</w:t>
      </w:r>
    </w:p>
    <w:p w14:paraId="6CB64030"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sz w:val="18"/>
          <w:szCs w:val="18"/>
        </w:rPr>
        <w:t>B posiada 60% udziałów w przedsiębiorstwie A.</w:t>
      </w:r>
    </w:p>
    <w:p w14:paraId="26C97337"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sz w:val="18"/>
          <w:szCs w:val="18"/>
        </w:rPr>
        <w:t xml:space="preserve">W każdym przypadku udział jest większy niż 50% przy obliczaniu liczby zatrudnionych i pułapów finansowych przedsiębiorstwa A należy wziąć 100% danych każdego z czterech przedsiębiorstw, o których mowa. </w:t>
      </w:r>
    </w:p>
    <w:p w14:paraId="1955CF89" w14:textId="77777777" w:rsidR="0003236C" w:rsidRPr="00495AD6" w:rsidRDefault="0003236C" w:rsidP="000D0634">
      <w:pPr>
        <w:pStyle w:val="Tekstprzypisukocowego"/>
        <w:ind w:left="142"/>
        <w:jc w:val="both"/>
        <w:rPr>
          <w:rFonts w:ascii="Arial Narrow" w:hAnsi="Arial Narrow" w:cs="Calibri"/>
          <w:sz w:val="18"/>
          <w:szCs w:val="18"/>
        </w:rPr>
      </w:pPr>
      <w:r w:rsidRPr="00495AD6">
        <w:rPr>
          <w:rFonts w:ascii="Arial Narrow" w:hAnsi="Arial Narrow" w:cs="Calibri"/>
          <w:b/>
          <w:sz w:val="18"/>
          <w:szCs w:val="18"/>
        </w:rPr>
        <w:t>Dane łączne przedsiębiorstwa powiązanego:</w:t>
      </w:r>
      <w:r w:rsidRPr="00495AD6">
        <w:rPr>
          <w:rFonts w:ascii="Arial Narrow" w:hAnsi="Arial Narrow" w:cs="Calibri"/>
          <w:sz w:val="18"/>
          <w:szCs w:val="18"/>
        </w:rPr>
        <w:t xml:space="preserve"> 100%A+100%B+100% C+100% D.</w:t>
      </w:r>
    </w:p>
    <w:p w14:paraId="0C078A59" w14:textId="77777777" w:rsidR="0003236C" w:rsidRPr="00495AD6" w:rsidRDefault="0003236C" w:rsidP="000D0634">
      <w:pPr>
        <w:pStyle w:val="Tekstprzypisukocowego"/>
        <w:ind w:left="142" w:hanging="142"/>
        <w:jc w:val="both"/>
        <w:rPr>
          <w:rFonts w:ascii="Arial Narrow" w:hAnsi="Arial Narrow" w:cs="Calibri"/>
          <w:sz w:val="18"/>
          <w:szCs w:val="18"/>
        </w:rPr>
      </w:pPr>
    </w:p>
    <w:p w14:paraId="18532810" w14:textId="77777777" w:rsidR="0003236C" w:rsidRPr="00495AD6" w:rsidRDefault="0003236C" w:rsidP="000D0634">
      <w:pPr>
        <w:pStyle w:val="Tekstprzypisukocowego"/>
        <w:ind w:left="142" w:hanging="142"/>
        <w:jc w:val="both"/>
        <w:rPr>
          <w:rFonts w:ascii="Arial Narrow" w:hAnsi="Arial Narrow" w:cs="Calibri"/>
          <w:b/>
          <w:sz w:val="18"/>
          <w:szCs w:val="18"/>
          <w:u w:val="single"/>
        </w:rPr>
      </w:pPr>
      <w:r w:rsidRPr="00495AD6">
        <w:rPr>
          <w:rFonts w:ascii="Arial Narrow" w:hAnsi="Arial Narrow" w:cs="Calibri"/>
          <w:sz w:val="18"/>
          <w:szCs w:val="18"/>
        </w:rPr>
        <w:t xml:space="preserve">   </w:t>
      </w:r>
      <w:r w:rsidRPr="00495AD6">
        <w:rPr>
          <w:rFonts w:ascii="Arial Narrow" w:hAnsi="Arial Narrow" w:cs="Calibri"/>
          <w:b/>
          <w:sz w:val="18"/>
          <w:szCs w:val="18"/>
          <w:u w:val="single"/>
        </w:rPr>
        <w:t>Uwaga:</w:t>
      </w:r>
      <w:r w:rsidRPr="00495AD6">
        <w:rPr>
          <w:rFonts w:ascii="Arial Narrow" w:hAnsi="Arial Narrow" w:cs="Calibri"/>
          <w:sz w:val="18"/>
          <w:szCs w:val="18"/>
        </w:rPr>
        <w:t xml:space="preserve"> </w:t>
      </w:r>
      <w:r w:rsidRPr="00495AD6">
        <w:rPr>
          <w:rFonts w:ascii="Arial Narrow" w:hAnsi="Arial Narrow" w:cs="Calibri"/>
          <w:b/>
          <w:sz w:val="18"/>
          <w:szCs w:val="18"/>
        </w:rPr>
        <w:t>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powiązanych/Dane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 Projekcie) nie będzie w tym przypadku konieczne.</w:t>
      </w:r>
    </w:p>
    <w:p w14:paraId="072A16DF" w14:textId="6C21D6F9" w:rsidR="0003236C" w:rsidRPr="00495AD6" w:rsidRDefault="0003236C" w:rsidP="001B5D9B">
      <w:pPr>
        <w:pStyle w:val="Tekstprzypisukocowego"/>
        <w:ind w:left="142" w:hanging="142"/>
        <w:jc w:val="both"/>
        <w:rPr>
          <w:rFonts w:ascii="Arial Narrow" w:hAnsi="Arial Narrow" w:cs="Calibri"/>
          <w:b/>
          <w:sz w:val="18"/>
          <w:szCs w:val="18"/>
        </w:rPr>
      </w:pPr>
      <w:r w:rsidRPr="00495AD6">
        <w:rPr>
          <w:rFonts w:ascii="Arial Narrow" w:hAnsi="Arial Narrow" w:cs="Calibri"/>
          <w:b/>
          <w:sz w:val="18"/>
          <w:szCs w:val="18"/>
        </w:rPr>
        <w:t xml:space="preserve">   W przypadku, gdy w skonsolidowanych sprawozdaniach finansowych nie ma danych dotyczących liczby zatrudnionych </w:t>
      </w:r>
      <w:r w:rsidRPr="00495AD6">
        <w:rPr>
          <w:rFonts w:ascii="Arial Narrow" w:hAnsi="Arial Narrow" w:cs="Calibri"/>
          <w:b/>
          <w:sz w:val="18"/>
          <w:szCs w:val="18"/>
        </w:rPr>
        <w:br/>
        <w:t>w danym przedsiębiorstwie, dane dot. zatrudnienia są obliczane przez dodanie danych z przedsiębiorstw, z którymi przedsiębiorstwo to jest powiązane.</w:t>
      </w:r>
    </w:p>
  </w:endnote>
  <w:endnote w:id="30">
    <w:p w14:paraId="74BC2480" w14:textId="5F61349A" w:rsidR="0003236C" w:rsidRPr="00495AD6" w:rsidRDefault="0003236C" w:rsidP="005D14E7">
      <w:pPr>
        <w:pStyle w:val="Tekstpodstawowy"/>
        <w:widowControl w:val="0"/>
        <w:tabs>
          <w:tab w:val="left" w:pos="567"/>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sz w:val="18"/>
          <w:szCs w:val="18"/>
        </w:rPr>
        <w:endnoteRef/>
      </w:r>
      <w:r w:rsidRPr="00495AD6">
        <w:rPr>
          <w:rFonts w:ascii="Arial Narrow" w:hAnsi="Arial Narrow"/>
          <w:sz w:val="18"/>
          <w:szCs w:val="18"/>
          <w:lang w:val="pl-PL"/>
        </w:rPr>
        <w:t xml:space="preserve">  </w:t>
      </w:r>
      <w:r w:rsidRPr="00495AD6">
        <w:rPr>
          <w:rFonts w:ascii="Arial Narrow" w:hAnsi="Arial Narrow" w:cs="Calibri"/>
          <w:sz w:val="18"/>
          <w:szCs w:val="18"/>
          <w:lang w:val="pl-PL"/>
        </w:rPr>
        <w:t xml:space="preserve">W przypadku zaznaczenia opcji </w:t>
      </w:r>
      <w:r w:rsidRPr="00495AD6">
        <w:rPr>
          <w:rFonts w:ascii="Arial Narrow" w:hAnsi="Arial Narrow" w:cs="Calibri"/>
          <w:b/>
          <w:sz w:val="18"/>
          <w:szCs w:val="18"/>
          <w:lang w:val="pl-PL"/>
        </w:rPr>
        <w:t>„tak”</w:t>
      </w:r>
      <w:r w:rsidRPr="00495AD6">
        <w:rPr>
          <w:rFonts w:ascii="Arial Narrow" w:hAnsi="Arial Narrow" w:cs="Calibri"/>
          <w:sz w:val="18"/>
          <w:szCs w:val="18"/>
          <w:lang w:val="pl-PL"/>
        </w:rPr>
        <w:t xml:space="preserve"> w odniesieniu do którejkolwiek z przesłanek wymienionych w pkt 4a-d Załącznika w wierszu </w:t>
      </w:r>
      <w:r w:rsidRPr="00495AD6">
        <w:rPr>
          <w:rFonts w:ascii="Arial Narrow" w:hAnsi="Arial Narrow" w:cs="Calibri"/>
          <w:b/>
          <w:sz w:val="18"/>
          <w:szCs w:val="18"/>
          <w:lang w:val="pl-PL"/>
        </w:rPr>
        <w:t xml:space="preserve">„Opis” </w:t>
      </w:r>
      <w:r w:rsidRPr="00495AD6">
        <w:rPr>
          <w:rFonts w:ascii="Arial Narrow" w:hAnsi="Arial Narrow" w:cs="Calibri"/>
          <w:sz w:val="18"/>
          <w:szCs w:val="18"/>
          <w:lang w:val="pl-PL"/>
        </w:rPr>
        <w:t xml:space="preserve">należy szczegółowo opisać w jaki sposób przedmiotowa przesłanka jest spełniona. </w:t>
      </w:r>
    </w:p>
  </w:endnote>
  <w:endnote w:id="31">
    <w:p w14:paraId="22EC2AAA" w14:textId="42D0C3F1" w:rsidR="0003236C" w:rsidRPr="00D4233E" w:rsidRDefault="0003236C" w:rsidP="0018772B">
      <w:pPr>
        <w:pStyle w:val="Tekstprzypisukocowego"/>
        <w:ind w:left="142" w:hanging="142"/>
        <w:jc w:val="both"/>
        <w:rPr>
          <w:rFonts w:ascii="Arial Narrow" w:hAnsi="Arial Narrow" w:cs="Calibri"/>
          <w:sz w:val="18"/>
          <w:szCs w:val="18"/>
        </w:rPr>
      </w:pPr>
      <w:r w:rsidRPr="0018772B">
        <w:rPr>
          <w:rStyle w:val="Odwoanieprzypisukocowego"/>
          <w:rFonts w:ascii="Arial Narrow" w:hAnsi="Arial Narrow"/>
          <w:sz w:val="18"/>
          <w:szCs w:val="18"/>
        </w:rPr>
        <w:endnoteRef/>
      </w:r>
      <w:r w:rsidRPr="0018772B">
        <w:rPr>
          <w:rFonts w:ascii="Arial Narrow" w:hAnsi="Arial Narrow"/>
          <w:sz w:val="18"/>
          <w:szCs w:val="18"/>
        </w:rPr>
        <w:t xml:space="preserve"> </w:t>
      </w:r>
      <w:r w:rsidRPr="00D4233E">
        <w:rPr>
          <w:rFonts w:ascii="Arial Narrow" w:hAnsi="Arial Narrow" w:cs="Calibri"/>
          <w:sz w:val="18"/>
          <w:szCs w:val="18"/>
        </w:rPr>
        <w:t>Za</w:t>
      </w:r>
      <w:r w:rsidRPr="00D4233E">
        <w:rPr>
          <w:rFonts w:ascii="Arial Narrow" w:hAnsi="Arial Narrow" w:cs="Calibri"/>
          <w:b/>
          <w:sz w:val="18"/>
          <w:szCs w:val="18"/>
        </w:rPr>
        <w:t xml:space="preserve"> "rynek pokrewny" </w:t>
      </w:r>
      <w:r w:rsidRPr="00D4233E">
        <w:rPr>
          <w:rFonts w:ascii="Arial Narrow" w:hAnsi="Arial Narrow" w:cs="Calibri"/>
          <w:sz w:val="18"/>
          <w:szCs w:val="18"/>
        </w:rPr>
        <w:t>uważa się rynek dla danego produktu lub usługi znajdujący się bezpośrednio na wyższym lub niższym szczeblu rynku w stosunku do rynku właściwego.</w:t>
      </w:r>
    </w:p>
  </w:endnote>
  <w:endnote w:id="32">
    <w:p w14:paraId="1760CB4B" w14:textId="53E6DFE9" w:rsidR="0003236C" w:rsidRPr="00495AD6" w:rsidRDefault="0003236C" w:rsidP="00A94854">
      <w:pPr>
        <w:pStyle w:val="Tekstprzypisukocowego"/>
        <w:ind w:left="142" w:hanging="142"/>
        <w:jc w:val="both"/>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Okres referencyjny:</w:t>
      </w:r>
      <w:r w:rsidRPr="00495AD6">
        <w:rPr>
          <w:rFonts w:ascii="Arial Narrow" w:hAnsi="Arial Narrow"/>
          <w:sz w:val="18"/>
          <w:szCs w:val="18"/>
        </w:rPr>
        <w:t xml:space="preserve">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w:t>
      </w:r>
      <w:r w:rsidRPr="00495AD6">
        <w:rPr>
          <w:rFonts w:ascii="Arial Narrow" w:hAnsi="Arial Narrow"/>
          <w:sz w:val="18"/>
          <w:szCs w:val="18"/>
        </w:rPr>
        <w:br/>
        <w:t xml:space="preserve">Zgodnie z art. 4 ust.3 Załącznika nr 1 Rozporządzenia Komisji (UE) nr 651/2014 w przypadku nowo utworzonych przedsiębiorstw, których księgi rachunkowe nie zostały jeszcze zatwierdzone, odpowiednie dane pochodzą z szacunków dokonanych w dobrej wierze </w:t>
      </w:r>
      <w:r w:rsidRPr="00495AD6">
        <w:rPr>
          <w:rFonts w:ascii="Arial Narrow" w:hAnsi="Arial Narrow"/>
          <w:sz w:val="18"/>
          <w:szCs w:val="18"/>
        </w:rPr>
        <w:br/>
        <w:t>w trakcie roku obrotowego</w:t>
      </w:r>
    </w:p>
  </w:endnote>
  <w:endnote w:id="33">
    <w:p w14:paraId="7763B351" w14:textId="77777777" w:rsidR="0003236C" w:rsidRPr="00495AD6" w:rsidRDefault="0003236C" w:rsidP="00A94854">
      <w:pPr>
        <w:pStyle w:val="Tekstpodstawowy"/>
        <w:widowControl w:val="0"/>
        <w:tabs>
          <w:tab w:val="left" w:pos="142"/>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sz w:val="18"/>
          <w:szCs w:val="18"/>
        </w:rPr>
        <w:endnoteRef/>
      </w:r>
      <w:r w:rsidRPr="00495AD6">
        <w:rPr>
          <w:rFonts w:ascii="Arial Narrow" w:hAnsi="Arial Narrow"/>
          <w:sz w:val="18"/>
          <w:szCs w:val="18"/>
          <w:lang w:val="pl-PL"/>
        </w:rPr>
        <w:t xml:space="preserve"> </w:t>
      </w:r>
      <w:r w:rsidRPr="00495AD6">
        <w:rPr>
          <w:rFonts w:ascii="Arial Narrow" w:hAnsi="Arial Narrow" w:cs="Calibri"/>
          <w:b/>
          <w:bCs/>
          <w:sz w:val="18"/>
          <w:szCs w:val="18"/>
          <w:lang w:val="pl-PL"/>
        </w:rPr>
        <w:t>Liczba zatrudnionych -</w:t>
      </w:r>
      <w:r w:rsidRPr="00495AD6">
        <w:rPr>
          <w:rFonts w:ascii="Arial Narrow" w:hAnsi="Arial Narrow" w:cs="Calibri"/>
          <w:sz w:val="18"/>
          <w:szCs w:val="18"/>
          <w:lang w:val="pl-PL"/>
        </w:rPr>
        <w:t xml:space="preserve"> </w:t>
      </w:r>
      <w:r w:rsidRPr="00495AD6">
        <w:rPr>
          <w:rFonts w:ascii="Arial Narrow" w:hAnsi="Arial Narrow" w:cs="Calibri"/>
          <w:b/>
          <w:sz w:val="18"/>
          <w:szCs w:val="18"/>
          <w:lang w:val="pl-PL"/>
        </w:rPr>
        <w:t>liczba personelu</w:t>
      </w:r>
      <w:r w:rsidRPr="00495AD6">
        <w:rPr>
          <w:rFonts w:ascii="Arial Narrow" w:hAnsi="Arial Narrow" w:cs="Calibri"/>
          <w:sz w:val="18"/>
          <w:szCs w:val="18"/>
          <w:lang w:val="pl-PL"/>
        </w:rPr>
        <w:t xml:space="preserve"> odpowiada liczbie rocznych jednostek pracy (RJP), to jest liczbie pracowników zatrudnionych </w:t>
      </w:r>
      <w:r w:rsidRPr="00495AD6">
        <w:rPr>
          <w:rFonts w:ascii="Arial Narrow" w:hAnsi="Arial Narrow" w:cs="Calibri"/>
          <w:sz w:val="18"/>
          <w:szCs w:val="18"/>
          <w:lang w:val="pl-PL"/>
        </w:rPr>
        <w:br/>
        <w:t>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6E317AC" w14:textId="77777777" w:rsidR="0003236C" w:rsidRPr="00495AD6" w:rsidRDefault="0003236C" w:rsidP="00A94854">
      <w:pPr>
        <w:pStyle w:val="Tekstpodstawowy"/>
        <w:widowControl w:val="0"/>
        <w:tabs>
          <w:tab w:val="left" w:pos="142"/>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a)   pracownicy;</w:t>
      </w:r>
    </w:p>
    <w:p w14:paraId="110FF508" w14:textId="77777777" w:rsidR="0003236C" w:rsidRPr="00495AD6" w:rsidRDefault="0003236C" w:rsidP="00A94854">
      <w:pPr>
        <w:pStyle w:val="Tekstpodstawowy"/>
        <w:widowControl w:val="0"/>
        <w:tabs>
          <w:tab w:val="left" w:pos="142"/>
          <w:tab w:val="left" w:pos="567"/>
          <w:tab w:val="left" w:pos="1134"/>
          <w:tab w:val="left" w:pos="1701"/>
          <w:tab w:val="left" w:pos="2268"/>
        </w:tabs>
        <w:ind w:left="567" w:hanging="283"/>
        <w:rPr>
          <w:rFonts w:ascii="Arial Narrow" w:hAnsi="Arial Narrow" w:cs="Calibri"/>
          <w:sz w:val="18"/>
          <w:szCs w:val="18"/>
          <w:lang w:val="pl-PL"/>
        </w:rPr>
      </w:pPr>
      <w:r w:rsidRPr="00495AD6">
        <w:rPr>
          <w:rFonts w:ascii="Arial Narrow" w:hAnsi="Arial Narrow" w:cs="Calibri"/>
          <w:sz w:val="18"/>
          <w:szCs w:val="18"/>
          <w:lang w:val="pl-PL"/>
        </w:rPr>
        <w:t>b) osoby pracujące dla przedsiębiorstwa, podlegające mu i uważane za pracowników na mocy prawa krajowego,</w:t>
      </w:r>
    </w:p>
    <w:p w14:paraId="2C37FBB0" w14:textId="77777777" w:rsidR="0003236C" w:rsidRPr="00495AD6" w:rsidRDefault="0003236C" w:rsidP="00A94854">
      <w:pPr>
        <w:pStyle w:val="Tekstpodstawowy"/>
        <w:widowControl w:val="0"/>
        <w:tabs>
          <w:tab w:val="left" w:pos="142"/>
          <w:tab w:val="left" w:pos="567"/>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c)   właściciele-kierownicy;</w:t>
      </w:r>
    </w:p>
    <w:p w14:paraId="7ABF6939" w14:textId="77777777" w:rsidR="0003236C" w:rsidRPr="00495AD6" w:rsidRDefault="0003236C" w:rsidP="00A94854">
      <w:pPr>
        <w:pStyle w:val="Tekstpodstawowy"/>
        <w:widowControl w:val="0"/>
        <w:tabs>
          <w:tab w:val="left" w:pos="142"/>
          <w:tab w:val="left" w:pos="567"/>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d)   partnerzy prowadzący regularną działalność w przedsiębiorstwie i czerpiący z niego korzyści finansowe.</w:t>
      </w:r>
    </w:p>
    <w:p w14:paraId="1C34AB31" w14:textId="77777777" w:rsidR="0003236C" w:rsidRPr="00495AD6" w:rsidRDefault="0003236C" w:rsidP="00A94854">
      <w:pPr>
        <w:pStyle w:val="Tekstpodstawowy"/>
        <w:widowControl w:val="0"/>
        <w:tabs>
          <w:tab w:val="left" w:pos="142"/>
          <w:tab w:val="left" w:pos="567"/>
          <w:tab w:val="left" w:pos="1134"/>
          <w:tab w:val="left" w:pos="1701"/>
          <w:tab w:val="left" w:pos="2268"/>
        </w:tabs>
        <w:ind w:left="142"/>
        <w:rPr>
          <w:rFonts w:ascii="Arial Narrow" w:hAnsi="Arial Narrow" w:cs="Calibri"/>
          <w:sz w:val="18"/>
          <w:szCs w:val="18"/>
          <w:lang w:val="pl-PL"/>
        </w:rPr>
      </w:pPr>
      <w:r w:rsidRPr="00495AD6">
        <w:rPr>
          <w:rFonts w:ascii="Arial Narrow" w:hAnsi="Arial Narrow" w:cs="Calibri"/>
          <w:sz w:val="18"/>
          <w:szCs w:val="18"/>
          <w:lang w:val="pl-PL"/>
        </w:rPr>
        <w:t>Praktykanci lub studenci odbywający szkolenie zawodowe na podstawie umowy o praktyce lub szkoleniu zawodowym nie wchodzą w skład personelu. Nie wlicza się okresu trwania urlopu macierzyńskiego ani wychowawczego.</w:t>
      </w:r>
    </w:p>
  </w:endnote>
  <w:endnote w:id="34">
    <w:p w14:paraId="2B983777" w14:textId="393C9876" w:rsidR="0003236C" w:rsidRPr="00495AD6" w:rsidRDefault="0003236C" w:rsidP="00A94854">
      <w:pPr>
        <w:tabs>
          <w:tab w:val="left" w:pos="284"/>
        </w:tabs>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Roczny obrót</w:t>
      </w:r>
      <w:r w:rsidRPr="00495AD6">
        <w:rPr>
          <w:rFonts w:ascii="Arial Narrow" w:hAnsi="Arial Narrow"/>
          <w:sz w:val="18"/>
          <w:szCs w:val="18"/>
        </w:rPr>
        <w:t xml:space="preserve"> oblicza się przez obliczenie </w:t>
      </w:r>
      <w:r w:rsidR="00295A0B">
        <w:rPr>
          <w:rFonts w:ascii="Arial Narrow" w:hAnsi="Arial Narrow"/>
          <w:sz w:val="18"/>
          <w:szCs w:val="18"/>
        </w:rPr>
        <w:t>przychodu</w:t>
      </w:r>
      <w:r w:rsidRPr="00495AD6">
        <w:rPr>
          <w:rFonts w:ascii="Arial Narrow" w:hAnsi="Arial Narrow"/>
          <w:sz w:val="18"/>
          <w:szCs w:val="18"/>
        </w:rPr>
        <w:t xml:space="preserve">, jaki przedsiębiorstwo uzyskało ze sprzedaży produktów i świadczenia usług </w:t>
      </w:r>
      <w:r w:rsidRPr="00495AD6">
        <w:rPr>
          <w:rFonts w:ascii="Arial Narrow" w:hAnsi="Arial Narrow"/>
          <w:sz w:val="18"/>
          <w:szCs w:val="18"/>
        </w:rPr>
        <w:br/>
        <w:t>w ciągu roku, który jest brany pod uwagę, po odjęciu rabatów. Obrót należy obliczyć bez uwzględnienia VAT oraz innych podatków pośrednich. Wyrażone w PLN wielkości dotyczące rocznych obrotów oraz rocznej sumy bilansowej przelicza się na EUR według średniego kursu ogłaszanego przez Narodowy Bank Polski w ostatnim dniu roku obrotowego wybranego do określenia statusu przedsiębiorcy.</w:t>
      </w:r>
    </w:p>
  </w:endnote>
  <w:endnote w:id="35">
    <w:p w14:paraId="0994A0B5" w14:textId="77777777" w:rsidR="0003236C" w:rsidRPr="00495AD6" w:rsidRDefault="0003236C" w:rsidP="00A94854">
      <w:pPr>
        <w:tabs>
          <w:tab w:val="left" w:pos="142"/>
        </w:tabs>
        <w:ind w:left="142" w:hanging="142"/>
        <w:rPr>
          <w:rFonts w:ascii="Arial Narrow" w:hAnsi="Arial Narrow" w:cs="Calibri"/>
          <w:sz w:val="18"/>
          <w:szCs w:val="18"/>
        </w:rPr>
      </w:pPr>
      <w:r w:rsidRPr="00495AD6">
        <w:rPr>
          <w:rStyle w:val="Odwoanieprzypisukocowego"/>
          <w:rFonts w:ascii="Arial Narrow" w:hAnsi="Arial Narrow"/>
          <w:sz w:val="18"/>
          <w:szCs w:val="18"/>
        </w:rPr>
        <w:endnoteRef/>
      </w:r>
      <w:r w:rsidRPr="00495AD6">
        <w:rPr>
          <w:rFonts w:ascii="Arial Narrow" w:hAnsi="Arial Narrow" w:cs="Calibri"/>
          <w:b/>
          <w:sz w:val="18"/>
          <w:szCs w:val="18"/>
        </w:rPr>
        <w:t xml:space="preserve"> Całkowity bilans roczny</w:t>
      </w:r>
      <w:r w:rsidRPr="00495AD6">
        <w:rPr>
          <w:rFonts w:ascii="Arial Narrow" w:hAnsi="Arial Narrow" w:cs="Calibri"/>
          <w:sz w:val="18"/>
          <w:szCs w:val="18"/>
        </w:rPr>
        <w:t xml:space="preserve"> odnosi się do wartości głównych aktywów przedsiębiorstwa. Wyrażone w PLN wielkości dotyczące rocznych obrotów oraz rocznej sumy bilansowej przelicza się na EUR według średniego kursu ogłaszanego przez Narodowy Bank Polski </w:t>
      </w:r>
      <w:r w:rsidRPr="00495AD6">
        <w:rPr>
          <w:rFonts w:ascii="Arial Narrow" w:hAnsi="Arial Narrow" w:cs="Calibri"/>
          <w:sz w:val="18"/>
          <w:szCs w:val="18"/>
        </w:rPr>
        <w:br/>
        <w:t>w ostatnim dniu roku obrotowego wybranego do określenia statusu przedsiębiorcy.</w:t>
      </w:r>
    </w:p>
  </w:endnote>
  <w:endnote w:id="36">
    <w:p w14:paraId="5350E3B0" w14:textId="7745C289" w:rsidR="0003236C" w:rsidRPr="00495AD6" w:rsidRDefault="0003236C" w:rsidP="006D780E">
      <w:pPr>
        <w:pStyle w:val="Tekstpodstawowy"/>
        <w:widowControl w:val="0"/>
        <w:tabs>
          <w:tab w:val="left" w:pos="567"/>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sz w:val="18"/>
          <w:szCs w:val="18"/>
        </w:rPr>
        <w:endnoteRef/>
      </w:r>
      <w:r w:rsidRPr="00495AD6">
        <w:rPr>
          <w:rFonts w:ascii="Arial Narrow" w:hAnsi="Arial Narrow"/>
          <w:sz w:val="18"/>
          <w:szCs w:val="18"/>
          <w:lang w:val="pl-PL"/>
        </w:rPr>
        <w:t xml:space="preserve">  </w:t>
      </w:r>
      <w:r w:rsidRPr="00495AD6">
        <w:rPr>
          <w:rFonts w:ascii="Arial Narrow" w:hAnsi="Arial Narrow" w:cs="Calibri"/>
          <w:sz w:val="18"/>
          <w:szCs w:val="18"/>
          <w:lang w:val="pl-PL"/>
        </w:rPr>
        <w:t xml:space="preserve">W przypadku zaznaczenia opcji </w:t>
      </w:r>
      <w:r w:rsidRPr="00495AD6">
        <w:rPr>
          <w:rFonts w:ascii="Arial Narrow" w:hAnsi="Arial Narrow" w:cs="Calibri"/>
          <w:b/>
          <w:sz w:val="18"/>
          <w:szCs w:val="18"/>
          <w:lang w:val="pl-PL"/>
        </w:rPr>
        <w:t>„tak”</w:t>
      </w:r>
      <w:r w:rsidRPr="00495AD6">
        <w:rPr>
          <w:rFonts w:ascii="Arial Narrow" w:hAnsi="Arial Narrow" w:cs="Calibri"/>
          <w:sz w:val="18"/>
          <w:szCs w:val="18"/>
          <w:lang w:val="pl-PL"/>
        </w:rPr>
        <w:t xml:space="preserve"> w odniesieniu do którejkolwiek z przesłanek wymienionych w pkt 4a-e Załącznika w wierszu </w:t>
      </w:r>
      <w:r w:rsidRPr="00495AD6">
        <w:rPr>
          <w:rFonts w:ascii="Arial Narrow" w:hAnsi="Arial Narrow" w:cs="Calibri"/>
          <w:b/>
          <w:sz w:val="18"/>
          <w:szCs w:val="18"/>
          <w:lang w:val="pl-PL"/>
        </w:rPr>
        <w:t xml:space="preserve">„Opis” </w:t>
      </w:r>
      <w:r w:rsidRPr="00495AD6">
        <w:rPr>
          <w:rFonts w:ascii="Arial Narrow" w:hAnsi="Arial Narrow" w:cs="Calibri"/>
          <w:sz w:val="18"/>
          <w:szCs w:val="18"/>
          <w:lang w:val="pl-PL"/>
        </w:rPr>
        <w:t xml:space="preserve">należy szczegółowo opisać w jaki sposób przedmiotowa przesłanka jest spełniona. </w:t>
      </w:r>
    </w:p>
  </w:endnote>
  <w:endnote w:id="37">
    <w:p w14:paraId="4316342C" w14:textId="1EB89B1A" w:rsidR="0003236C" w:rsidRPr="004A16D4" w:rsidRDefault="0003236C" w:rsidP="0018772B">
      <w:pPr>
        <w:pStyle w:val="Tekstprzypisukocowego"/>
        <w:ind w:left="142" w:hanging="142"/>
        <w:jc w:val="both"/>
        <w:rPr>
          <w:rFonts w:ascii="Arial Narrow" w:hAnsi="Arial Narrow" w:cs="Calibri"/>
          <w:sz w:val="18"/>
          <w:szCs w:val="18"/>
        </w:rPr>
      </w:pPr>
      <w:r w:rsidRPr="0018772B">
        <w:rPr>
          <w:rStyle w:val="Odwoanieprzypisukocowego"/>
          <w:rFonts w:ascii="Arial Narrow" w:hAnsi="Arial Narrow"/>
          <w:sz w:val="18"/>
          <w:szCs w:val="18"/>
        </w:rPr>
        <w:endnoteRef/>
      </w:r>
      <w:r w:rsidRPr="0018772B">
        <w:rPr>
          <w:rFonts w:ascii="Arial Narrow" w:hAnsi="Arial Narrow"/>
          <w:sz w:val="18"/>
          <w:szCs w:val="18"/>
        </w:rPr>
        <w:t xml:space="preserve"> </w:t>
      </w:r>
      <w:r w:rsidRPr="004A16D4">
        <w:rPr>
          <w:rFonts w:ascii="Arial Narrow" w:hAnsi="Arial Narrow" w:cs="Calibri"/>
          <w:sz w:val="18"/>
          <w:szCs w:val="18"/>
        </w:rPr>
        <w:t>Za</w:t>
      </w:r>
      <w:r w:rsidRPr="004A16D4">
        <w:rPr>
          <w:rFonts w:ascii="Arial Narrow" w:hAnsi="Arial Narrow" w:cs="Calibri"/>
          <w:b/>
          <w:sz w:val="18"/>
          <w:szCs w:val="18"/>
        </w:rPr>
        <w:t xml:space="preserve"> "rynek pokrewny" </w:t>
      </w:r>
      <w:r w:rsidRPr="004A16D4">
        <w:rPr>
          <w:rFonts w:ascii="Arial Narrow" w:hAnsi="Arial Narrow" w:cs="Calibri"/>
          <w:sz w:val="18"/>
          <w:szCs w:val="18"/>
        </w:rPr>
        <w:t>uważa się rynek dla danego produktu lub usługi znajdujący się bezpośrednio na wyższym lub niższym szczeblu rynku w stosunku do rynku właściwego.</w:t>
      </w:r>
    </w:p>
  </w:endnote>
  <w:endnote w:id="38">
    <w:p w14:paraId="223F29A3" w14:textId="5B28E1B5" w:rsidR="0003236C" w:rsidRPr="00495AD6" w:rsidRDefault="0003236C" w:rsidP="00492341">
      <w:pPr>
        <w:pStyle w:val="Tekstprzypisukocowego"/>
        <w:ind w:left="142" w:hanging="142"/>
        <w:jc w:val="both"/>
        <w:rPr>
          <w:rFonts w:ascii="Arial Narrow" w:hAnsi="Arial Narrow"/>
          <w:sz w:val="18"/>
          <w:szCs w:val="18"/>
        </w:rPr>
      </w:pPr>
      <w:r w:rsidRPr="004A16D4">
        <w:rPr>
          <w:rStyle w:val="Odwoanieprzypisukocowego"/>
          <w:rFonts w:ascii="Arial Narrow" w:hAnsi="Arial Narrow"/>
          <w:sz w:val="18"/>
          <w:szCs w:val="18"/>
        </w:rPr>
        <w:endnoteRef/>
      </w:r>
      <w:r w:rsidRPr="004A16D4">
        <w:rPr>
          <w:rFonts w:ascii="Arial Narrow" w:hAnsi="Arial Narrow"/>
          <w:b/>
          <w:sz w:val="18"/>
          <w:szCs w:val="18"/>
        </w:rPr>
        <w:t>Okres referencyjny:</w:t>
      </w:r>
      <w:r w:rsidRPr="004A16D4">
        <w:rPr>
          <w:rFonts w:ascii="Arial Narrow" w:hAnsi="Arial Narrow"/>
          <w:sz w:val="18"/>
          <w:szCs w:val="18"/>
        </w:rPr>
        <w:t xml:space="preserve"> Do określania liczby personelu i kwot finansowych wykorzystuje się dane </w:t>
      </w:r>
      <w:r w:rsidRPr="00495AD6">
        <w:rPr>
          <w:rFonts w:ascii="Arial Narrow" w:hAnsi="Arial Narrow"/>
          <w:sz w:val="18"/>
          <w:szCs w:val="18"/>
        </w:rPr>
        <w:t>odnoszące się do ostatniego zatwierdzonego okresu obrachunkowego i obliczane w skali rocznej. Uwzględnia się je począwszy od dnia zamknięcia ksiąg rachunkowych. Kwota wybrana jako obrót jest obliczana z pominięciem podatku VAT i innych podatków pośrednich.</w:t>
      </w:r>
      <w:r w:rsidRPr="00495AD6">
        <w:rPr>
          <w:rFonts w:ascii="Arial Narrow" w:hAnsi="Arial Narrow"/>
          <w:sz w:val="18"/>
          <w:szCs w:val="18"/>
        </w:rPr>
        <w:br/>
        <w:t xml:space="preserve">Zgodnie z art. 4 ust.3 Załącznika nr 1 Rozporządzenia Komisji (UE) nr 651/2014 w przypadku nowo utworzonych przedsiębiorstw, których księgi rachunkowe nie zostały jeszcze zatwierdzone, odpowiednie dane pochodzą z szacunków dokonanych w dobrej wierze </w:t>
      </w:r>
      <w:r w:rsidRPr="00495AD6">
        <w:rPr>
          <w:rFonts w:ascii="Arial Narrow" w:hAnsi="Arial Narrow"/>
          <w:sz w:val="18"/>
          <w:szCs w:val="18"/>
        </w:rPr>
        <w:br/>
        <w:t>w trakcie roku obrotowego</w:t>
      </w:r>
    </w:p>
  </w:endnote>
  <w:endnote w:id="39">
    <w:p w14:paraId="6C2D1A4B" w14:textId="77777777" w:rsidR="0003236C" w:rsidRPr="00495AD6" w:rsidRDefault="0003236C" w:rsidP="00492341">
      <w:pPr>
        <w:pStyle w:val="Tekstpodstawowy"/>
        <w:widowControl w:val="0"/>
        <w:tabs>
          <w:tab w:val="left" w:pos="142"/>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sz w:val="18"/>
          <w:szCs w:val="18"/>
        </w:rPr>
        <w:endnoteRef/>
      </w:r>
      <w:r w:rsidRPr="00495AD6">
        <w:rPr>
          <w:rFonts w:ascii="Arial Narrow" w:hAnsi="Arial Narrow"/>
          <w:sz w:val="18"/>
          <w:szCs w:val="18"/>
          <w:lang w:val="pl-PL"/>
        </w:rPr>
        <w:t xml:space="preserve"> </w:t>
      </w:r>
      <w:r w:rsidRPr="00495AD6">
        <w:rPr>
          <w:rFonts w:ascii="Arial Narrow" w:hAnsi="Arial Narrow" w:cs="Calibri"/>
          <w:b/>
          <w:bCs/>
          <w:sz w:val="18"/>
          <w:szCs w:val="18"/>
          <w:lang w:val="pl-PL"/>
        </w:rPr>
        <w:t>Liczba zatrudnionych -</w:t>
      </w:r>
      <w:r w:rsidRPr="00495AD6">
        <w:rPr>
          <w:rFonts w:ascii="Arial Narrow" w:hAnsi="Arial Narrow" w:cs="Calibri"/>
          <w:sz w:val="18"/>
          <w:szCs w:val="18"/>
          <w:lang w:val="pl-PL"/>
        </w:rPr>
        <w:t xml:space="preserve"> </w:t>
      </w:r>
      <w:r w:rsidRPr="00495AD6">
        <w:rPr>
          <w:rFonts w:ascii="Arial Narrow" w:hAnsi="Arial Narrow" w:cs="Calibri"/>
          <w:b/>
          <w:sz w:val="18"/>
          <w:szCs w:val="18"/>
          <w:lang w:val="pl-PL"/>
        </w:rPr>
        <w:t>liczba personelu</w:t>
      </w:r>
      <w:r w:rsidRPr="00495AD6">
        <w:rPr>
          <w:rFonts w:ascii="Arial Narrow" w:hAnsi="Arial Narrow" w:cs="Calibri"/>
          <w:sz w:val="18"/>
          <w:szCs w:val="18"/>
          <w:lang w:val="pl-PL"/>
        </w:rPr>
        <w:t xml:space="preserve"> odpowiada liczbie rocznych jednostek pracy (RJP), to jest liczbie pracowników zatrudnionych </w:t>
      </w:r>
      <w:r w:rsidRPr="00495AD6">
        <w:rPr>
          <w:rFonts w:ascii="Arial Narrow" w:hAnsi="Arial Narrow" w:cs="Calibri"/>
          <w:sz w:val="18"/>
          <w:szCs w:val="18"/>
          <w:lang w:val="pl-PL"/>
        </w:rPr>
        <w:br/>
        <w:t>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956A569" w14:textId="77777777" w:rsidR="0003236C" w:rsidRPr="00495AD6" w:rsidRDefault="0003236C" w:rsidP="00492341">
      <w:pPr>
        <w:pStyle w:val="Tekstpodstawowy"/>
        <w:widowControl w:val="0"/>
        <w:tabs>
          <w:tab w:val="left" w:pos="142"/>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a)   pracownicy;</w:t>
      </w:r>
    </w:p>
    <w:p w14:paraId="2C1471DB" w14:textId="77777777" w:rsidR="0003236C" w:rsidRPr="00495AD6" w:rsidRDefault="0003236C" w:rsidP="00492341">
      <w:pPr>
        <w:pStyle w:val="Tekstpodstawowy"/>
        <w:widowControl w:val="0"/>
        <w:tabs>
          <w:tab w:val="left" w:pos="142"/>
          <w:tab w:val="left" w:pos="567"/>
          <w:tab w:val="left" w:pos="1134"/>
          <w:tab w:val="left" w:pos="1701"/>
          <w:tab w:val="left" w:pos="2268"/>
        </w:tabs>
        <w:ind w:left="567" w:hanging="283"/>
        <w:rPr>
          <w:rFonts w:ascii="Arial Narrow" w:hAnsi="Arial Narrow" w:cs="Calibri"/>
          <w:sz w:val="18"/>
          <w:szCs w:val="18"/>
          <w:lang w:val="pl-PL"/>
        </w:rPr>
      </w:pPr>
      <w:r w:rsidRPr="00495AD6">
        <w:rPr>
          <w:rFonts w:ascii="Arial Narrow" w:hAnsi="Arial Narrow" w:cs="Calibri"/>
          <w:sz w:val="18"/>
          <w:szCs w:val="18"/>
          <w:lang w:val="pl-PL"/>
        </w:rPr>
        <w:t>b) osoby pracujące dla przedsiębiorstwa, podlegające mu i uważane za pracowników na mocy prawa krajowego,</w:t>
      </w:r>
    </w:p>
    <w:p w14:paraId="2760A7B1" w14:textId="77777777" w:rsidR="0003236C" w:rsidRPr="00495AD6" w:rsidRDefault="0003236C" w:rsidP="00492341">
      <w:pPr>
        <w:pStyle w:val="Tekstpodstawowy"/>
        <w:widowControl w:val="0"/>
        <w:tabs>
          <w:tab w:val="left" w:pos="142"/>
          <w:tab w:val="left" w:pos="567"/>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c)   właściciele-kierownicy;</w:t>
      </w:r>
    </w:p>
    <w:p w14:paraId="420DEF91" w14:textId="77777777" w:rsidR="0003236C" w:rsidRPr="00495AD6" w:rsidRDefault="0003236C" w:rsidP="00492341">
      <w:pPr>
        <w:pStyle w:val="Tekstpodstawowy"/>
        <w:widowControl w:val="0"/>
        <w:tabs>
          <w:tab w:val="left" w:pos="142"/>
          <w:tab w:val="left" w:pos="567"/>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d)   partnerzy prowadzący regularną działalność w przedsiębiorstwie i czerpiący z niego korzyści finansowe.</w:t>
      </w:r>
    </w:p>
    <w:p w14:paraId="2BAC6558" w14:textId="77777777" w:rsidR="0003236C" w:rsidRPr="00495AD6" w:rsidRDefault="0003236C" w:rsidP="00492341">
      <w:pPr>
        <w:pStyle w:val="Tekstpodstawowy"/>
        <w:widowControl w:val="0"/>
        <w:tabs>
          <w:tab w:val="left" w:pos="142"/>
          <w:tab w:val="left" w:pos="567"/>
          <w:tab w:val="left" w:pos="1134"/>
          <w:tab w:val="left" w:pos="1701"/>
          <w:tab w:val="left" w:pos="2268"/>
        </w:tabs>
        <w:ind w:left="142"/>
        <w:rPr>
          <w:rFonts w:ascii="Arial Narrow" w:hAnsi="Arial Narrow" w:cs="Calibri"/>
          <w:sz w:val="18"/>
          <w:szCs w:val="18"/>
          <w:lang w:val="pl-PL"/>
        </w:rPr>
      </w:pPr>
      <w:r w:rsidRPr="00495AD6">
        <w:rPr>
          <w:rFonts w:ascii="Arial Narrow" w:hAnsi="Arial Narrow" w:cs="Calibri"/>
          <w:sz w:val="18"/>
          <w:szCs w:val="18"/>
          <w:lang w:val="pl-PL"/>
        </w:rPr>
        <w:t>Praktykanci lub studenci odbywający szkolenie zawodowe na podstawie umowy o praktyce lub szkoleniu zawodowym nie wchodzą w skład personelu. Nie wlicza się okresu trwania urlopu macierzyńskiego ani wychowawczego.</w:t>
      </w:r>
    </w:p>
  </w:endnote>
  <w:endnote w:id="40">
    <w:p w14:paraId="0FB8A861" w14:textId="27A99D9A" w:rsidR="0003236C" w:rsidRPr="00495AD6" w:rsidRDefault="0003236C" w:rsidP="00492341">
      <w:pPr>
        <w:tabs>
          <w:tab w:val="left" w:pos="284"/>
        </w:tabs>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Roczny obrót</w:t>
      </w:r>
      <w:r w:rsidRPr="00495AD6">
        <w:rPr>
          <w:rFonts w:ascii="Arial Narrow" w:hAnsi="Arial Narrow"/>
          <w:sz w:val="18"/>
          <w:szCs w:val="18"/>
        </w:rPr>
        <w:t xml:space="preserve"> oblicza się przez obliczenie </w:t>
      </w:r>
      <w:r w:rsidR="00295A0B">
        <w:rPr>
          <w:rFonts w:ascii="Arial Narrow" w:hAnsi="Arial Narrow"/>
          <w:sz w:val="18"/>
          <w:szCs w:val="18"/>
        </w:rPr>
        <w:t>przychodu</w:t>
      </w:r>
      <w:r w:rsidRPr="00495AD6">
        <w:rPr>
          <w:rFonts w:ascii="Arial Narrow" w:hAnsi="Arial Narrow"/>
          <w:sz w:val="18"/>
          <w:szCs w:val="18"/>
        </w:rPr>
        <w:t xml:space="preserve">, jaki przedsiębiorstwo uzyskało ze sprzedaży produktów i świadczenia usług </w:t>
      </w:r>
      <w:r w:rsidRPr="00495AD6">
        <w:rPr>
          <w:rFonts w:ascii="Arial Narrow" w:hAnsi="Arial Narrow"/>
          <w:sz w:val="18"/>
          <w:szCs w:val="18"/>
        </w:rPr>
        <w:br/>
        <w:t>w ciągu roku, który jest brany pod uwagę, po odjęciu rabatów. Obrót należy obliczyć bez uwzględnienia VAT oraz innych podatków pośrednich. Wyrażone w PLN wielkości dotyczące rocznych obrotów oraz rocznej sumy bilansowej przelicza się na EUR według średniego kursu ogłaszanego przez Narodowy Bank Polski w ostatnim dniu roku obrotowego wybranego do określenia statusu przedsiębiorcy.</w:t>
      </w:r>
    </w:p>
  </w:endnote>
  <w:endnote w:id="41">
    <w:p w14:paraId="3A2048B0" w14:textId="77777777" w:rsidR="0003236C" w:rsidRPr="00495AD6" w:rsidRDefault="0003236C" w:rsidP="00492341">
      <w:pPr>
        <w:tabs>
          <w:tab w:val="left" w:pos="142"/>
        </w:tabs>
        <w:ind w:left="142" w:hanging="142"/>
        <w:rPr>
          <w:rFonts w:ascii="Arial Narrow" w:hAnsi="Arial Narrow" w:cs="Calibri"/>
          <w:sz w:val="18"/>
          <w:szCs w:val="18"/>
        </w:rPr>
      </w:pPr>
      <w:r w:rsidRPr="00495AD6">
        <w:rPr>
          <w:rStyle w:val="Odwoanieprzypisukocowego"/>
          <w:rFonts w:ascii="Arial Narrow" w:hAnsi="Arial Narrow"/>
          <w:sz w:val="18"/>
          <w:szCs w:val="18"/>
        </w:rPr>
        <w:endnoteRef/>
      </w:r>
      <w:r w:rsidRPr="00495AD6">
        <w:rPr>
          <w:rFonts w:ascii="Arial Narrow" w:hAnsi="Arial Narrow" w:cs="Calibri"/>
          <w:b/>
          <w:sz w:val="18"/>
          <w:szCs w:val="18"/>
        </w:rPr>
        <w:t xml:space="preserve"> Całkowity bilans roczny</w:t>
      </w:r>
      <w:r w:rsidRPr="00495AD6">
        <w:rPr>
          <w:rFonts w:ascii="Arial Narrow" w:hAnsi="Arial Narrow" w:cs="Calibri"/>
          <w:sz w:val="18"/>
          <w:szCs w:val="18"/>
        </w:rPr>
        <w:t xml:space="preserve"> odnosi się do wartości głównych aktywów przedsiębiorstwa. Wyrażone w PLN wielkości dotyczące rocznych obrotów oraz rocznej sumy bilansowej przelicza się na EUR według średniego kursu ogłaszanego przez Narodowy Bank Polski </w:t>
      </w:r>
      <w:r w:rsidRPr="00495AD6">
        <w:rPr>
          <w:rFonts w:ascii="Arial Narrow" w:hAnsi="Arial Narrow" w:cs="Calibri"/>
          <w:sz w:val="18"/>
          <w:szCs w:val="18"/>
        </w:rPr>
        <w:br/>
        <w:t>w ostatnim dniu roku obrotowego wybranego do określenia statusu przedsiębiorcy.</w:t>
      </w:r>
    </w:p>
  </w:endnote>
  <w:endnote w:id="42">
    <w:p w14:paraId="2E23705D" w14:textId="761FAE2E" w:rsidR="0003236C" w:rsidRPr="004A16D4" w:rsidRDefault="0003236C" w:rsidP="0018772B">
      <w:pPr>
        <w:pStyle w:val="Tekstprzypisukocowego"/>
        <w:ind w:left="142" w:hanging="142"/>
        <w:jc w:val="both"/>
        <w:rPr>
          <w:rFonts w:ascii="Arial Narrow" w:hAnsi="Arial Narrow" w:cs="Calibri"/>
          <w:sz w:val="18"/>
          <w:szCs w:val="18"/>
        </w:rPr>
      </w:pPr>
      <w:r w:rsidRPr="004A16D4">
        <w:rPr>
          <w:rStyle w:val="Odwoanieprzypisukocowego"/>
          <w:rFonts w:ascii="Arial Narrow" w:hAnsi="Arial Narrow"/>
          <w:sz w:val="18"/>
          <w:szCs w:val="18"/>
        </w:rPr>
        <w:endnoteRef/>
      </w:r>
      <w:r w:rsidRPr="004A16D4">
        <w:rPr>
          <w:rFonts w:ascii="Arial Narrow" w:hAnsi="Arial Narrow"/>
          <w:sz w:val="18"/>
          <w:szCs w:val="18"/>
        </w:rPr>
        <w:t xml:space="preserve"> </w:t>
      </w:r>
      <w:r w:rsidRPr="004A16D4">
        <w:rPr>
          <w:rFonts w:ascii="Arial Narrow" w:hAnsi="Arial Narrow" w:cs="Calibri"/>
          <w:sz w:val="18"/>
          <w:szCs w:val="18"/>
        </w:rPr>
        <w:t>Za</w:t>
      </w:r>
      <w:r w:rsidRPr="004A16D4">
        <w:rPr>
          <w:rFonts w:ascii="Arial Narrow" w:hAnsi="Arial Narrow" w:cs="Calibri"/>
          <w:b/>
          <w:sz w:val="18"/>
          <w:szCs w:val="18"/>
        </w:rPr>
        <w:t xml:space="preserve"> "rynek pokrewny" </w:t>
      </w:r>
      <w:r w:rsidRPr="004A16D4">
        <w:rPr>
          <w:rFonts w:ascii="Arial Narrow" w:hAnsi="Arial Narrow" w:cs="Calibri"/>
          <w:sz w:val="18"/>
          <w:szCs w:val="18"/>
        </w:rPr>
        <w:t>uważa się rynek dla danego produktu lub usługi znajdujący się bezpośrednio na wyższym lub niższym szczeblu rynku w stosunku do rynku właściwego.</w:t>
      </w:r>
    </w:p>
  </w:endnote>
  <w:endnote w:id="43">
    <w:p w14:paraId="0BC358FF" w14:textId="4C8575E2" w:rsidR="0003236C" w:rsidRPr="00495AD6" w:rsidRDefault="0003236C" w:rsidP="00C22567">
      <w:pPr>
        <w:pStyle w:val="Tekstprzypisukocowego"/>
        <w:ind w:left="142" w:hanging="142"/>
        <w:jc w:val="both"/>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Okres referencyjny:</w:t>
      </w:r>
      <w:r w:rsidRPr="00495AD6">
        <w:rPr>
          <w:rFonts w:ascii="Arial Narrow" w:hAnsi="Arial Narrow"/>
          <w:sz w:val="18"/>
          <w:szCs w:val="18"/>
        </w:rPr>
        <w:t xml:space="preserve">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w:t>
      </w:r>
      <w:r w:rsidRPr="00495AD6">
        <w:rPr>
          <w:rFonts w:ascii="Arial Narrow" w:hAnsi="Arial Narrow"/>
          <w:sz w:val="18"/>
          <w:szCs w:val="18"/>
        </w:rPr>
        <w:br/>
        <w:t xml:space="preserve">Zgodnie z art. 4 ust.3 Załącznika nr 1 Rozporządzenia Komisji (UE) nr 651/2014 w przypadku nowo utworzonych przedsiębiorstw, których księgi rachunkowe nie zostały jeszcze zatwierdzone, odpowiednie dane pochodzą z szacunków dokonanych w dobrej wierze </w:t>
      </w:r>
      <w:r w:rsidRPr="00495AD6">
        <w:rPr>
          <w:rFonts w:ascii="Arial Narrow" w:hAnsi="Arial Narrow"/>
          <w:sz w:val="18"/>
          <w:szCs w:val="18"/>
        </w:rPr>
        <w:br/>
        <w:t>w trakcie roku obrotowego</w:t>
      </w:r>
    </w:p>
  </w:endnote>
  <w:endnote w:id="44">
    <w:p w14:paraId="6039D945" w14:textId="77777777" w:rsidR="0003236C" w:rsidRPr="00495AD6" w:rsidRDefault="0003236C" w:rsidP="00C22567">
      <w:pPr>
        <w:pStyle w:val="Tekstpodstawowy"/>
        <w:widowControl w:val="0"/>
        <w:tabs>
          <w:tab w:val="left" w:pos="142"/>
          <w:tab w:val="left" w:pos="1134"/>
          <w:tab w:val="left" w:pos="1701"/>
          <w:tab w:val="left" w:pos="2268"/>
        </w:tabs>
        <w:ind w:left="142" w:hanging="142"/>
        <w:rPr>
          <w:rFonts w:ascii="Arial Narrow" w:hAnsi="Arial Narrow" w:cs="Calibri"/>
          <w:sz w:val="18"/>
          <w:szCs w:val="18"/>
          <w:lang w:val="pl-PL"/>
        </w:rPr>
      </w:pPr>
      <w:r w:rsidRPr="00495AD6">
        <w:rPr>
          <w:rStyle w:val="Odwoanieprzypisukocowego"/>
          <w:rFonts w:ascii="Arial Narrow" w:hAnsi="Arial Narrow"/>
          <w:sz w:val="18"/>
          <w:szCs w:val="18"/>
        </w:rPr>
        <w:endnoteRef/>
      </w:r>
      <w:r w:rsidRPr="00495AD6">
        <w:rPr>
          <w:rFonts w:ascii="Arial Narrow" w:hAnsi="Arial Narrow"/>
          <w:sz w:val="18"/>
          <w:szCs w:val="18"/>
          <w:lang w:val="pl-PL"/>
        </w:rPr>
        <w:t xml:space="preserve"> </w:t>
      </w:r>
      <w:r w:rsidRPr="00495AD6">
        <w:rPr>
          <w:rFonts w:ascii="Arial Narrow" w:hAnsi="Arial Narrow" w:cs="Calibri"/>
          <w:b/>
          <w:bCs/>
          <w:sz w:val="18"/>
          <w:szCs w:val="18"/>
          <w:lang w:val="pl-PL"/>
        </w:rPr>
        <w:t>Liczba zatrudnionych -</w:t>
      </w:r>
      <w:r w:rsidRPr="00495AD6">
        <w:rPr>
          <w:rFonts w:ascii="Arial Narrow" w:hAnsi="Arial Narrow" w:cs="Calibri"/>
          <w:sz w:val="18"/>
          <w:szCs w:val="18"/>
          <w:lang w:val="pl-PL"/>
        </w:rPr>
        <w:t xml:space="preserve"> </w:t>
      </w:r>
      <w:r w:rsidRPr="00495AD6">
        <w:rPr>
          <w:rFonts w:ascii="Arial Narrow" w:hAnsi="Arial Narrow" w:cs="Calibri"/>
          <w:b/>
          <w:sz w:val="18"/>
          <w:szCs w:val="18"/>
          <w:lang w:val="pl-PL"/>
        </w:rPr>
        <w:t>liczba personelu</w:t>
      </w:r>
      <w:r w:rsidRPr="00495AD6">
        <w:rPr>
          <w:rFonts w:ascii="Arial Narrow" w:hAnsi="Arial Narrow" w:cs="Calibri"/>
          <w:sz w:val="18"/>
          <w:szCs w:val="18"/>
          <w:lang w:val="pl-PL"/>
        </w:rPr>
        <w:t xml:space="preserve"> odpowiada liczbie rocznych jednostek pracy (RJP), to jest liczbie pracowników zatrudnionych </w:t>
      </w:r>
      <w:r w:rsidRPr="00495AD6">
        <w:rPr>
          <w:rFonts w:ascii="Arial Narrow" w:hAnsi="Arial Narrow" w:cs="Calibri"/>
          <w:sz w:val="18"/>
          <w:szCs w:val="18"/>
          <w:lang w:val="pl-PL"/>
        </w:rPr>
        <w:br/>
        <w:t>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6511378" w14:textId="77777777" w:rsidR="0003236C" w:rsidRPr="00495AD6" w:rsidRDefault="0003236C" w:rsidP="00C22567">
      <w:pPr>
        <w:pStyle w:val="Tekstpodstawowy"/>
        <w:widowControl w:val="0"/>
        <w:tabs>
          <w:tab w:val="left" w:pos="142"/>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a)   pracownicy;</w:t>
      </w:r>
    </w:p>
    <w:p w14:paraId="0F64AF8C" w14:textId="77777777" w:rsidR="0003236C" w:rsidRPr="00495AD6" w:rsidRDefault="0003236C" w:rsidP="00C22567">
      <w:pPr>
        <w:pStyle w:val="Tekstpodstawowy"/>
        <w:widowControl w:val="0"/>
        <w:tabs>
          <w:tab w:val="left" w:pos="142"/>
          <w:tab w:val="left" w:pos="567"/>
          <w:tab w:val="left" w:pos="1134"/>
          <w:tab w:val="left" w:pos="1701"/>
          <w:tab w:val="left" w:pos="2268"/>
        </w:tabs>
        <w:ind w:left="567" w:hanging="283"/>
        <w:rPr>
          <w:rFonts w:ascii="Arial Narrow" w:hAnsi="Arial Narrow" w:cs="Calibri"/>
          <w:sz w:val="18"/>
          <w:szCs w:val="18"/>
          <w:lang w:val="pl-PL"/>
        </w:rPr>
      </w:pPr>
      <w:r w:rsidRPr="00495AD6">
        <w:rPr>
          <w:rFonts w:ascii="Arial Narrow" w:hAnsi="Arial Narrow" w:cs="Calibri"/>
          <w:sz w:val="18"/>
          <w:szCs w:val="18"/>
          <w:lang w:val="pl-PL"/>
        </w:rPr>
        <w:t>b) osoby pracujące dla przedsiębiorstwa, podlegające mu i uważane za pracowników na mocy prawa krajowego,</w:t>
      </w:r>
    </w:p>
    <w:p w14:paraId="24AF563E" w14:textId="77777777" w:rsidR="0003236C" w:rsidRPr="00495AD6" w:rsidRDefault="0003236C" w:rsidP="00C22567">
      <w:pPr>
        <w:pStyle w:val="Tekstpodstawowy"/>
        <w:widowControl w:val="0"/>
        <w:tabs>
          <w:tab w:val="left" w:pos="142"/>
          <w:tab w:val="left" w:pos="567"/>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c)   właściciele-kierownicy;</w:t>
      </w:r>
    </w:p>
    <w:p w14:paraId="758C4DD4" w14:textId="77777777" w:rsidR="0003236C" w:rsidRPr="00495AD6" w:rsidRDefault="0003236C" w:rsidP="00C22567">
      <w:pPr>
        <w:pStyle w:val="Tekstpodstawowy"/>
        <w:widowControl w:val="0"/>
        <w:tabs>
          <w:tab w:val="left" w:pos="142"/>
          <w:tab w:val="left" w:pos="567"/>
          <w:tab w:val="left" w:pos="1134"/>
          <w:tab w:val="left" w:pos="1701"/>
          <w:tab w:val="left" w:pos="2268"/>
        </w:tabs>
        <w:ind w:left="709" w:hanging="425"/>
        <w:rPr>
          <w:rFonts w:ascii="Arial Narrow" w:hAnsi="Arial Narrow" w:cs="Calibri"/>
          <w:sz w:val="18"/>
          <w:szCs w:val="18"/>
          <w:lang w:val="pl-PL"/>
        </w:rPr>
      </w:pPr>
      <w:r w:rsidRPr="00495AD6">
        <w:rPr>
          <w:rFonts w:ascii="Arial Narrow" w:hAnsi="Arial Narrow" w:cs="Calibri"/>
          <w:sz w:val="18"/>
          <w:szCs w:val="18"/>
          <w:lang w:val="pl-PL"/>
        </w:rPr>
        <w:t>d)   partnerzy prowadzący regularną działalność w przedsiębiorstwie i czerpiący z niego korzyści finansowe.</w:t>
      </w:r>
    </w:p>
    <w:p w14:paraId="2292BEE5" w14:textId="77777777" w:rsidR="0003236C" w:rsidRPr="00495AD6" w:rsidRDefault="0003236C" w:rsidP="00C22567">
      <w:pPr>
        <w:pStyle w:val="Tekstpodstawowy"/>
        <w:widowControl w:val="0"/>
        <w:tabs>
          <w:tab w:val="left" w:pos="142"/>
          <w:tab w:val="left" w:pos="567"/>
          <w:tab w:val="left" w:pos="1134"/>
          <w:tab w:val="left" w:pos="1701"/>
          <w:tab w:val="left" w:pos="2268"/>
        </w:tabs>
        <w:ind w:left="142"/>
        <w:rPr>
          <w:rFonts w:ascii="Arial Narrow" w:hAnsi="Arial Narrow" w:cs="Calibri"/>
          <w:sz w:val="18"/>
          <w:szCs w:val="18"/>
          <w:lang w:val="pl-PL"/>
        </w:rPr>
      </w:pPr>
      <w:r w:rsidRPr="00495AD6">
        <w:rPr>
          <w:rFonts w:ascii="Arial Narrow" w:hAnsi="Arial Narrow" w:cs="Calibri"/>
          <w:sz w:val="18"/>
          <w:szCs w:val="18"/>
          <w:lang w:val="pl-PL"/>
        </w:rPr>
        <w:t>Praktykanci lub studenci odbywający szkolenie zawodowe na podstawie umowy o praktyce lub szkoleniu zawodowym nie wchodzą w skład personelu. Nie wlicza się okresu trwania urlopu macierzyńskiego ani wychowawczego.</w:t>
      </w:r>
    </w:p>
  </w:endnote>
  <w:endnote w:id="45">
    <w:p w14:paraId="72B21AD9" w14:textId="69957888" w:rsidR="0003236C" w:rsidRPr="00495AD6" w:rsidRDefault="0003236C" w:rsidP="00C22567">
      <w:pPr>
        <w:tabs>
          <w:tab w:val="left" w:pos="284"/>
        </w:tabs>
        <w:ind w:left="142" w:hanging="142"/>
        <w:rPr>
          <w:rFonts w:ascii="Arial Narrow" w:hAnsi="Arial Narrow"/>
          <w:sz w:val="18"/>
          <w:szCs w:val="18"/>
        </w:rPr>
      </w:pPr>
      <w:r w:rsidRPr="00495AD6">
        <w:rPr>
          <w:rStyle w:val="Odwoanieprzypisukocowego"/>
          <w:rFonts w:ascii="Arial Narrow" w:hAnsi="Arial Narrow"/>
          <w:sz w:val="18"/>
          <w:szCs w:val="18"/>
        </w:rPr>
        <w:endnoteRef/>
      </w:r>
      <w:r w:rsidRPr="00495AD6">
        <w:rPr>
          <w:rFonts w:ascii="Arial Narrow" w:hAnsi="Arial Narrow"/>
          <w:b/>
          <w:sz w:val="18"/>
          <w:szCs w:val="18"/>
        </w:rPr>
        <w:t>Roczny obrót</w:t>
      </w:r>
      <w:r w:rsidRPr="00495AD6">
        <w:rPr>
          <w:rFonts w:ascii="Arial Narrow" w:hAnsi="Arial Narrow"/>
          <w:sz w:val="18"/>
          <w:szCs w:val="18"/>
        </w:rPr>
        <w:t xml:space="preserve"> oblicza się przez obliczenie </w:t>
      </w:r>
      <w:r w:rsidR="00295A0B">
        <w:rPr>
          <w:rFonts w:ascii="Arial Narrow" w:hAnsi="Arial Narrow"/>
          <w:sz w:val="18"/>
          <w:szCs w:val="18"/>
        </w:rPr>
        <w:t>przychodu</w:t>
      </w:r>
      <w:r w:rsidRPr="00495AD6">
        <w:rPr>
          <w:rFonts w:ascii="Arial Narrow" w:hAnsi="Arial Narrow"/>
          <w:sz w:val="18"/>
          <w:szCs w:val="18"/>
        </w:rPr>
        <w:t xml:space="preserve">, jaki przedsiębiorstwo uzyskało ze sprzedaży produktów i świadczenia usług </w:t>
      </w:r>
      <w:r w:rsidRPr="00495AD6">
        <w:rPr>
          <w:rFonts w:ascii="Arial Narrow" w:hAnsi="Arial Narrow"/>
          <w:sz w:val="18"/>
          <w:szCs w:val="18"/>
        </w:rPr>
        <w:br/>
        <w:t>w ciągu roku, który jest brany pod uwagę, po odjęciu rabatów. Obrót należy obliczyć bez uwzględnienia VAT oraz innych podatków pośrednich. Wyrażone w PLN wielkości dotyczące rocznych obrotów oraz rocznej sumy bilansowej przelicza się na EUR według średniego kursu ogłaszanego przez Narodowy Bank Polski w ostatnim dniu roku obrotowego wybranego do określenia statusu przedsiębiorcy.</w:t>
      </w:r>
    </w:p>
  </w:endnote>
  <w:endnote w:id="46">
    <w:p w14:paraId="35BCF7DC" w14:textId="34F073CB" w:rsidR="0003236C" w:rsidRPr="00495AD6" w:rsidRDefault="0003236C" w:rsidP="00C22567">
      <w:pPr>
        <w:tabs>
          <w:tab w:val="left" w:pos="142"/>
        </w:tabs>
        <w:ind w:left="142" w:hanging="142"/>
        <w:rPr>
          <w:rFonts w:ascii="Arial Narrow" w:hAnsi="Arial Narrow" w:cs="Calibri"/>
          <w:sz w:val="18"/>
          <w:szCs w:val="18"/>
        </w:rPr>
      </w:pPr>
      <w:r w:rsidRPr="00495AD6">
        <w:rPr>
          <w:rStyle w:val="Odwoanieprzypisukocowego"/>
          <w:rFonts w:ascii="Arial Narrow" w:hAnsi="Arial Narrow"/>
          <w:sz w:val="18"/>
          <w:szCs w:val="18"/>
        </w:rPr>
        <w:endnoteRef/>
      </w:r>
      <w:r w:rsidRPr="00495AD6">
        <w:rPr>
          <w:rFonts w:ascii="Arial Narrow" w:hAnsi="Arial Narrow" w:cs="Calibri"/>
          <w:b/>
          <w:sz w:val="18"/>
          <w:szCs w:val="18"/>
        </w:rPr>
        <w:t xml:space="preserve"> Całkowity bilans roczny</w:t>
      </w:r>
      <w:r w:rsidRPr="00495AD6">
        <w:rPr>
          <w:rFonts w:ascii="Arial Narrow" w:hAnsi="Arial Narrow" w:cs="Calibri"/>
          <w:sz w:val="18"/>
          <w:szCs w:val="18"/>
        </w:rPr>
        <w:t xml:space="preserve"> odnosi się do wartości głównych aktywów przedsiębiorstwa. Wyrażone w PLN wielkości dotyczące rocznych obrotów oraz rocznej sumy bilansowej przelicza się na EUR według średniego kursu ogłaszanego przez Narodowy Bank Polski </w:t>
      </w:r>
      <w:r w:rsidRPr="00495AD6">
        <w:rPr>
          <w:rFonts w:ascii="Arial Narrow" w:hAnsi="Arial Narrow" w:cs="Calibri"/>
          <w:sz w:val="18"/>
          <w:szCs w:val="18"/>
        </w:rPr>
        <w:br/>
        <w:t>w ostatnim dniu roku obrotowego wybranego do ok</w:t>
      </w:r>
      <w:r>
        <w:rPr>
          <w:rFonts w:ascii="Arial Narrow" w:hAnsi="Arial Narrow" w:cs="Calibri"/>
          <w:sz w:val="18"/>
          <w:szCs w:val="18"/>
        </w:rPr>
        <w:t>reślenia statusu przedsiębiorcy.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0505915"/>
      <w:docPartObj>
        <w:docPartGallery w:val="Page Numbers (Bottom of Page)"/>
        <w:docPartUnique/>
      </w:docPartObj>
    </w:sdtPr>
    <w:sdtEndPr/>
    <w:sdtContent>
      <w:p w14:paraId="2910BEF1" w14:textId="610B0E46" w:rsidR="00A443FB" w:rsidRPr="00134D3D" w:rsidRDefault="00A443FB" w:rsidP="00A443FB">
        <w:pPr>
          <w:pStyle w:val="Stopka"/>
          <w:tabs>
            <w:tab w:val="clear" w:pos="4536"/>
            <w:tab w:val="clear" w:pos="9072"/>
          </w:tabs>
          <w:ind w:left="-142" w:right="-483"/>
          <w:jc w:val="center"/>
        </w:pPr>
        <w:r>
          <w:rPr>
            <w:noProof/>
            <w:lang w:eastAsia="pl-PL"/>
          </w:rPr>
          <w:drawing>
            <wp:inline distT="0" distB="0" distL="0" distR="0" wp14:anchorId="45B0C209" wp14:editId="4C39D0C6">
              <wp:extent cx="5886450" cy="685800"/>
              <wp:effectExtent l="0" t="0" r="0" b="0"/>
              <wp:docPr id="2" name="Obraz 2"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85800"/>
                      </a:xfrm>
                      <a:prstGeom prst="rect">
                        <a:avLst/>
                      </a:prstGeom>
                      <a:noFill/>
                      <a:ln>
                        <a:noFill/>
                      </a:ln>
                    </pic:spPr>
                  </pic:pic>
                </a:graphicData>
              </a:graphic>
            </wp:inline>
          </w:drawing>
        </w:r>
      </w:p>
      <w:p w14:paraId="03E9C4F3" w14:textId="155767F1" w:rsidR="0003236C" w:rsidRDefault="0003236C">
        <w:pPr>
          <w:pStyle w:val="Stopka"/>
          <w:jc w:val="right"/>
        </w:pPr>
        <w:r>
          <w:fldChar w:fldCharType="begin"/>
        </w:r>
        <w:r>
          <w:instrText xml:space="preserve"> PAGE   \* MERGEFORMAT </w:instrText>
        </w:r>
        <w:r>
          <w:fldChar w:fldCharType="separate"/>
        </w:r>
        <w:r w:rsidR="00A443FB">
          <w:rPr>
            <w:noProof/>
          </w:rPr>
          <w:t>7</w:t>
        </w:r>
        <w:r>
          <w:rPr>
            <w:noProof/>
          </w:rPr>
          <w:fldChar w:fldCharType="end"/>
        </w:r>
      </w:p>
    </w:sdtContent>
  </w:sdt>
  <w:p w14:paraId="3A354910" w14:textId="77777777" w:rsidR="0003236C" w:rsidRPr="006C55F1" w:rsidRDefault="0003236C" w:rsidP="006C55F1">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543812"/>
      <w:docPartObj>
        <w:docPartGallery w:val="Page Numbers (Bottom of Page)"/>
        <w:docPartUnique/>
      </w:docPartObj>
    </w:sdtPr>
    <w:sdtEndPr>
      <w:rPr>
        <w:rFonts w:ascii="Arial Narrow" w:hAnsi="Arial Narrow"/>
      </w:rPr>
    </w:sdtEndPr>
    <w:sdtContent>
      <w:p w14:paraId="59C97D15" w14:textId="33D5EE10" w:rsidR="0003236C" w:rsidRPr="0048195C" w:rsidRDefault="00A443FB">
        <w:pPr>
          <w:pStyle w:val="Stopka"/>
          <w:jc w:val="right"/>
          <w:rPr>
            <w:rFonts w:ascii="Arial Narrow" w:hAnsi="Arial Narrow"/>
          </w:rPr>
        </w:pPr>
        <w:r>
          <w:rPr>
            <w:noProof/>
            <w:lang w:eastAsia="pl-PL"/>
          </w:rPr>
          <w:drawing>
            <wp:inline distT="0" distB="0" distL="0" distR="0" wp14:anchorId="311AA851" wp14:editId="1DE570E4">
              <wp:extent cx="5760720" cy="720090"/>
              <wp:effectExtent l="0" t="0" r="0" b="3810"/>
              <wp:docPr id="21" name="Obraz 21"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0090"/>
                      </a:xfrm>
                      <a:prstGeom prst="rect">
                        <a:avLst/>
                      </a:prstGeom>
                      <a:noFill/>
                      <a:ln>
                        <a:noFill/>
                      </a:ln>
                    </pic:spPr>
                  </pic:pic>
                </a:graphicData>
              </a:graphic>
            </wp:inline>
          </w:drawing>
        </w:r>
        <w:r w:rsidR="0003236C" w:rsidRPr="0048195C">
          <w:rPr>
            <w:rFonts w:ascii="Arial Narrow" w:hAnsi="Arial Narrow"/>
          </w:rPr>
          <w:fldChar w:fldCharType="begin"/>
        </w:r>
        <w:r w:rsidR="0003236C" w:rsidRPr="0048195C">
          <w:rPr>
            <w:rFonts w:ascii="Arial Narrow" w:hAnsi="Arial Narrow"/>
          </w:rPr>
          <w:instrText xml:space="preserve"> PAGE   \* MERGEFORMAT </w:instrText>
        </w:r>
        <w:r w:rsidR="0003236C" w:rsidRPr="0048195C">
          <w:rPr>
            <w:rFonts w:ascii="Arial Narrow" w:hAnsi="Arial Narrow"/>
          </w:rPr>
          <w:fldChar w:fldCharType="separate"/>
        </w:r>
        <w:r>
          <w:rPr>
            <w:rFonts w:ascii="Arial Narrow" w:hAnsi="Arial Narrow"/>
            <w:noProof/>
          </w:rPr>
          <w:t>19</w:t>
        </w:r>
        <w:r w:rsidR="0003236C" w:rsidRPr="0048195C">
          <w:rPr>
            <w:rFonts w:ascii="Arial Narrow" w:hAnsi="Arial Narrow"/>
            <w:noProof/>
          </w:rPr>
          <w:fldChar w:fldCharType="end"/>
        </w:r>
      </w:p>
    </w:sdtContent>
  </w:sdt>
  <w:p w14:paraId="21D0665F" w14:textId="21A9E4E9" w:rsidR="0003236C" w:rsidRPr="006C55F1" w:rsidRDefault="0003236C" w:rsidP="00A443FB">
    <w:pPr>
      <w:pStyle w:val="Stopka"/>
      <w:tabs>
        <w:tab w:val="clear" w:pos="4536"/>
        <w:tab w:val="clear" w:pos="9072"/>
      </w:tabs>
      <w:ind w:left="-142" w:right="-483"/>
      <w:jc w:val="center"/>
    </w:pPr>
  </w:p>
  <w:p w14:paraId="52F418E3" w14:textId="77777777" w:rsidR="0003236C" w:rsidRDefault="0003236C"/>
  <w:p w14:paraId="796B9627" w14:textId="41860D90" w:rsidR="0003236C" w:rsidRDefault="0003236C"/>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8393350"/>
      <w:docPartObj>
        <w:docPartGallery w:val="Page Numbers (Bottom of Page)"/>
        <w:docPartUnique/>
      </w:docPartObj>
    </w:sdtPr>
    <w:sdtEndPr/>
    <w:sdtContent>
      <w:p w14:paraId="289E6786" w14:textId="133DDC68" w:rsidR="0003236C" w:rsidRDefault="00A443FB">
        <w:pPr>
          <w:pStyle w:val="Stopka"/>
          <w:jc w:val="right"/>
        </w:pPr>
        <w:r>
          <w:rPr>
            <w:noProof/>
            <w:lang w:eastAsia="pl-PL"/>
          </w:rPr>
          <w:drawing>
            <wp:inline distT="0" distB="0" distL="0" distR="0" wp14:anchorId="473D47FD" wp14:editId="14FF9652">
              <wp:extent cx="7800975" cy="904875"/>
              <wp:effectExtent l="0" t="0" r="9525" b="9525"/>
              <wp:docPr id="30" name="Obraz 30"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904875"/>
                      </a:xfrm>
                      <a:prstGeom prst="rect">
                        <a:avLst/>
                      </a:prstGeom>
                      <a:noFill/>
                      <a:ln>
                        <a:noFill/>
                      </a:ln>
                    </pic:spPr>
                  </pic:pic>
                </a:graphicData>
              </a:graphic>
            </wp:inline>
          </w:drawing>
        </w:r>
        <w:r w:rsidR="0003236C">
          <w:fldChar w:fldCharType="begin"/>
        </w:r>
        <w:r w:rsidR="0003236C">
          <w:instrText xml:space="preserve"> PAGE   \* MERGEFORMAT </w:instrText>
        </w:r>
        <w:r w:rsidR="0003236C">
          <w:fldChar w:fldCharType="separate"/>
        </w:r>
        <w:r>
          <w:rPr>
            <w:noProof/>
          </w:rPr>
          <w:t>20</w:t>
        </w:r>
        <w:r w:rsidR="0003236C">
          <w:rPr>
            <w:noProof/>
          </w:rPr>
          <w:fldChar w:fldCharType="end"/>
        </w:r>
      </w:p>
    </w:sdtContent>
  </w:sdt>
  <w:p w14:paraId="5FF64E34" w14:textId="77777777" w:rsidR="0003236C" w:rsidRPr="006C55F1" w:rsidRDefault="0003236C" w:rsidP="006C55F1">
    <w:pPr>
      <w:pStyle w:val="Stopka"/>
    </w:pPr>
  </w:p>
  <w:p w14:paraId="07230885" w14:textId="77777777" w:rsidR="0003236C" w:rsidRDefault="0003236C"/>
  <w:p w14:paraId="660A91CF" w14:textId="77777777" w:rsidR="0003236C" w:rsidRDefault="0003236C"/>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47713"/>
      <w:docPartObj>
        <w:docPartGallery w:val="Page Numbers (Bottom of Page)"/>
        <w:docPartUnique/>
      </w:docPartObj>
    </w:sdtPr>
    <w:sdtEndPr/>
    <w:sdtContent>
      <w:p w14:paraId="5366602B" w14:textId="78813209" w:rsidR="00A443FB" w:rsidRPr="00134D3D" w:rsidRDefault="00A443FB" w:rsidP="00A443FB">
        <w:pPr>
          <w:pStyle w:val="Stopka"/>
          <w:tabs>
            <w:tab w:val="clear" w:pos="4536"/>
            <w:tab w:val="clear" w:pos="9072"/>
          </w:tabs>
          <w:ind w:left="-142" w:right="-483"/>
          <w:jc w:val="center"/>
        </w:pPr>
        <w:r>
          <w:rPr>
            <w:noProof/>
            <w:lang w:eastAsia="pl-PL"/>
          </w:rPr>
          <w:drawing>
            <wp:inline distT="0" distB="0" distL="0" distR="0" wp14:anchorId="2F6511BE" wp14:editId="648C6164">
              <wp:extent cx="5886450" cy="685800"/>
              <wp:effectExtent l="0" t="0" r="0" b="0"/>
              <wp:docPr id="22" name="Obraz 22"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85800"/>
                      </a:xfrm>
                      <a:prstGeom prst="rect">
                        <a:avLst/>
                      </a:prstGeom>
                      <a:noFill/>
                      <a:ln>
                        <a:noFill/>
                      </a:ln>
                    </pic:spPr>
                  </pic:pic>
                </a:graphicData>
              </a:graphic>
            </wp:inline>
          </w:drawing>
        </w:r>
      </w:p>
      <w:p w14:paraId="03A049E9" w14:textId="26A6247B" w:rsidR="0003236C" w:rsidRDefault="0003236C">
        <w:pPr>
          <w:pStyle w:val="Stopka"/>
          <w:jc w:val="right"/>
        </w:pPr>
        <w:r>
          <w:fldChar w:fldCharType="begin"/>
        </w:r>
        <w:r>
          <w:instrText xml:space="preserve"> PAGE   \* MERGEFORMAT </w:instrText>
        </w:r>
        <w:r>
          <w:fldChar w:fldCharType="separate"/>
        </w:r>
        <w:r w:rsidR="00A443FB">
          <w:rPr>
            <w:noProof/>
          </w:rPr>
          <w:t>21</w:t>
        </w:r>
        <w:r>
          <w:rPr>
            <w:noProof/>
          </w:rPr>
          <w:fldChar w:fldCharType="end"/>
        </w:r>
      </w:p>
    </w:sdtContent>
  </w:sdt>
  <w:p w14:paraId="37402CF0" w14:textId="77777777" w:rsidR="0003236C" w:rsidRPr="006C55F1" w:rsidRDefault="0003236C" w:rsidP="006C55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EEF6A" w14:textId="0FFC3C58" w:rsidR="00A443FB" w:rsidRPr="00134D3D" w:rsidRDefault="00A443FB" w:rsidP="00A443FB">
    <w:pPr>
      <w:pStyle w:val="Stopka"/>
      <w:tabs>
        <w:tab w:val="clear" w:pos="4536"/>
        <w:tab w:val="clear" w:pos="9072"/>
      </w:tabs>
      <w:ind w:left="-142" w:right="-483"/>
      <w:jc w:val="center"/>
    </w:pPr>
    <w:r>
      <w:rPr>
        <w:noProof/>
        <w:lang w:eastAsia="pl-PL"/>
      </w:rPr>
      <w:drawing>
        <wp:inline distT="0" distB="0" distL="0" distR="0" wp14:anchorId="50E7F280" wp14:editId="7F1CD3F4">
          <wp:extent cx="5886450" cy="685800"/>
          <wp:effectExtent l="0" t="0" r="0" b="0"/>
          <wp:docPr id="1" name="Obraz 1"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85800"/>
                  </a:xfrm>
                  <a:prstGeom prst="rect">
                    <a:avLst/>
                  </a:prstGeom>
                  <a:noFill/>
                  <a:ln>
                    <a:noFill/>
                  </a:ln>
                </pic:spPr>
              </pic:pic>
            </a:graphicData>
          </a:graphic>
        </wp:inline>
      </w:drawing>
    </w:r>
  </w:p>
  <w:p w14:paraId="478EE641" w14:textId="1F8BB1F4" w:rsidR="0003236C" w:rsidRDefault="0003236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6866626"/>
      <w:docPartObj>
        <w:docPartGallery w:val="Page Numbers (Bottom of Page)"/>
        <w:docPartUnique/>
      </w:docPartObj>
    </w:sdtPr>
    <w:sdtEndPr/>
    <w:sdtContent>
      <w:p w14:paraId="62476D68" w14:textId="7CBCEE3E" w:rsidR="00A443FB" w:rsidRPr="00134D3D" w:rsidRDefault="00A443FB" w:rsidP="00A443FB">
        <w:pPr>
          <w:pStyle w:val="Stopka"/>
          <w:tabs>
            <w:tab w:val="clear" w:pos="4536"/>
            <w:tab w:val="clear" w:pos="9072"/>
          </w:tabs>
          <w:ind w:left="-142" w:right="-483"/>
          <w:jc w:val="center"/>
        </w:pPr>
        <w:r>
          <w:rPr>
            <w:noProof/>
            <w:lang w:eastAsia="pl-PL"/>
          </w:rPr>
          <w:drawing>
            <wp:inline distT="0" distB="0" distL="0" distR="0" wp14:anchorId="787CAEB6" wp14:editId="79D01C07">
              <wp:extent cx="7800975" cy="904875"/>
              <wp:effectExtent l="0" t="0" r="9525" b="9525"/>
              <wp:docPr id="23" name="Obraz 23"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904875"/>
                      </a:xfrm>
                      <a:prstGeom prst="rect">
                        <a:avLst/>
                      </a:prstGeom>
                      <a:noFill/>
                      <a:ln>
                        <a:noFill/>
                      </a:ln>
                    </pic:spPr>
                  </pic:pic>
                </a:graphicData>
              </a:graphic>
            </wp:inline>
          </w:drawing>
        </w:r>
      </w:p>
      <w:p w14:paraId="64C3E57B" w14:textId="5B208D8B" w:rsidR="0003236C" w:rsidRDefault="0003236C">
        <w:pPr>
          <w:pStyle w:val="Stopka"/>
          <w:jc w:val="right"/>
        </w:pPr>
        <w:r>
          <w:fldChar w:fldCharType="begin"/>
        </w:r>
        <w:r>
          <w:instrText xml:space="preserve"> PAGE   \* MERGEFORMAT </w:instrText>
        </w:r>
        <w:r>
          <w:fldChar w:fldCharType="separate"/>
        </w:r>
        <w:r w:rsidR="00A443FB">
          <w:rPr>
            <w:noProof/>
          </w:rPr>
          <w:t>8</w:t>
        </w:r>
        <w:r>
          <w:rPr>
            <w:noProof/>
          </w:rPr>
          <w:fldChar w:fldCharType="end"/>
        </w:r>
      </w:p>
    </w:sdtContent>
  </w:sdt>
  <w:p w14:paraId="4A47971E" w14:textId="77777777" w:rsidR="0003236C" w:rsidRPr="006C55F1" w:rsidRDefault="0003236C" w:rsidP="006C55F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47709"/>
      <w:docPartObj>
        <w:docPartGallery w:val="Page Numbers (Bottom of Page)"/>
        <w:docPartUnique/>
      </w:docPartObj>
    </w:sdtPr>
    <w:sdtEndPr/>
    <w:sdtContent>
      <w:p w14:paraId="5931B1E1" w14:textId="4CB957ED" w:rsidR="00A443FB" w:rsidRPr="00134D3D" w:rsidRDefault="00A443FB" w:rsidP="00A443FB">
        <w:pPr>
          <w:pStyle w:val="Stopka"/>
          <w:tabs>
            <w:tab w:val="clear" w:pos="4536"/>
            <w:tab w:val="clear" w:pos="9072"/>
          </w:tabs>
          <w:ind w:left="-142" w:right="-483"/>
          <w:jc w:val="center"/>
        </w:pPr>
        <w:r>
          <w:rPr>
            <w:noProof/>
            <w:lang w:eastAsia="pl-PL"/>
          </w:rPr>
          <w:drawing>
            <wp:inline distT="0" distB="0" distL="0" distR="0" wp14:anchorId="18CF064F" wp14:editId="0D4FE2B8">
              <wp:extent cx="5886450" cy="685800"/>
              <wp:effectExtent l="0" t="0" r="0" b="0"/>
              <wp:docPr id="12" name="Obraz 12"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85800"/>
                      </a:xfrm>
                      <a:prstGeom prst="rect">
                        <a:avLst/>
                      </a:prstGeom>
                      <a:noFill/>
                      <a:ln>
                        <a:noFill/>
                      </a:ln>
                    </pic:spPr>
                  </pic:pic>
                </a:graphicData>
              </a:graphic>
            </wp:inline>
          </w:drawing>
        </w:r>
      </w:p>
      <w:p w14:paraId="447FBDD9" w14:textId="0798D587" w:rsidR="0003236C" w:rsidRDefault="0003236C">
        <w:pPr>
          <w:pStyle w:val="Stopka"/>
          <w:jc w:val="right"/>
        </w:pPr>
        <w:r>
          <w:fldChar w:fldCharType="begin"/>
        </w:r>
        <w:r>
          <w:instrText xml:space="preserve"> PAGE   \* MERGEFORMAT </w:instrText>
        </w:r>
        <w:r>
          <w:fldChar w:fldCharType="separate"/>
        </w:r>
        <w:r w:rsidR="00A443FB">
          <w:rPr>
            <w:noProof/>
          </w:rPr>
          <w:t>10</w:t>
        </w:r>
        <w:r>
          <w:rPr>
            <w:noProof/>
          </w:rPr>
          <w:fldChar w:fldCharType="end"/>
        </w:r>
      </w:p>
    </w:sdtContent>
  </w:sdt>
  <w:p w14:paraId="73A31A1A" w14:textId="77777777" w:rsidR="0003236C" w:rsidRPr="006C55F1" w:rsidRDefault="0003236C" w:rsidP="006C55F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3592156"/>
      <w:docPartObj>
        <w:docPartGallery w:val="Page Numbers (Bottom of Page)"/>
        <w:docPartUnique/>
      </w:docPartObj>
    </w:sdtPr>
    <w:sdtEndPr/>
    <w:sdtContent>
      <w:p w14:paraId="320D918B" w14:textId="3DD08D68" w:rsidR="00A443FB" w:rsidRPr="00134D3D" w:rsidRDefault="00A443FB" w:rsidP="00A443FB">
        <w:pPr>
          <w:pStyle w:val="Stopka"/>
          <w:tabs>
            <w:tab w:val="clear" w:pos="4536"/>
            <w:tab w:val="clear" w:pos="9072"/>
          </w:tabs>
          <w:ind w:left="-142" w:right="-483"/>
          <w:jc w:val="center"/>
        </w:pPr>
      </w:p>
      <w:p w14:paraId="3F472E0A" w14:textId="0DB2B764" w:rsidR="0003236C" w:rsidRDefault="00A443FB">
        <w:pPr>
          <w:pStyle w:val="Stopka"/>
          <w:jc w:val="right"/>
        </w:pPr>
        <w:r>
          <w:rPr>
            <w:noProof/>
            <w:lang w:eastAsia="pl-PL"/>
          </w:rPr>
          <w:drawing>
            <wp:inline distT="0" distB="0" distL="0" distR="0" wp14:anchorId="1C323213" wp14:editId="4CB7C5F6">
              <wp:extent cx="7800975" cy="904875"/>
              <wp:effectExtent l="0" t="0" r="9525" b="9525"/>
              <wp:docPr id="24" name="Obraz 24"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904875"/>
                      </a:xfrm>
                      <a:prstGeom prst="rect">
                        <a:avLst/>
                      </a:prstGeom>
                      <a:noFill/>
                      <a:ln>
                        <a:noFill/>
                      </a:ln>
                    </pic:spPr>
                  </pic:pic>
                </a:graphicData>
              </a:graphic>
            </wp:inline>
          </w:drawing>
        </w:r>
        <w:r w:rsidR="0003236C">
          <w:fldChar w:fldCharType="begin"/>
        </w:r>
        <w:r w:rsidR="0003236C">
          <w:instrText xml:space="preserve"> PAGE   \* MERGEFORMAT </w:instrText>
        </w:r>
        <w:r w:rsidR="0003236C">
          <w:fldChar w:fldCharType="separate"/>
        </w:r>
        <w:r>
          <w:rPr>
            <w:noProof/>
          </w:rPr>
          <w:t>12</w:t>
        </w:r>
        <w:r w:rsidR="0003236C">
          <w:rPr>
            <w:noProof/>
          </w:rPr>
          <w:fldChar w:fldCharType="end"/>
        </w:r>
      </w:p>
    </w:sdtContent>
  </w:sdt>
  <w:p w14:paraId="28BE0D9A" w14:textId="77777777" w:rsidR="0003236C" w:rsidRPr="006C55F1" w:rsidRDefault="0003236C" w:rsidP="006C55F1">
    <w:pPr>
      <w:pStyle w:val="Stopka"/>
    </w:pPr>
  </w:p>
  <w:p w14:paraId="1E1C89DD" w14:textId="77777777" w:rsidR="0003236C" w:rsidRDefault="0003236C"/>
  <w:p w14:paraId="47E1B09C" w14:textId="65CF2D98" w:rsidR="0003236C" w:rsidRDefault="00A443FB" w:rsidP="00A443FB">
    <w:pPr>
      <w:tabs>
        <w:tab w:val="left" w:pos="5415"/>
      </w:tabs>
    </w:pP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345867"/>
      <w:docPartObj>
        <w:docPartGallery w:val="Page Numbers (Bottom of Page)"/>
        <w:docPartUnique/>
      </w:docPartObj>
    </w:sdtPr>
    <w:sdtEndPr/>
    <w:sdtContent>
      <w:p w14:paraId="2074E391" w14:textId="39ED01C9" w:rsidR="00A443FB" w:rsidRPr="00134D3D" w:rsidRDefault="00A443FB" w:rsidP="00A443FB">
        <w:pPr>
          <w:pStyle w:val="Stopka"/>
          <w:tabs>
            <w:tab w:val="clear" w:pos="4536"/>
            <w:tab w:val="clear" w:pos="9072"/>
          </w:tabs>
          <w:ind w:left="-142" w:right="-483"/>
          <w:jc w:val="center"/>
        </w:pPr>
        <w:r>
          <w:rPr>
            <w:noProof/>
            <w:lang w:eastAsia="pl-PL"/>
          </w:rPr>
          <w:drawing>
            <wp:inline distT="0" distB="0" distL="0" distR="0" wp14:anchorId="53A5F355" wp14:editId="20B4249B">
              <wp:extent cx="5852160" cy="731520"/>
              <wp:effectExtent l="0" t="0" r="0" b="0"/>
              <wp:docPr id="17" name="Obraz 17"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731520"/>
                      </a:xfrm>
                      <a:prstGeom prst="rect">
                        <a:avLst/>
                      </a:prstGeom>
                      <a:noFill/>
                      <a:ln>
                        <a:noFill/>
                      </a:ln>
                    </pic:spPr>
                  </pic:pic>
                </a:graphicData>
              </a:graphic>
            </wp:inline>
          </w:drawing>
        </w:r>
      </w:p>
      <w:p w14:paraId="03CB1734" w14:textId="74157AD1" w:rsidR="0003236C" w:rsidRDefault="0003236C">
        <w:pPr>
          <w:pStyle w:val="Stopka"/>
          <w:jc w:val="right"/>
        </w:pPr>
        <w:r>
          <w:fldChar w:fldCharType="begin"/>
        </w:r>
        <w:r>
          <w:instrText xml:space="preserve"> PAGE   \* MERGEFORMAT </w:instrText>
        </w:r>
        <w:r>
          <w:fldChar w:fldCharType="separate"/>
        </w:r>
        <w:r w:rsidR="00A443FB">
          <w:rPr>
            <w:noProof/>
          </w:rPr>
          <w:t>14</w:t>
        </w:r>
        <w:r>
          <w:rPr>
            <w:noProof/>
          </w:rPr>
          <w:fldChar w:fldCharType="end"/>
        </w:r>
      </w:p>
    </w:sdtContent>
  </w:sdt>
  <w:p w14:paraId="2145E642" w14:textId="77777777" w:rsidR="0003236C" w:rsidRPr="006C55F1" w:rsidRDefault="0003236C" w:rsidP="006C55F1">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5987386"/>
      <w:docPartObj>
        <w:docPartGallery w:val="Page Numbers (Bottom of Page)"/>
        <w:docPartUnique/>
      </w:docPartObj>
    </w:sdtPr>
    <w:sdtEndPr/>
    <w:sdtContent>
      <w:p w14:paraId="5A54B554" w14:textId="011BCF5E" w:rsidR="00A443FB" w:rsidRPr="00134D3D" w:rsidRDefault="00A443FB" w:rsidP="00A443FB">
        <w:pPr>
          <w:pStyle w:val="Stopka"/>
          <w:tabs>
            <w:tab w:val="clear" w:pos="4536"/>
            <w:tab w:val="clear" w:pos="9072"/>
          </w:tabs>
          <w:ind w:left="-142" w:right="-483"/>
          <w:jc w:val="center"/>
        </w:pPr>
        <w:r>
          <w:rPr>
            <w:noProof/>
            <w:lang w:eastAsia="pl-PL"/>
          </w:rPr>
          <w:drawing>
            <wp:inline distT="0" distB="0" distL="0" distR="0" wp14:anchorId="22EEFC07" wp14:editId="454758D5">
              <wp:extent cx="7800975" cy="904875"/>
              <wp:effectExtent l="0" t="0" r="9525" b="9525"/>
              <wp:docPr id="25" name="Obraz 25"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904875"/>
                      </a:xfrm>
                      <a:prstGeom prst="rect">
                        <a:avLst/>
                      </a:prstGeom>
                      <a:noFill/>
                      <a:ln>
                        <a:noFill/>
                      </a:ln>
                    </pic:spPr>
                  </pic:pic>
                </a:graphicData>
              </a:graphic>
            </wp:inline>
          </w:drawing>
        </w:r>
      </w:p>
      <w:p w14:paraId="77C505D8" w14:textId="427BF091" w:rsidR="0003236C" w:rsidRDefault="0003236C">
        <w:pPr>
          <w:pStyle w:val="Stopka"/>
          <w:jc w:val="right"/>
        </w:pPr>
        <w:r>
          <w:fldChar w:fldCharType="begin"/>
        </w:r>
        <w:r>
          <w:instrText xml:space="preserve"> PAGE   \* MERGEFORMAT </w:instrText>
        </w:r>
        <w:r>
          <w:fldChar w:fldCharType="separate"/>
        </w:r>
        <w:r w:rsidR="00A443FB">
          <w:rPr>
            <w:noProof/>
          </w:rPr>
          <w:t>15</w:t>
        </w:r>
        <w:r>
          <w:rPr>
            <w:noProof/>
          </w:rPr>
          <w:fldChar w:fldCharType="end"/>
        </w:r>
      </w:p>
    </w:sdtContent>
  </w:sdt>
  <w:p w14:paraId="5C7E1778" w14:textId="77777777" w:rsidR="0003236C" w:rsidRPr="006C55F1" w:rsidRDefault="0003236C" w:rsidP="006C55F1">
    <w:pPr>
      <w:pStyle w:val="Stopka"/>
    </w:pPr>
  </w:p>
  <w:p w14:paraId="6C5734ED" w14:textId="77777777" w:rsidR="0003236C" w:rsidRDefault="0003236C"/>
  <w:p w14:paraId="68965C3C" w14:textId="77777777" w:rsidR="0003236C" w:rsidRDefault="0003236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414344"/>
      <w:docPartObj>
        <w:docPartGallery w:val="Page Numbers (Bottom of Page)"/>
        <w:docPartUnique/>
      </w:docPartObj>
    </w:sdtPr>
    <w:sdtEndPr/>
    <w:sdtContent>
      <w:p w14:paraId="08CD1D03" w14:textId="7FDF9C75" w:rsidR="00A443FB" w:rsidRPr="00134D3D" w:rsidRDefault="00A443FB" w:rsidP="00A443FB">
        <w:pPr>
          <w:pStyle w:val="Stopka"/>
          <w:tabs>
            <w:tab w:val="clear" w:pos="4536"/>
            <w:tab w:val="clear" w:pos="9072"/>
          </w:tabs>
          <w:ind w:left="-142" w:right="-483"/>
          <w:jc w:val="center"/>
        </w:pPr>
        <w:r>
          <w:rPr>
            <w:noProof/>
            <w:lang w:eastAsia="pl-PL"/>
          </w:rPr>
          <w:drawing>
            <wp:inline distT="0" distB="0" distL="0" distR="0" wp14:anchorId="448DA3AE" wp14:editId="184A926A">
              <wp:extent cx="5852160" cy="731520"/>
              <wp:effectExtent l="0" t="0" r="0" b="0"/>
              <wp:docPr id="19" name="Obraz 19"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731520"/>
                      </a:xfrm>
                      <a:prstGeom prst="rect">
                        <a:avLst/>
                      </a:prstGeom>
                      <a:noFill/>
                      <a:ln>
                        <a:noFill/>
                      </a:ln>
                    </pic:spPr>
                  </pic:pic>
                </a:graphicData>
              </a:graphic>
            </wp:inline>
          </w:drawing>
        </w:r>
      </w:p>
      <w:p w14:paraId="570986C6" w14:textId="31FB4451" w:rsidR="0003236C" w:rsidRDefault="0003236C">
        <w:pPr>
          <w:pStyle w:val="Stopka"/>
          <w:jc w:val="right"/>
        </w:pPr>
        <w:r>
          <w:fldChar w:fldCharType="begin"/>
        </w:r>
        <w:r>
          <w:instrText xml:space="preserve"> PAGE   \* MERGEFORMAT </w:instrText>
        </w:r>
        <w:r>
          <w:fldChar w:fldCharType="separate"/>
        </w:r>
        <w:r w:rsidR="00A443FB">
          <w:rPr>
            <w:noProof/>
          </w:rPr>
          <w:t>16</w:t>
        </w:r>
        <w:r>
          <w:rPr>
            <w:noProof/>
          </w:rPr>
          <w:fldChar w:fldCharType="end"/>
        </w:r>
      </w:p>
    </w:sdtContent>
  </w:sdt>
  <w:p w14:paraId="23844EE5" w14:textId="77777777" w:rsidR="0003236C" w:rsidRPr="006C55F1" w:rsidRDefault="0003236C" w:rsidP="006C55F1">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5239528"/>
      <w:docPartObj>
        <w:docPartGallery w:val="Page Numbers (Bottom of Page)"/>
        <w:docPartUnique/>
      </w:docPartObj>
    </w:sdtPr>
    <w:sdtEndPr/>
    <w:sdtContent>
      <w:p w14:paraId="6ECF0764" w14:textId="72FDD05C" w:rsidR="00A443FB" w:rsidRPr="00134D3D" w:rsidRDefault="00A443FB" w:rsidP="00A443FB">
        <w:pPr>
          <w:pStyle w:val="Stopka"/>
          <w:tabs>
            <w:tab w:val="clear" w:pos="4536"/>
            <w:tab w:val="clear" w:pos="9072"/>
          </w:tabs>
          <w:ind w:left="-142" w:right="-483"/>
          <w:jc w:val="center"/>
        </w:pPr>
        <w:r>
          <w:rPr>
            <w:noProof/>
            <w:lang w:eastAsia="pl-PL"/>
          </w:rPr>
          <w:drawing>
            <wp:inline distT="0" distB="0" distL="0" distR="0" wp14:anchorId="0E2F4E9D" wp14:editId="47E793CF">
              <wp:extent cx="7800975" cy="904875"/>
              <wp:effectExtent l="0" t="0" r="9525" b="9525"/>
              <wp:docPr id="29" name="Obraz 29" descr="ciag-feprreg-rrp-lodz-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ag-feprreg-rrp-lodz-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904875"/>
                      </a:xfrm>
                      <a:prstGeom prst="rect">
                        <a:avLst/>
                      </a:prstGeom>
                      <a:noFill/>
                      <a:ln>
                        <a:noFill/>
                      </a:ln>
                    </pic:spPr>
                  </pic:pic>
                </a:graphicData>
              </a:graphic>
            </wp:inline>
          </w:drawing>
        </w:r>
      </w:p>
      <w:p w14:paraId="0842B057" w14:textId="32C09221" w:rsidR="0003236C" w:rsidRDefault="0003236C">
        <w:pPr>
          <w:pStyle w:val="Stopka"/>
          <w:jc w:val="right"/>
        </w:pPr>
        <w:r>
          <w:fldChar w:fldCharType="begin"/>
        </w:r>
        <w:r>
          <w:instrText xml:space="preserve"> PAGE   \* MERGEFORMAT </w:instrText>
        </w:r>
        <w:r>
          <w:fldChar w:fldCharType="separate"/>
        </w:r>
        <w:r w:rsidR="00A443FB">
          <w:rPr>
            <w:noProof/>
          </w:rPr>
          <w:t>18</w:t>
        </w:r>
        <w:r>
          <w:rPr>
            <w:noProof/>
          </w:rPr>
          <w:fldChar w:fldCharType="end"/>
        </w:r>
      </w:p>
    </w:sdtContent>
  </w:sdt>
  <w:p w14:paraId="0173A033" w14:textId="77777777" w:rsidR="0003236C" w:rsidRPr="006C55F1" w:rsidRDefault="0003236C" w:rsidP="006C55F1">
    <w:pPr>
      <w:pStyle w:val="Stopka"/>
    </w:pPr>
  </w:p>
  <w:p w14:paraId="4BD5668B" w14:textId="77777777" w:rsidR="0003236C" w:rsidRDefault="0003236C"/>
  <w:p w14:paraId="54CBCE2B" w14:textId="77777777" w:rsidR="0003236C" w:rsidRDefault="000323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909AB" w14:textId="77777777" w:rsidR="00234198" w:rsidRDefault="00234198" w:rsidP="00E551D9">
      <w:r>
        <w:separator/>
      </w:r>
    </w:p>
  </w:footnote>
  <w:footnote w:type="continuationSeparator" w:id="0">
    <w:p w14:paraId="1703BE3E" w14:textId="77777777" w:rsidR="00234198" w:rsidRDefault="00234198" w:rsidP="00E551D9">
      <w:r>
        <w:continuationSeparator/>
      </w:r>
    </w:p>
  </w:footnote>
  <w:footnote w:id="1">
    <w:p w14:paraId="5537BC3F" w14:textId="6D7C70F1" w:rsidR="0003236C" w:rsidRPr="00CD6997" w:rsidRDefault="0003236C">
      <w:pPr>
        <w:pStyle w:val="Tekstprzypisudolnego"/>
        <w:rPr>
          <w:rFonts w:ascii="Arial Narrow" w:hAnsi="Arial Narrow" w:cs="Calibri"/>
          <w:bCs/>
          <w:i/>
          <w:u w:val="single"/>
        </w:rPr>
      </w:pPr>
      <w:r w:rsidRPr="00CD6997">
        <w:rPr>
          <w:rStyle w:val="Odwoanieprzypisudolnego"/>
          <w:rFonts w:ascii="Arial Narrow" w:hAnsi="Arial Narrow"/>
        </w:rPr>
        <w:sym w:font="Symbol" w:char="F02A"/>
      </w:r>
      <w:r w:rsidRPr="00CD6997">
        <w:rPr>
          <w:rFonts w:ascii="Arial Narrow" w:hAnsi="Arial Narrow"/>
        </w:rPr>
        <w:t xml:space="preserve"> </w:t>
      </w:r>
      <w:r w:rsidRPr="00CD6997">
        <w:rPr>
          <w:rFonts w:ascii="Arial Narrow" w:hAnsi="Arial Narrow"/>
          <w:i/>
        </w:rPr>
        <w:t xml:space="preserve">Załącznik 4A wypełniają wszyscy wspólnicy/ udziałowcy/ akcjonariusze Wnioskodawcy z badanego okresu tj. z trzech </w:t>
      </w:r>
      <w:r w:rsidRPr="00CD6997">
        <w:rPr>
          <w:rFonts w:ascii="Arial Narrow" w:hAnsi="Arial Narrow" w:cs="Calibri"/>
          <w:bCs/>
          <w:i/>
        </w:rPr>
        <w:t xml:space="preserve">ostatnich okresów sprawozdawczych, </w:t>
      </w:r>
      <w:r w:rsidRPr="00CD6997">
        <w:rPr>
          <w:rFonts w:ascii="Arial Narrow" w:hAnsi="Arial Narrow" w:cstheme="minorHAnsi"/>
          <w:i/>
        </w:rPr>
        <w:t xml:space="preserve">z których każdy posiadał w tym okresie co najmniej 25 % kapitału lub praw głosu </w:t>
      </w:r>
      <w:r w:rsidRPr="00CD6997">
        <w:rPr>
          <w:rFonts w:ascii="Arial Narrow" w:hAnsi="Arial Narrow" w:cstheme="minorHAnsi"/>
          <w:i/>
        </w:rPr>
        <w:br/>
        <w:t>w przedsiębiorstwie Wnioskodawcy.</w:t>
      </w:r>
      <w:r w:rsidRPr="00CD6997">
        <w:rPr>
          <w:rFonts w:ascii="Arial Narrow" w:hAnsi="Arial Narrow" w:cs="Calibri"/>
          <w:bCs/>
          <w:i/>
        </w:rPr>
        <w:t xml:space="preserve"> </w:t>
      </w:r>
      <w:r w:rsidRPr="00CD6997">
        <w:rPr>
          <w:rFonts w:ascii="Arial Narrow" w:hAnsi="Arial Narrow" w:cs="Calibri"/>
          <w:bCs/>
          <w:i/>
          <w:u w:val="single"/>
        </w:rPr>
        <w:t>Każdy wspólnik/ udziałowiec/ akcjonariusz oddzielnie wypełnia i podpisuje Załącznik 4A (w przypadku większej liczby wspólników/ udziałowców / akcjonariuszy Załącznik 4A należy powielić).</w:t>
      </w:r>
    </w:p>
    <w:p w14:paraId="7646E2E1" w14:textId="77777777" w:rsidR="0003236C" w:rsidRPr="00CD6997" w:rsidRDefault="0003236C" w:rsidP="005C4E26">
      <w:pPr>
        <w:pStyle w:val="Tekstprzypisudolnego"/>
        <w:rPr>
          <w:rFonts w:ascii="Arial Narrow" w:hAnsi="Arial Narrow" w:cs="Calibri"/>
          <w:bCs/>
          <w:i/>
          <w:sz w:val="16"/>
          <w:szCs w:val="16"/>
          <w:u w:val="single"/>
        </w:rPr>
      </w:pPr>
    </w:p>
    <w:p w14:paraId="78F1FB69" w14:textId="77777777" w:rsidR="0003236C" w:rsidRPr="00CD6997" w:rsidRDefault="0003236C" w:rsidP="005C4E26">
      <w:pPr>
        <w:pStyle w:val="Tekstprzypisudolnego"/>
        <w:rPr>
          <w:rFonts w:ascii="Arial Narrow" w:hAnsi="Arial Narrow" w:cs="Calibri"/>
          <w:b/>
          <w:bCs/>
        </w:rPr>
      </w:pPr>
      <w:r w:rsidRPr="00CD6997">
        <w:rPr>
          <w:rFonts w:ascii="Arial Narrow" w:hAnsi="Arial Narrow" w:cs="Calibri"/>
          <w:b/>
          <w:bCs/>
        </w:rPr>
        <w:t xml:space="preserve">Uwaga: </w:t>
      </w:r>
    </w:p>
    <w:p w14:paraId="1BA8A915" w14:textId="5A05AD88" w:rsidR="0003236C" w:rsidRPr="00CD6997" w:rsidRDefault="0003236C" w:rsidP="00AC27B7">
      <w:pPr>
        <w:ind w:firstLine="284"/>
        <w:rPr>
          <w:rFonts w:ascii="Arial Narrow" w:hAnsi="Arial Narrow" w:cstheme="minorHAnsi"/>
          <w:sz w:val="6"/>
          <w:szCs w:val="6"/>
        </w:rPr>
      </w:pPr>
      <w:r w:rsidRPr="00CD6997">
        <w:rPr>
          <w:rFonts w:ascii="Arial Narrow" w:hAnsi="Arial Narrow" w:cstheme="minorHAnsi"/>
          <w:sz w:val="20"/>
          <w:szCs w:val="20"/>
        </w:rPr>
        <w:t xml:space="preserve">Jeżeli w załączonych przez Wnioskodawcę załącznikach 4A lub 4B, % kapitału lub praw głosu wspólników/ udziałowców/ akcjonariuszy nie sumuje się do 100%, Wnioskodawca dodatkowo przedkłada oświadczenie, w którym wskazuje wszystkich wspólników/ udziałowców/ akcjonariuszy, którzy posiadali w badanym okresie co najmniej 25 % kapitału lub praw głosu </w:t>
      </w:r>
      <w:r w:rsidRPr="00CD6997">
        <w:rPr>
          <w:rFonts w:ascii="Arial Narrow" w:hAnsi="Arial Narrow" w:cstheme="minorHAnsi"/>
          <w:sz w:val="20"/>
          <w:szCs w:val="20"/>
        </w:rPr>
        <w:br/>
        <w:t xml:space="preserve">w przedsiębiorstwie Wnioskodawcy. Jeśli jednak suma % kapitału lub praw głosu wynosi powyżej 75%, przedłożenie </w:t>
      </w:r>
      <w:r w:rsidRPr="00CD6997">
        <w:rPr>
          <w:rFonts w:ascii="Arial Narrow" w:hAnsi="Arial Narrow" w:cstheme="minorHAnsi"/>
          <w:sz w:val="20"/>
          <w:szCs w:val="20"/>
        </w:rPr>
        <w:br/>
        <w:t>ww. oświadczenia nie jest wymagane.</w:t>
      </w:r>
    </w:p>
    <w:p w14:paraId="1CC1A8EA" w14:textId="77777777" w:rsidR="0003236C" w:rsidRPr="00CD6997" w:rsidRDefault="0003236C" w:rsidP="00AC27B7">
      <w:pPr>
        <w:rPr>
          <w:rFonts w:ascii="Arial Narrow" w:hAnsi="Arial Narrow" w:cstheme="minorHAnsi"/>
          <w:sz w:val="6"/>
          <w:szCs w:val="6"/>
        </w:rPr>
      </w:pPr>
    </w:p>
    <w:p w14:paraId="1A981419" w14:textId="6A617095" w:rsidR="0003236C" w:rsidRPr="00CD6997" w:rsidRDefault="0003236C" w:rsidP="00AC27B7">
      <w:pPr>
        <w:ind w:firstLine="284"/>
        <w:rPr>
          <w:rFonts w:ascii="Arial Narrow" w:hAnsi="Arial Narrow" w:cstheme="minorHAnsi"/>
          <w:sz w:val="20"/>
          <w:szCs w:val="20"/>
        </w:rPr>
      </w:pPr>
      <w:r w:rsidRPr="00CD6997">
        <w:rPr>
          <w:rFonts w:ascii="Arial Narrow" w:hAnsi="Arial Narrow" w:cstheme="minorHAnsi"/>
          <w:sz w:val="20"/>
          <w:szCs w:val="20"/>
        </w:rPr>
        <w:t>Jeżeli natomiast każdy ze wspólników/ udziałowców/ akcjonariuszy posiadał w badanym okresie poniżej 25 % kapitału lub praw głosu w przedsiębiorstwie Wnioskodawcy, to należy załączyć:</w:t>
      </w:r>
    </w:p>
    <w:p w14:paraId="5747CA90" w14:textId="3728E875" w:rsidR="0003236C" w:rsidRPr="00CD6997" w:rsidRDefault="0003236C" w:rsidP="00AC27B7">
      <w:pPr>
        <w:pStyle w:val="Akapitzlist"/>
        <w:numPr>
          <w:ilvl w:val="0"/>
          <w:numId w:val="18"/>
        </w:numPr>
        <w:rPr>
          <w:rFonts w:ascii="Arial Narrow" w:hAnsi="Arial Narrow" w:cstheme="minorHAnsi"/>
          <w:sz w:val="20"/>
          <w:szCs w:val="20"/>
        </w:rPr>
      </w:pPr>
      <w:r w:rsidRPr="00CD6997">
        <w:rPr>
          <w:rFonts w:ascii="Arial Narrow" w:hAnsi="Arial Narrow"/>
          <w:bCs/>
          <w:sz w:val="20"/>
          <w:szCs w:val="20"/>
        </w:rPr>
        <w:t>Oświadczenie o spełnianiu kryteriów MŚP</w:t>
      </w:r>
      <w:r w:rsidRPr="00CD6997">
        <w:rPr>
          <w:rFonts w:ascii="Arial Narrow" w:hAnsi="Arial Narrow" w:cstheme="minorHAnsi"/>
          <w:sz w:val="20"/>
          <w:szCs w:val="20"/>
        </w:rPr>
        <w:t>,</w:t>
      </w:r>
    </w:p>
    <w:p w14:paraId="7832DB17" w14:textId="77777777" w:rsidR="0003236C" w:rsidRPr="00CD6997" w:rsidRDefault="0003236C" w:rsidP="00AC27B7">
      <w:pPr>
        <w:pStyle w:val="Akapitzlist"/>
        <w:numPr>
          <w:ilvl w:val="0"/>
          <w:numId w:val="18"/>
        </w:numPr>
        <w:rPr>
          <w:rFonts w:ascii="Arial Narrow" w:hAnsi="Arial Narrow" w:cstheme="minorHAnsi"/>
          <w:sz w:val="20"/>
          <w:szCs w:val="20"/>
        </w:rPr>
      </w:pPr>
      <w:r w:rsidRPr="00CD6997">
        <w:rPr>
          <w:rFonts w:ascii="Arial Narrow" w:hAnsi="Arial Narrow" w:cstheme="minorHAnsi"/>
          <w:bCs/>
          <w:sz w:val="20"/>
          <w:szCs w:val="20"/>
        </w:rPr>
        <w:t>Załącznik 1 albo 2 albo 3 do Oświadczenia (w zależności od tego czy przedsiębiorstwo jest samodzielne, partnerskie czy powiązane),</w:t>
      </w:r>
    </w:p>
    <w:p w14:paraId="38DDBA60" w14:textId="045B4B18" w:rsidR="0003236C" w:rsidRPr="00CD6997" w:rsidRDefault="0003236C" w:rsidP="008508D3">
      <w:pPr>
        <w:rPr>
          <w:rFonts w:ascii="Arial Narrow" w:hAnsi="Arial Narrow" w:cstheme="minorHAnsi"/>
          <w:sz w:val="20"/>
          <w:szCs w:val="20"/>
        </w:rPr>
      </w:pPr>
      <w:r w:rsidRPr="00CD6997">
        <w:rPr>
          <w:rFonts w:ascii="Arial Narrow" w:hAnsi="Arial Narrow" w:cstheme="minorHAnsi"/>
          <w:bCs/>
          <w:sz w:val="20"/>
          <w:szCs w:val="20"/>
        </w:rPr>
        <w:t xml:space="preserve">oraz dodatkowe </w:t>
      </w:r>
      <w:r w:rsidRPr="00CD6997">
        <w:rPr>
          <w:rFonts w:ascii="Arial Narrow" w:hAnsi="Arial Narrow" w:cstheme="minorHAnsi"/>
          <w:sz w:val="20"/>
          <w:szCs w:val="20"/>
        </w:rPr>
        <w:t xml:space="preserve">oświadczenie Wnioskodawcy wskazujące, iż każdy ze wspólników/ udziałowców/ akcjonariuszy posiadał </w:t>
      </w:r>
      <w:r w:rsidRPr="00CD6997">
        <w:rPr>
          <w:rFonts w:ascii="Arial Narrow" w:hAnsi="Arial Narrow" w:cstheme="minorHAnsi"/>
          <w:sz w:val="20"/>
          <w:szCs w:val="20"/>
        </w:rPr>
        <w:br/>
        <w:t>w przedsiębiorstwie Wnioskodawcy w badanym okresie poniżej 25 % kapitału lub praw głosu.</w:t>
      </w:r>
    </w:p>
  </w:footnote>
  <w:footnote w:id="2">
    <w:p w14:paraId="78E4E593" w14:textId="4A6D6A6A" w:rsidR="0003236C" w:rsidRPr="00600BAA" w:rsidRDefault="0003236C">
      <w:pPr>
        <w:pStyle w:val="Tekstprzypisudolnego"/>
        <w:rPr>
          <w:rFonts w:ascii="Arial Narrow" w:hAnsi="Arial Narrow" w:cs="Calibri"/>
          <w:bCs/>
          <w:i/>
        </w:rPr>
      </w:pPr>
      <w:r w:rsidRPr="00600BAA">
        <w:rPr>
          <w:rStyle w:val="Odwoanieprzypisudolnego"/>
          <w:rFonts w:ascii="Arial Narrow" w:hAnsi="Arial Narrow"/>
        </w:rPr>
        <w:sym w:font="Symbol" w:char="F02A"/>
      </w:r>
      <w:r w:rsidRPr="00600BAA">
        <w:rPr>
          <w:rStyle w:val="Odwoanieprzypisudolnego"/>
          <w:rFonts w:ascii="Arial Narrow" w:hAnsi="Arial Narrow"/>
        </w:rPr>
        <w:sym w:font="Symbol" w:char="F02A"/>
      </w:r>
      <w:r w:rsidRPr="00600BAA">
        <w:rPr>
          <w:rFonts w:ascii="Arial Narrow" w:hAnsi="Arial Narrow"/>
        </w:rPr>
        <w:t xml:space="preserve"> </w:t>
      </w:r>
      <w:r w:rsidRPr="00600BAA">
        <w:rPr>
          <w:rFonts w:ascii="Arial Narrow" w:hAnsi="Arial Narrow"/>
          <w:i/>
        </w:rPr>
        <w:t xml:space="preserve">Załącznik 4B wypełniają wszystkie podmioty będące wspólnikami/ udziałowcami/ akcjonariuszami Wnioskodawcy </w:t>
      </w:r>
      <w:r w:rsidRPr="00600BAA">
        <w:rPr>
          <w:rFonts w:ascii="Arial Narrow" w:hAnsi="Arial Narrow"/>
          <w:i/>
        </w:rPr>
        <w:br/>
        <w:t xml:space="preserve">w badanym okresie tj. w okresie trzech </w:t>
      </w:r>
      <w:r w:rsidRPr="00600BAA">
        <w:rPr>
          <w:rFonts w:ascii="Arial Narrow" w:hAnsi="Arial Narrow" w:cs="Calibri"/>
          <w:bCs/>
          <w:i/>
        </w:rPr>
        <w:t xml:space="preserve">ostatnich okresów sprawozdawczych, z których każdy </w:t>
      </w:r>
      <w:r w:rsidRPr="00600BAA">
        <w:rPr>
          <w:rFonts w:ascii="Arial Narrow" w:hAnsi="Arial Narrow" w:cstheme="minorHAnsi"/>
          <w:i/>
        </w:rPr>
        <w:t xml:space="preserve">posiadał w tym okresie </w:t>
      </w:r>
      <w:r w:rsidRPr="00600BAA">
        <w:rPr>
          <w:rFonts w:ascii="Arial Narrow" w:hAnsi="Arial Narrow" w:cstheme="minorHAnsi"/>
          <w:i/>
        </w:rPr>
        <w:br/>
        <w:t>co najmniej 25 % kapitału lub praw głosu w przedsiębiorstwie Wnioskodawcy.</w:t>
      </w:r>
      <w:r w:rsidRPr="00600BAA">
        <w:rPr>
          <w:rFonts w:ascii="Arial Narrow" w:hAnsi="Arial Narrow" w:cs="Calibri"/>
          <w:bCs/>
          <w:i/>
        </w:rPr>
        <w:t xml:space="preserve"> </w:t>
      </w:r>
      <w:r w:rsidRPr="00600BAA">
        <w:rPr>
          <w:rFonts w:ascii="Arial Narrow" w:hAnsi="Arial Narrow" w:cs="Calibri"/>
          <w:bCs/>
          <w:i/>
          <w:u w:val="single"/>
        </w:rPr>
        <w:t>Każdy wspólnik/ udziałowiec/ akcjonariusz oddzielnie wypełnia i podpisuje Załącznik 4B (w przypadku większej liczby wspólników/ udziałowców / akcjonariuszy Załącznik 4B należy powielić).</w:t>
      </w:r>
    </w:p>
    <w:p w14:paraId="00483743" w14:textId="77777777" w:rsidR="0003236C" w:rsidRPr="00600BAA" w:rsidRDefault="0003236C">
      <w:pPr>
        <w:pStyle w:val="Tekstprzypisudolnego"/>
        <w:rPr>
          <w:rFonts w:ascii="Arial Narrow" w:hAnsi="Arial Narrow" w:cs="Calibri"/>
          <w:bCs/>
          <w:i/>
          <w:sz w:val="16"/>
          <w:szCs w:val="16"/>
          <w:u w:val="single"/>
        </w:rPr>
      </w:pPr>
    </w:p>
    <w:p w14:paraId="5CC5808B" w14:textId="77777777" w:rsidR="0003236C" w:rsidRPr="00600BAA" w:rsidRDefault="0003236C" w:rsidP="004A203F">
      <w:pPr>
        <w:pStyle w:val="Tekstprzypisudolnego"/>
        <w:rPr>
          <w:rFonts w:ascii="Arial Narrow" w:hAnsi="Arial Narrow" w:cs="Calibri"/>
          <w:b/>
          <w:bCs/>
        </w:rPr>
      </w:pPr>
      <w:r w:rsidRPr="00600BAA">
        <w:rPr>
          <w:rFonts w:ascii="Arial Narrow" w:hAnsi="Arial Narrow" w:cs="Calibri"/>
          <w:b/>
          <w:bCs/>
        </w:rPr>
        <w:t xml:space="preserve">Uwaga: </w:t>
      </w:r>
    </w:p>
    <w:p w14:paraId="1FE12CC4" w14:textId="290F8537" w:rsidR="0003236C" w:rsidRPr="00600BAA" w:rsidRDefault="0003236C" w:rsidP="00485A47">
      <w:pPr>
        <w:ind w:firstLine="284"/>
        <w:rPr>
          <w:rFonts w:ascii="Arial Narrow" w:hAnsi="Arial Narrow" w:cstheme="minorHAnsi"/>
          <w:sz w:val="6"/>
          <w:szCs w:val="6"/>
        </w:rPr>
      </w:pPr>
      <w:r w:rsidRPr="00600BAA">
        <w:rPr>
          <w:rFonts w:ascii="Arial Narrow" w:hAnsi="Arial Narrow" w:cstheme="minorHAnsi"/>
          <w:sz w:val="20"/>
          <w:szCs w:val="20"/>
        </w:rPr>
        <w:t xml:space="preserve">Jeżeli w załączonych przez Wnioskodawcę załącznikach 4A lub 4B, % kapitału lub praw głosu wspólników/ udziałowców/ akcjonariuszy nie sumuje się do 100%, Wnioskodawca dodatkowo przedkłada oświadczenie, w którym wskazuje wszystkich wspólników/ udziałowców/ akcjonariuszy, którzy posiadali w badanym okresie co najmniej 25 % kapitału lub praw głosu </w:t>
      </w:r>
      <w:r w:rsidRPr="00600BAA">
        <w:rPr>
          <w:rFonts w:ascii="Arial Narrow" w:hAnsi="Arial Narrow" w:cstheme="minorHAnsi"/>
          <w:sz w:val="20"/>
          <w:szCs w:val="20"/>
        </w:rPr>
        <w:br/>
        <w:t xml:space="preserve">w przedsiębiorstwie Wnioskodawcy. Jeśli jednak suma % kapitału lub praw głosu wynosi powyżej 75%, przedłożenie </w:t>
      </w:r>
      <w:r w:rsidRPr="00600BAA">
        <w:rPr>
          <w:rFonts w:ascii="Arial Narrow" w:hAnsi="Arial Narrow" w:cstheme="minorHAnsi"/>
          <w:sz w:val="20"/>
          <w:szCs w:val="20"/>
        </w:rPr>
        <w:br/>
        <w:t>ww. oświadczenia nie jest wymagane.</w:t>
      </w:r>
    </w:p>
    <w:p w14:paraId="1C7F0DA2" w14:textId="77777777" w:rsidR="0003236C" w:rsidRPr="00600BAA" w:rsidRDefault="0003236C" w:rsidP="004A203F">
      <w:pPr>
        <w:rPr>
          <w:rFonts w:ascii="Arial Narrow" w:hAnsi="Arial Narrow" w:cstheme="minorHAnsi"/>
          <w:sz w:val="6"/>
          <w:szCs w:val="6"/>
        </w:rPr>
      </w:pPr>
    </w:p>
    <w:p w14:paraId="513ABCB1" w14:textId="2A4ED795" w:rsidR="0003236C" w:rsidRPr="00600BAA" w:rsidRDefault="0003236C" w:rsidP="004A203F">
      <w:pPr>
        <w:ind w:firstLine="284"/>
        <w:rPr>
          <w:rFonts w:ascii="Arial Narrow" w:hAnsi="Arial Narrow" w:cstheme="minorHAnsi"/>
          <w:sz w:val="20"/>
          <w:szCs w:val="20"/>
        </w:rPr>
      </w:pPr>
      <w:r w:rsidRPr="00600BAA">
        <w:rPr>
          <w:rFonts w:ascii="Arial Narrow" w:hAnsi="Arial Narrow" w:cstheme="minorHAnsi"/>
          <w:sz w:val="20"/>
          <w:szCs w:val="20"/>
        </w:rPr>
        <w:t>Jeżeli natomiast każdy ze wspólników/ udziałowców/ akcjonariuszy posiadał w badanym okresie poniżej 25 % kapitału lub praw głosu w przedsiębiorstwie Wnioskodawcy, to należy załączyć:</w:t>
      </w:r>
    </w:p>
    <w:p w14:paraId="5565BF05" w14:textId="2DB14419" w:rsidR="0003236C" w:rsidRPr="00600BAA" w:rsidRDefault="0003236C" w:rsidP="004A203F">
      <w:pPr>
        <w:pStyle w:val="Akapitzlist"/>
        <w:numPr>
          <w:ilvl w:val="0"/>
          <w:numId w:val="18"/>
        </w:numPr>
        <w:rPr>
          <w:rFonts w:ascii="Arial Narrow" w:hAnsi="Arial Narrow" w:cstheme="minorHAnsi"/>
          <w:sz w:val="20"/>
          <w:szCs w:val="20"/>
        </w:rPr>
      </w:pPr>
      <w:r w:rsidRPr="00600BAA">
        <w:rPr>
          <w:rFonts w:ascii="Arial Narrow" w:hAnsi="Arial Narrow"/>
          <w:bCs/>
          <w:sz w:val="20"/>
          <w:szCs w:val="20"/>
        </w:rPr>
        <w:t>Oświadczenie o spełnianiu kryteriów MŚP</w:t>
      </w:r>
      <w:r w:rsidRPr="00600BAA">
        <w:rPr>
          <w:rFonts w:ascii="Arial Narrow" w:hAnsi="Arial Narrow" w:cstheme="minorHAnsi"/>
          <w:sz w:val="20"/>
          <w:szCs w:val="20"/>
        </w:rPr>
        <w:t>,</w:t>
      </w:r>
    </w:p>
    <w:p w14:paraId="3B5E1229" w14:textId="77777777" w:rsidR="0003236C" w:rsidRPr="00600BAA" w:rsidRDefault="0003236C" w:rsidP="004A203F">
      <w:pPr>
        <w:pStyle w:val="Akapitzlist"/>
        <w:numPr>
          <w:ilvl w:val="0"/>
          <w:numId w:val="18"/>
        </w:numPr>
        <w:rPr>
          <w:rFonts w:ascii="Arial Narrow" w:hAnsi="Arial Narrow" w:cstheme="minorHAnsi"/>
          <w:sz w:val="20"/>
          <w:szCs w:val="20"/>
        </w:rPr>
      </w:pPr>
      <w:r w:rsidRPr="00600BAA">
        <w:rPr>
          <w:rFonts w:ascii="Arial Narrow" w:hAnsi="Arial Narrow" w:cstheme="minorHAnsi"/>
          <w:bCs/>
          <w:sz w:val="20"/>
          <w:szCs w:val="20"/>
        </w:rPr>
        <w:t>Załącznik 1 albo 2 albo 3 do Oświadczenia (w zależności od tego czy przedsiębiorstwo jest samodzielne, partnerskie czy powiązane),</w:t>
      </w:r>
    </w:p>
    <w:p w14:paraId="443FC06A" w14:textId="0AABA5AF" w:rsidR="0003236C" w:rsidRPr="00600BAA" w:rsidRDefault="0003236C" w:rsidP="00AC27B7">
      <w:pPr>
        <w:rPr>
          <w:rFonts w:ascii="Arial Narrow" w:hAnsi="Arial Narrow" w:cstheme="minorHAnsi"/>
        </w:rPr>
      </w:pPr>
      <w:r w:rsidRPr="00600BAA">
        <w:rPr>
          <w:rFonts w:ascii="Arial Narrow" w:hAnsi="Arial Narrow" w:cstheme="minorHAnsi"/>
          <w:bCs/>
          <w:sz w:val="20"/>
          <w:szCs w:val="20"/>
        </w:rPr>
        <w:t xml:space="preserve">oraz dodatkowe </w:t>
      </w:r>
      <w:r w:rsidRPr="00600BAA">
        <w:rPr>
          <w:rFonts w:ascii="Arial Narrow" w:hAnsi="Arial Narrow" w:cstheme="minorHAnsi"/>
          <w:sz w:val="20"/>
          <w:szCs w:val="20"/>
        </w:rPr>
        <w:t xml:space="preserve">oświadczenie Wnioskodawcy wskazujące, iż każdy ze wspólników/ udziałowców/ akcjonariuszy posiadał </w:t>
      </w:r>
      <w:r w:rsidRPr="00600BAA">
        <w:rPr>
          <w:rFonts w:ascii="Arial Narrow" w:hAnsi="Arial Narrow" w:cstheme="minorHAnsi"/>
          <w:sz w:val="20"/>
          <w:szCs w:val="20"/>
        </w:rPr>
        <w:br/>
        <w:t>w przedsiębiorstwie Wnioskodawcy w badanym okresie poniżej 25 % kapitału lub praw głosu.</w:t>
      </w:r>
    </w:p>
  </w:footnote>
  <w:footnote w:id="3">
    <w:p w14:paraId="75A981FB" w14:textId="5C744596" w:rsidR="0003236C" w:rsidRPr="00600BAA" w:rsidRDefault="0003236C" w:rsidP="00B96DAD">
      <w:pPr>
        <w:rPr>
          <w:rFonts w:ascii="Arial Narrow" w:hAnsi="Arial Narrow" w:cs="Calibri"/>
          <w:bCs/>
          <w:i/>
        </w:rPr>
      </w:pPr>
      <w:r w:rsidRPr="00600BAA">
        <w:rPr>
          <w:rStyle w:val="Odwoanieprzypisudolnego"/>
          <w:sz w:val="20"/>
          <w:szCs w:val="20"/>
        </w:rPr>
        <w:t>***</w:t>
      </w:r>
      <w:r w:rsidRPr="00600BAA">
        <w:rPr>
          <w:rFonts w:ascii="Arial Narrow" w:hAnsi="Arial Narrow"/>
          <w:sz w:val="20"/>
          <w:szCs w:val="20"/>
        </w:rPr>
        <w:t xml:space="preserve"> Dotyczy współmałżonków w badanym okresie tj. z trzech </w:t>
      </w:r>
      <w:r w:rsidRPr="00600BAA">
        <w:rPr>
          <w:rFonts w:ascii="Arial Narrow" w:hAnsi="Arial Narrow" w:cs="Calibri"/>
          <w:bCs/>
          <w:sz w:val="20"/>
          <w:szCs w:val="20"/>
        </w:rPr>
        <w:t>ostatnich okresów sprawozdawczych</w:t>
      </w:r>
      <w:r w:rsidRPr="00600BAA">
        <w:rPr>
          <w:rFonts w:ascii="Arial Narrow" w:hAnsi="Arial Narrow" w:cs="Calibri"/>
          <w:bCs/>
          <w:i/>
        </w:rPr>
        <w:t xml:space="preserve">. </w:t>
      </w:r>
    </w:p>
    <w:p w14:paraId="02EC6AA8" w14:textId="77777777" w:rsidR="0003236C" w:rsidRPr="00600BAA" w:rsidRDefault="0003236C" w:rsidP="00B96DAD">
      <w:pPr>
        <w:rPr>
          <w:rFonts w:ascii="Arial Narrow" w:hAnsi="Arial Narrow"/>
          <w:sz w:val="20"/>
          <w:szCs w:val="20"/>
        </w:rPr>
      </w:pPr>
      <w:r w:rsidRPr="00600BAA">
        <w:rPr>
          <w:rFonts w:ascii="Arial Narrow" w:hAnsi="Arial Narrow"/>
          <w:sz w:val="20"/>
          <w:szCs w:val="20"/>
        </w:rPr>
        <w:t>„W przypadku gdy małżonkowie prowadzą odrębne działalności gospodarcze w tych samych sektorach, przy ustalaniu statusu dla każdego z tych przedsiębiorstw należy zsumować liczbę zatrudnionych osób oraz osiągane obroty obydwojga małżonków, niezależnie od tego czy małżonkowie pozostają we wspólności majątkowej czy ustanowiona została rozdzielność majątkowa”.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43F18" w14:textId="77777777" w:rsidR="0003236C" w:rsidRPr="006628FF" w:rsidRDefault="0003236C" w:rsidP="00D87C76">
    <w:pPr>
      <w:pStyle w:val="Nagwek"/>
      <w:tabs>
        <w:tab w:val="left" w:pos="708"/>
      </w:tabs>
      <w:spacing w:after="60"/>
      <w:rPr>
        <w:rFonts w:ascii="Arial" w:hAnsi="Arial" w:cs="Arial"/>
        <w:b/>
      </w:rPr>
    </w:pPr>
    <w:r>
      <w:rPr>
        <w:noProof/>
        <w:lang w:eastAsia="pl-PL"/>
      </w:rPr>
      <w:drawing>
        <wp:anchor distT="0" distB="0" distL="114300" distR="114300" simplePos="0" relativeHeight="251626496" behindDoc="1" locked="0" layoutInCell="1" allowOverlap="1" wp14:anchorId="15BC55D8" wp14:editId="751A715A">
          <wp:simplePos x="0" y="0"/>
          <wp:positionH relativeFrom="page">
            <wp:posOffset>409575</wp:posOffset>
          </wp:positionH>
          <wp:positionV relativeFrom="paragraph">
            <wp:posOffset>-201295</wp:posOffset>
          </wp:positionV>
          <wp:extent cx="6248400" cy="1141730"/>
          <wp:effectExtent l="0" t="0" r="0" b="0"/>
          <wp:wrapNone/>
          <wp:docPr id="11" name="Obraz 11" descr="NAGLOWEK_NOWY_K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LOWEK_NOWY_KOL"/>
                  <pic:cNvPicPr>
                    <a:picLocks noChangeAspect="1" noChangeArrowheads="1"/>
                  </pic:cNvPicPr>
                </pic:nvPicPr>
                <pic:blipFill>
                  <a:blip r:embed="rId1"/>
                  <a:srcRect b="6012"/>
                  <a:stretch>
                    <a:fillRect/>
                  </a:stretch>
                </pic:blipFill>
                <pic:spPr bwMode="auto">
                  <a:xfrm>
                    <a:off x="0" y="0"/>
                    <a:ext cx="6248400" cy="1141730"/>
                  </a:xfrm>
                  <a:prstGeom prst="rect">
                    <a:avLst/>
                  </a:prstGeom>
                  <a:noFill/>
                  <a:ln w="9525">
                    <a:noFill/>
                    <a:miter lim="800000"/>
                    <a:headEnd/>
                    <a:tailEnd/>
                  </a:ln>
                </pic:spPr>
              </pic:pic>
            </a:graphicData>
          </a:graphic>
        </wp:anchor>
      </w:drawing>
    </w:r>
    <w:r>
      <w:rPr>
        <w:rFonts w:ascii="Arial" w:hAnsi="Arial" w:cs="Arial"/>
        <w:b/>
        <w:noProof/>
        <w:lang w:eastAsia="pl-PL"/>
      </w:rPr>
      <w:drawing>
        <wp:inline distT="0" distB="0" distL="0" distR="0" wp14:anchorId="323479E6" wp14:editId="127B8987">
          <wp:extent cx="2295525" cy="390525"/>
          <wp:effectExtent l="19050" t="0" r="9525" b="0"/>
          <wp:docPr id="13" name="Obraz 2" descr="COP_logoty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P_logotyp2"/>
                  <pic:cNvPicPr>
                    <a:picLocks noChangeAspect="1" noChangeArrowheads="1"/>
                  </pic:cNvPicPr>
                </pic:nvPicPr>
                <pic:blipFill>
                  <a:blip r:embed="rId2"/>
                  <a:srcRect/>
                  <a:stretch>
                    <a:fillRect/>
                  </a:stretch>
                </pic:blipFill>
                <pic:spPr bwMode="auto">
                  <a:xfrm>
                    <a:off x="0" y="0"/>
                    <a:ext cx="2295525" cy="390525"/>
                  </a:xfrm>
                  <a:prstGeom prst="rect">
                    <a:avLst/>
                  </a:prstGeom>
                  <a:noFill/>
                  <a:ln w="9525">
                    <a:noFill/>
                    <a:miter lim="800000"/>
                    <a:headEnd/>
                    <a:tailEnd/>
                  </a:ln>
                </pic:spPr>
              </pic:pic>
            </a:graphicData>
          </a:graphic>
        </wp:inline>
      </w:drawing>
    </w:r>
  </w:p>
  <w:p w14:paraId="109544DA" w14:textId="77777777" w:rsidR="0003236C" w:rsidRPr="00FD286D" w:rsidRDefault="0003236C" w:rsidP="00D87C76">
    <w:pPr>
      <w:pStyle w:val="Nagwek"/>
      <w:tabs>
        <w:tab w:val="left" w:pos="1980"/>
      </w:tabs>
      <w:spacing w:after="20"/>
      <w:rPr>
        <w:rFonts w:ascii="Arial" w:hAnsi="Arial" w:cs="Arial"/>
        <w:color w:val="808080"/>
        <w:sz w:val="18"/>
        <w:szCs w:val="18"/>
      </w:rPr>
    </w:pPr>
    <w:r w:rsidRPr="00FD286D">
      <w:rPr>
        <w:rFonts w:ascii="Arial" w:hAnsi="Arial" w:cs="Arial"/>
        <w:color w:val="808080"/>
        <w:sz w:val="18"/>
        <w:szCs w:val="18"/>
      </w:rPr>
      <w:t>ul. Moniuszki</w:t>
    </w:r>
    <w:r>
      <w:rPr>
        <w:rFonts w:ascii="Arial" w:hAnsi="Arial" w:cs="Arial"/>
        <w:color w:val="808080"/>
        <w:sz w:val="18"/>
        <w:szCs w:val="18"/>
      </w:rPr>
      <w:t xml:space="preserve"> </w:t>
    </w:r>
    <w:r w:rsidRPr="00FD286D">
      <w:rPr>
        <w:rFonts w:ascii="Arial" w:hAnsi="Arial" w:cs="Arial"/>
        <w:color w:val="808080"/>
        <w:sz w:val="18"/>
        <w:szCs w:val="18"/>
      </w:rPr>
      <w:t>7/9</w:t>
    </w:r>
    <w:r w:rsidRPr="00FD286D">
      <w:rPr>
        <w:rFonts w:ascii="Arial" w:hAnsi="Arial" w:cs="Arial"/>
        <w:color w:val="808080"/>
        <w:sz w:val="18"/>
        <w:szCs w:val="18"/>
      </w:rPr>
      <w:tab/>
      <w:t>tel.  /+42/ 230 15 50</w:t>
    </w:r>
  </w:p>
  <w:p w14:paraId="497F1D76" w14:textId="77777777" w:rsidR="0003236C" w:rsidRPr="00FD286D" w:rsidRDefault="0003236C" w:rsidP="00D87C76">
    <w:pPr>
      <w:pStyle w:val="Nagwek"/>
      <w:tabs>
        <w:tab w:val="left" w:pos="1980"/>
      </w:tabs>
      <w:spacing w:after="20"/>
      <w:rPr>
        <w:rFonts w:ascii="Arial" w:hAnsi="Arial" w:cs="Arial"/>
        <w:color w:val="808080"/>
        <w:sz w:val="18"/>
        <w:szCs w:val="18"/>
      </w:rPr>
    </w:pPr>
    <w:r w:rsidRPr="00FD286D">
      <w:rPr>
        <w:rFonts w:ascii="Arial" w:hAnsi="Arial" w:cs="Arial"/>
        <w:color w:val="808080"/>
        <w:sz w:val="18"/>
        <w:szCs w:val="18"/>
      </w:rPr>
      <w:t>90-101 Łódź</w:t>
    </w:r>
    <w:r w:rsidRPr="00FD286D">
      <w:rPr>
        <w:rFonts w:ascii="Arial" w:hAnsi="Arial" w:cs="Arial"/>
        <w:color w:val="808080"/>
        <w:sz w:val="18"/>
        <w:szCs w:val="18"/>
      </w:rPr>
      <w:tab/>
      <w:t>fax  /+42/ 230 15 51</w:t>
    </w:r>
  </w:p>
  <w:p w14:paraId="2C9A0F89" w14:textId="77777777" w:rsidR="0003236C" w:rsidRPr="00FD286D" w:rsidRDefault="0003236C" w:rsidP="00D87C76">
    <w:pPr>
      <w:pStyle w:val="Nagwek"/>
      <w:tabs>
        <w:tab w:val="clear" w:pos="4536"/>
        <w:tab w:val="left" w:pos="1980"/>
      </w:tabs>
      <w:spacing w:after="120"/>
      <w:rPr>
        <w:rFonts w:ascii="Arial" w:hAnsi="Arial" w:cs="Arial"/>
        <w:color w:val="808080"/>
        <w:sz w:val="18"/>
        <w:szCs w:val="18"/>
      </w:rPr>
    </w:pPr>
    <w:r w:rsidRPr="00FD286D">
      <w:rPr>
        <w:rFonts w:ascii="Arial" w:hAnsi="Arial" w:cs="Arial"/>
        <w:color w:val="808080"/>
        <w:sz w:val="18"/>
        <w:szCs w:val="18"/>
      </w:rPr>
      <w:t>www.cop.lodzkie.pl</w:t>
    </w:r>
    <w:r w:rsidRPr="00FD286D">
      <w:rPr>
        <w:rFonts w:ascii="Arial" w:hAnsi="Arial" w:cs="Arial"/>
        <w:color w:val="808080"/>
        <w:sz w:val="18"/>
        <w:szCs w:val="18"/>
      </w:rPr>
      <w:tab/>
      <w:t>cop@cop.lodzkie.pl</w:t>
    </w:r>
  </w:p>
  <w:p w14:paraId="2D52C22D" w14:textId="5E73F4DB" w:rsidR="0003236C" w:rsidRDefault="0003236C" w:rsidP="00D87C76">
    <w:pPr>
      <w:pStyle w:val="Nagwek"/>
    </w:pPr>
    <w:r>
      <w:rPr>
        <w:noProof/>
        <w:lang w:eastAsia="pl-PL"/>
      </w:rPr>
      <mc:AlternateContent>
        <mc:Choice Requires="wps">
          <w:drawing>
            <wp:anchor distT="0" distB="0" distL="114300" distR="114300" simplePos="0" relativeHeight="251674624" behindDoc="0" locked="0" layoutInCell="1" allowOverlap="1" wp14:anchorId="57588517" wp14:editId="2857AF06">
              <wp:simplePos x="0" y="0"/>
              <wp:positionH relativeFrom="column">
                <wp:posOffset>-17145</wp:posOffset>
              </wp:positionH>
              <wp:positionV relativeFrom="paragraph">
                <wp:posOffset>67310</wp:posOffset>
              </wp:positionV>
              <wp:extent cx="5781675" cy="0"/>
              <wp:effectExtent l="20955" t="19685" r="17145" b="1841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28575">
                        <a:solidFill>
                          <a:srgbClr val="F9B01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3A95D1" id="_x0000_t32" coordsize="21600,21600" o:spt="32" o:oned="t" path="m,l21600,21600e" filled="f">
              <v:path arrowok="t" fillok="f" o:connecttype="none"/>
              <o:lock v:ext="edit" shapetype="t"/>
            </v:shapetype>
            <v:shape id="AutoShape 2" o:spid="_x0000_s1026" type="#_x0000_t32" style="position:absolute;margin-left:-1.35pt;margin-top:5.3pt;width:455.2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" strokecolor="#f9b013" strokeweight="2.25pt"/>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7C2E0" w14:textId="77777777" w:rsidR="0003236C" w:rsidRDefault="000323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FB149" w14:textId="77777777" w:rsidR="0003236C" w:rsidRDefault="0003236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A47E5" w14:textId="77777777" w:rsidR="0003236C" w:rsidRDefault="0003236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D5007" w14:textId="77777777" w:rsidR="0003236C" w:rsidRDefault="0003236C">
    <w:pPr>
      <w:pStyle w:val="Nagwek"/>
    </w:pPr>
  </w:p>
  <w:p w14:paraId="0473D3D8" w14:textId="77777777" w:rsidR="0003236C" w:rsidRDefault="0003236C"/>
  <w:p w14:paraId="6A92BAE4" w14:textId="77777777" w:rsidR="0003236C" w:rsidRDefault="0003236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39742" w14:textId="77777777" w:rsidR="0003236C" w:rsidRDefault="0003236C">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22F64" w14:textId="77777777" w:rsidR="0003236C" w:rsidRDefault="0003236C">
    <w:pPr>
      <w:pStyle w:val="Nagwek"/>
    </w:pPr>
  </w:p>
  <w:p w14:paraId="32D0D90F" w14:textId="77777777" w:rsidR="0003236C" w:rsidRDefault="0003236C"/>
  <w:p w14:paraId="1123E41A" w14:textId="77777777" w:rsidR="0003236C" w:rsidRDefault="0003236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2D57E" w14:textId="77777777" w:rsidR="0003236C" w:rsidRDefault="0003236C">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14B4D" w14:textId="77777777" w:rsidR="0003236C" w:rsidRDefault="0003236C">
    <w:pPr>
      <w:pStyle w:val="Nagwek"/>
    </w:pPr>
  </w:p>
  <w:p w14:paraId="780287C2" w14:textId="77777777" w:rsidR="0003236C" w:rsidRDefault="0003236C"/>
  <w:p w14:paraId="141F25ED" w14:textId="77777777" w:rsidR="0003236C" w:rsidRDefault="0003236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9CAD7" w14:textId="77777777" w:rsidR="0003236C" w:rsidRDefault="0003236C">
    <w:pPr>
      <w:pStyle w:val="Nagwek"/>
    </w:pPr>
  </w:p>
  <w:p w14:paraId="54979CB4" w14:textId="77777777" w:rsidR="0003236C" w:rsidRDefault="0003236C"/>
  <w:p w14:paraId="5763964E" w14:textId="77777777" w:rsidR="0003236C" w:rsidRDefault="000323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2C42"/>
    <w:multiLevelType w:val="hybridMultilevel"/>
    <w:tmpl w:val="E21CD1DC"/>
    <w:lvl w:ilvl="0" w:tplc="8B3CE2CE">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FE01BB"/>
    <w:multiLevelType w:val="hybridMultilevel"/>
    <w:tmpl w:val="B4186F82"/>
    <w:lvl w:ilvl="0" w:tplc="703049C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3D683F"/>
    <w:multiLevelType w:val="hybridMultilevel"/>
    <w:tmpl w:val="0CAA14D8"/>
    <w:lvl w:ilvl="0" w:tplc="14A07D3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587360"/>
    <w:multiLevelType w:val="hybridMultilevel"/>
    <w:tmpl w:val="CE10B87A"/>
    <w:lvl w:ilvl="0" w:tplc="117ACEDA">
      <w:start w:val="4"/>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3529E7"/>
    <w:multiLevelType w:val="hybridMultilevel"/>
    <w:tmpl w:val="0EF8AD74"/>
    <w:lvl w:ilvl="0" w:tplc="7FC0610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A402016"/>
    <w:multiLevelType w:val="hybridMultilevel"/>
    <w:tmpl w:val="B1B29DE2"/>
    <w:lvl w:ilvl="0" w:tplc="86F61DE4">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9" w15:restartNumberingAfterBreak="0">
    <w:nsid w:val="3801458F"/>
    <w:multiLevelType w:val="hybridMultilevel"/>
    <w:tmpl w:val="7CBCB1CA"/>
    <w:lvl w:ilvl="0" w:tplc="7AF6A4B6">
      <w:start w:val="5"/>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E6079"/>
    <w:multiLevelType w:val="hybridMultilevel"/>
    <w:tmpl w:val="80966B9E"/>
    <w:lvl w:ilvl="0" w:tplc="8F449270">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E27A1F"/>
    <w:multiLevelType w:val="hybridMultilevel"/>
    <w:tmpl w:val="9FA89A7C"/>
    <w:lvl w:ilvl="0" w:tplc="B1A23EB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2F4AF6"/>
    <w:multiLevelType w:val="hybridMultilevel"/>
    <w:tmpl w:val="F4808A2C"/>
    <w:lvl w:ilvl="0" w:tplc="1A744F78">
      <w:start w:val="1"/>
      <w:numFmt w:val="decimal"/>
      <w:lvlText w:val="%1."/>
      <w:lvlJc w:val="left"/>
      <w:pPr>
        <w:ind w:left="720" w:hanging="360"/>
      </w:pPr>
      <w:rPr>
        <w:rFonts w:hint="default"/>
        <w:b/>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6ADD5F4D"/>
    <w:multiLevelType w:val="hybridMultilevel"/>
    <w:tmpl w:val="CD720BB6"/>
    <w:lvl w:ilvl="0" w:tplc="9DC64B00">
      <w:start w:val="1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737C3E"/>
    <w:multiLevelType w:val="hybridMultilevel"/>
    <w:tmpl w:val="D8F262EA"/>
    <w:lvl w:ilvl="0" w:tplc="2E000AC6">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5"/>
  </w:num>
  <w:num w:numId="3">
    <w:abstractNumId w:val="12"/>
  </w:num>
  <w:num w:numId="4">
    <w:abstractNumId w:val="8"/>
  </w:num>
  <w:num w:numId="5">
    <w:abstractNumId w:val="0"/>
  </w:num>
  <w:num w:numId="6">
    <w:abstractNumId w:val="17"/>
  </w:num>
  <w:num w:numId="7">
    <w:abstractNumId w:val="7"/>
  </w:num>
  <w:num w:numId="8">
    <w:abstractNumId w:val="14"/>
  </w:num>
  <w:num w:numId="9">
    <w:abstractNumId w:val="6"/>
  </w:num>
  <w:num w:numId="10">
    <w:abstractNumId w:val="10"/>
  </w:num>
  <w:num w:numId="11">
    <w:abstractNumId w:val="3"/>
  </w:num>
  <w:num w:numId="12">
    <w:abstractNumId w:val="16"/>
  </w:num>
  <w:num w:numId="13">
    <w:abstractNumId w:val="13"/>
  </w:num>
  <w:num w:numId="14">
    <w:abstractNumId w:val="9"/>
  </w:num>
  <w:num w:numId="15">
    <w:abstractNumId w:val="2"/>
  </w:num>
  <w:num w:numId="16">
    <w:abstractNumId w:val="4"/>
  </w:num>
  <w:num w:numId="17">
    <w:abstractNumId w:val="11"/>
  </w:num>
  <w:num w:numId="18">
    <w:abstractNumId w:val="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Tomaszewska">
    <w15:presenceInfo w15:providerId="AD" w15:userId="S-1-5-21-3247410652-739229272-3417449931-42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efaultTabStop w:val="709"/>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0FA8"/>
    <w:rsid w:val="0000586B"/>
    <w:rsid w:val="00006083"/>
    <w:rsid w:val="0000702A"/>
    <w:rsid w:val="00011A70"/>
    <w:rsid w:val="00011E91"/>
    <w:rsid w:val="00014A27"/>
    <w:rsid w:val="00015A78"/>
    <w:rsid w:val="00024291"/>
    <w:rsid w:val="00024FE0"/>
    <w:rsid w:val="00025235"/>
    <w:rsid w:val="000262B9"/>
    <w:rsid w:val="0003236C"/>
    <w:rsid w:val="00034116"/>
    <w:rsid w:val="00041839"/>
    <w:rsid w:val="00043C48"/>
    <w:rsid w:val="00046056"/>
    <w:rsid w:val="000508B4"/>
    <w:rsid w:val="00056BD5"/>
    <w:rsid w:val="00060A6C"/>
    <w:rsid w:val="00072A3C"/>
    <w:rsid w:val="00072E34"/>
    <w:rsid w:val="00073F5F"/>
    <w:rsid w:val="0007500D"/>
    <w:rsid w:val="000766D4"/>
    <w:rsid w:val="00077553"/>
    <w:rsid w:val="00083528"/>
    <w:rsid w:val="000848A0"/>
    <w:rsid w:val="0008672D"/>
    <w:rsid w:val="000914F5"/>
    <w:rsid w:val="000926C7"/>
    <w:rsid w:val="000940E6"/>
    <w:rsid w:val="000A0C56"/>
    <w:rsid w:val="000A3BE1"/>
    <w:rsid w:val="000B28A5"/>
    <w:rsid w:val="000B641E"/>
    <w:rsid w:val="000B6641"/>
    <w:rsid w:val="000C7010"/>
    <w:rsid w:val="000D0634"/>
    <w:rsid w:val="000D078B"/>
    <w:rsid w:val="000D12CA"/>
    <w:rsid w:val="000D63C4"/>
    <w:rsid w:val="000D684F"/>
    <w:rsid w:val="000E0894"/>
    <w:rsid w:val="000E4792"/>
    <w:rsid w:val="000F147E"/>
    <w:rsid w:val="000F14C8"/>
    <w:rsid w:val="000F4C60"/>
    <w:rsid w:val="000F542C"/>
    <w:rsid w:val="000F5CA0"/>
    <w:rsid w:val="001108F6"/>
    <w:rsid w:val="001151F1"/>
    <w:rsid w:val="00122933"/>
    <w:rsid w:val="00122DDA"/>
    <w:rsid w:val="0012400A"/>
    <w:rsid w:val="001240B7"/>
    <w:rsid w:val="00125A83"/>
    <w:rsid w:val="00125CAF"/>
    <w:rsid w:val="00127F56"/>
    <w:rsid w:val="001344F0"/>
    <w:rsid w:val="00137C15"/>
    <w:rsid w:val="00157188"/>
    <w:rsid w:val="00160C41"/>
    <w:rsid w:val="00161286"/>
    <w:rsid w:val="001618C5"/>
    <w:rsid w:val="001655D1"/>
    <w:rsid w:val="00165ABC"/>
    <w:rsid w:val="00166846"/>
    <w:rsid w:val="00166A5A"/>
    <w:rsid w:val="00175755"/>
    <w:rsid w:val="0018424F"/>
    <w:rsid w:val="0018451C"/>
    <w:rsid w:val="0018772B"/>
    <w:rsid w:val="00190874"/>
    <w:rsid w:val="0019194E"/>
    <w:rsid w:val="001923E4"/>
    <w:rsid w:val="00195FB9"/>
    <w:rsid w:val="0019703F"/>
    <w:rsid w:val="00197470"/>
    <w:rsid w:val="001975AB"/>
    <w:rsid w:val="001A0E6D"/>
    <w:rsid w:val="001A4ABB"/>
    <w:rsid w:val="001A69C4"/>
    <w:rsid w:val="001A7E0B"/>
    <w:rsid w:val="001A7EF7"/>
    <w:rsid w:val="001B14D6"/>
    <w:rsid w:val="001B47A5"/>
    <w:rsid w:val="001B5ACB"/>
    <w:rsid w:val="001B5D9B"/>
    <w:rsid w:val="001B6C6F"/>
    <w:rsid w:val="001C36F3"/>
    <w:rsid w:val="001C6829"/>
    <w:rsid w:val="001D00B0"/>
    <w:rsid w:val="001F0743"/>
    <w:rsid w:val="001F076D"/>
    <w:rsid w:val="001F102F"/>
    <w:rsid w:val="001F4986"/>
    <w:rsid w:val="001F59F6"/>
    <w:rsid w:val="00212B4F"/>
    <w:rsid w:val="00212CB6"/>
    <w:rsid w:val="0021485C"/>
    <w:rsid w:val="0021622F"/>
    <w:rsid w:val="00216954"/>
    <w:rsid w:val="0021723B"/>
    <w:rsid w:val="00217E0B"/>
    <w:rsid w:val="00224EE9"/>
    <w:rsid w:val="00225E3B"/>
    <w:rsid w:val="00233FB9"/>
    <w:rsid w:val="00234198"/>
    <w:rsid w:val="002351AD"/>
    <w:rsid w:val="00236940"/>
    <w:rsid w:val="00240E72"/>
    <w:rsid w:val="00241761"/>
    <w:rsid w:val="00244399"/>
    <w:rsid w:val="00251A44"/>
    <w:rsid w:val="0025465C"/>
    <w:rsid w:val="002609C7"/>
    <w:rsid w:val="002624F6"/>
    <w:rsid w:val="00262F2C"/>
    <w:rsid w:val="00263619"/>
    <w:rsid w:val="00273FAB"/>
    <w:rsid w:val="0027555E"/>
    <w:rsid w:val="00275FF3"/>
    <w:rsid w:val="002806CB"/>
    <w:rsid w:val="00284D8A"/>
    <w:rsid w:val="00294668"/>
    <w:rsid w:val="00294C3A"/>
    <w:rsid w:val="00295A0B"/>
    <w:rsid w:val="002B04A4"/>
    <w:rsid w:val="002B6BAF"/>
    <w:rsid w:val="002C607F"/>
    <w:rsid w:val="002D2364"/>
    <w:rsid w:val="002D2F6F"/>
    <w:rsid w:val="002D4EB6"/>
    <w:rsid w:val="002D5DEC"/>
    <w:rsid w:val="002D6A7A"/>
    <w:rsid w:val="002E0D5B"/>
    <w:rsid w:val="002E3C05"/>
    <w:rsid w:val="002E577E"/>
    <w:rsid w:val="002F7CF0"/>
    <w:rsid w:val="003015A7"/>
    <w:rsid w:val="00301B57"/>
    <w:rsid w:val="003021D3"/>
    <w:rsid w:val="00305E05"/>
    <w:rsid w:val="0030681B"/>
    <w:rsid w:val="0031330B"/>
    <w:rsid w:val="0031430E"/>
    <w:rsid w:val="003155FB"/>
    <w:rsid w:val="003314C1"/>
    <w:rsid w:val="003318BE"/>
    <w:rsid w:val="00334A56"/>
    <w:rsid w:val="003417CB"/>
    <w:rsid w:val="003420E3"/>
    <w:rsid w:val="00354677"/>
    <w:rsid w:val="003573FF"/>
    <w:rsid w:val="00357F56"/>
    <w:rsid w:val="00357FB8"/>
    <w:rsid w:val="0036238C"/>
    <w:rsid w:val="003812E2"/>
    <w:rsid w:val="003859CA"/>
    <w:rsid w:val="00385B9D"/>
    <w:rsid w:val="00386B09"/>
    <w:rsid w:val="003879C9"/>
    <w:rsid w:val="0039111C"/>
    <w:rsid w:val="00397F9D"/>
    <w:rsid w:val="003B1010"/>
    <w:rsid w:val="003B223A"/>
    <w:rsid w:val="003B6C8F"/>
    <w:rsid w:val="003C06A4"/>
    <w:rsid w:val="003C097A"/>
    <w:rsid w:val="003C0DB6"/>
    <w:rsid w:val="003C4195"/>
    <w:rsid w:val="003C7E95"/>
    <w:rsid w:val="003D2635"/>
    <w:rsid w:val="003D2A92"/>
    <w:rsid w:val="003D2D50"/>
    <w:rsid w:val="003D5084"/>
    <w:rsid w:val="003E6A0E"/>
    <w:rsid w:val="003F4F8A"/>
    <w:rsid w:val="003F65CB"/>
    <w:rsid w:val="004002EE"/>
    <w:rsid w:val="00400A72"/>
    <w:rsid w:val="00402B8E"/>
    <w:rsid w:val="00404D5A"/>
    <w:rsid w:val="004075C4"/>
    <w:rsid w:val="00407B6C"/>
    <w:rsid w:val="00411C92"/>
    <w:rsid w:val="00412D80"/>
    <w:rsid w:val="00412E10"/>
    <w:rsid w:val="00414474"/>
    <w:rsid w:val="00424C9C"/>
    <w:rsid w:val="004304B3"/>
    <w:rsid w:val="00431152"/>
    <w:rsid w:val="004348C6"/>
    <w:rsid w:val="004364FF"/>
    <w:rsid w:val="00436BCF"/>
    <w:rsid w:val="00436FB8"/>
    <w:rsid w:val="00443B65"/>
    <w:rsid w:val="00445CA0"/>
    <w:rsid w:val="00446E4E"/>
    <w:rsid w:val="00451936"/>
    <w:rsid w:val="00455325"/>
    <w:rsid w:val="00457D72"/>
    <w:rsid w:val="00461A05"/>
    <w:rsid w:val="0046232B"/>
    <w:rsid w:val="00463D8E"/>
    <w:rsid w:val="00467FE9"/>
    <w:rsid w:val="0048195C"/>
    <w:rsid w:val="00482987"/>
    <w:rsid w:val="00485A47"/>
    <w:rsid w:val="00492341"/>
    <w:rsid w:val="00495AD6"/>
    <w:rsid w:val="004A16D4"/>
    <w:rsid w:val="004A203F"/>
    <w:rsid w:val="004A4783"/>
    <w:rsid w:val="004A5B1C"/>
    <w:rsid w:val="004A7DD7"/>
    <w:rsid w:val="004B0155"/>
    <w:rsid w:val="004B4842"/>
    <w:rsid w:val="004C0A6C"/>
    <w:rsid w:val="004C0CCB"/>
    <w:rsid w:val="004C13E1"/>
    <w:rsid w:val="004C2CAB"/>
    <w:rsid w:val="004C3E45"/>
    <w:rsid w:val="004C5187"/>
    <w:rsid w:val="004C7F14"/>
    <w:rsid w:val="004D0874"/>
    <w:rsid w:val="004D4139"/>
    <w:rsid w:val="004D5FD3"/>
    <w:rsid w:val="004D61F8"/>
    <w:rsid w:val="004D65C4"/>
    <w:rsid w:val="004D7C78"/>
    <w:rsid w:val="004E2D1A"/>
    <w:rsid w:val="004E4781"/>
    <w:rsid w:val="004E490E"/>
    <w:rsid w:val="004F4B00"/>
    <w:rsid w:val="004F6658"/>
    <w:rsid w:val="00513FC8"/>
    <w:rsid w:val="00514403"/>
    <w:rsid w:val="005155A3"/>
    <w:rsid w:val="00516FC8"/>
    <w:rsid w:val="00517019"/>
    <w:rsid w:val="0052045E"/>
    <w:rsid w:val="0052326C"/>
    <w:rsid w:val="00526A68"/>
    <w:rsid w:val="00527AEE"/>
    <w:rsid w:val="00531603"/>
    <w:rsid w:val="00532C38"/>
    <w:rsid w:val="0053702D"/>
    <w:rsid w:val="00540DE4"/>
    <w:rsid w:val="0054567D"/>
    <w:rsid w:val="0054568D"/>
    <w:rsid w:val="005462C8"/>
    <w:rsid w:val="005468CF"/>
    <w:rsid w:val="00550FC9"/>
    <w:rsid w:val="00554542"/>
    <w:rsid w:val="005555C0"/>
    <w:rsid w:val="0056758B"/>
    <w:rsid w:val="00575CB9"/>
    <w:rsid w:val="00577811"/>
    <w:rsid w:val="005823C3"/>
    <w:rsid w:val="00583124"/>
    <w:rsid w:val="00590170"/>
    <w:rsid w:val="00591C29"/>
    <w:rsid w:val="0059349B"/>
    <w:rsid w:val="00596638"/>
    <w:rsid w:val="005A08AA"/>
    <w:rsid w:val="005A5D3A"/>
    <w:rsid w:val="005B2F0F"/>
    <w:rsid w:val="005B354E"/>
    <w:rsid w:val="005B5F10"/>
    <w:rsid w:val="005B6837"/>
    <w:rsid w:val="005C0CF2"/>
    <w:rsid w:val="005C4E26"/>
    <w:rsid w:val="005C78F1"/>
    <w:rsid w:val="005D14E7"/>
    <w:rsid w:val="005D1A38"/>
    <w:rsid w:val="005E4A10"/>
    <w:rsid w:val="005E4A48"/>
    <w:rsid w:val="005E63B6"/>
    <w:rsid w:val="005E6736"/>
    <w:rsid w:val="005E673A"/>
    <w:rsid w:val="005E693E"/>
    <w:rsid w:val="005F1A5A"/>
    <w:rsid w:val="005F2264"/>
    <w:rsid w:val="005F25C1"/>
    <w:rsid w:val="005F56E0"/>
    <w:rsid w:val="005F6A38"/>
    <w:rsid w:val="005F6ED7"/>
    <w:rsid w:val="00600BAA"/>
    <w:rsid w:val="00605123"/>
    <w:rsid w:val="00605A4A"/>
    <w:rsid w:val="006061A3"/>
    <w:rsid w:val="0061483E"/>
    <w:rsid w:val="00614CAB"/>
    <w:rsid w:val="00615AB1"/>
    <w:rsid w:val="006173F3"/>
    <w:rsid w:val="00620112"/>
    <w:rsid w:val="00622FD0"/>
    <w:rsid w:val="00624161"/>
    <w:rsid w:val="00626357"/>
    <w:rsid w:val="00630341"/>
    <w:rsid w:val="00632B73"/>
    <w:rsid w:val="00632F3E"/>
    <w:rsid w:val="00634E28"/>
    <w:rsid w:val="006353C0"/>
    <w:rsid w:val="00641D0E"/>
    <w:rsid w:val="0064332D"/>
    <w:rsid w:val="006448AC"/>
    <w:rsid w:val="0064685A"/>
    <w:rsid w:val="00646C58"/>
    <w:rsid w:val="00660385"/>
    <w:rsid w:val="0066135E"/>
    <w:rsid w:val="00664792"/>
    <w:rsid w:val="00664D76"/>
    <w:rsid w:val="00665092"/>
    <w:rsid w:val="006679BC"/>
    <w:rsid w:val="00674A1D"/>
    <w:rsid w:val="00674ECD"/>
    <w:rsid w:val="006758B0"/>
    <w:rsid w:val="00676797"/>
    <w:rsid w:val="00684F9D"/>
    <w:rsid w:val="00686CB1"/>
    <w:rsid w:val="00687C35"/>
    <w:rsid w:val="00690EF2"/>
    <w:rsid w:val="0069231E"/>
    <w:rsid w:val="006949EF"/>
    <w:rsid w:val="0069550D"/>
    <w:rsid w:val="00697B64"/>
    <w:rsid w:val="006A1188"/>
    <w:rsid w:val="006A288F"/>
    <w:rsid w:val="006A3062"/>
    <w:rsid w:val="006A3A32"/>
    <w:rsid w:val="006A5478"/>
    <w:rsid w:val="006B02E3"/>
    <w:rsid w:val="006B2687"/>
    <w:rsid w:val="006C5239"/>
    <w:rsid w:val="006C55F1"/>
    <w:rsid w:val="006C7977"/>
    <w:rsid w:val="006D31D5"/>
    <w:rsid w:val="006D5672"/>
    <w:rsid w:val="006D66C7"/>
    <w:rsid w:val="006D6D07"/>
    <w:rsid w:val="006D780E"/>
    <w:rsid w:val="006D7E91"/>
    <w:rsid w:val="006E4640"/>
    <w:rsid w:val="00704C97"/>
    <w:rsid w:val="007115CA"/>
    <w:rsid w:val="00711F73"/>
    <w:rsid w:val="007127DE"/>
    <w:rsid w:val="0071385E"/>
    <w:rsid w:val="00715F43"/>
    <w:rsid w:val="0071654F"/>
    <w:rsid w:val="007174BA"/>
    <w:rsid w:val="00720625"/>
    <w:rsid w:val="00721542"/>
    <w:rsid w:val="00721D80"/>
    <w:rsid w:val="00730AC8"/>
    <w:rsid w:val="00732509"/>
    <w:rsid w:val="00735775"/>
    <w:rsid w:val="00736227"/>
    <w:rsid w:val="0073731A"/>
    <w:rsid w:val="0073787A"/>
    <w:rsid w:val="0074231B"/>
    <w:rsid w:val="00746963"/>
    <w:rsid w:val="00746C7E"/>
    <w:rsid w:val="0075657F"/>
    <w:rsid w:val="00757A0A"/>
    <w:rsid w:val="0076747A"/>
    <w:rsid w:val="00773D7E"/>
    <w:rsid w:val="00780502"/>
    <w:rsid w:val="0078179F"/>
    <w:rsid w:val="007833E7"/>
    <w:rsid w:val="00783BD3"/>
    <w:rsid w:val="0078573F"/>
    <w:rsid w:val="00786F17"/>
    <w:rsid w:val="00787706"/>
    <w:rsid w:val="007879B5"/>
    <w:rsid w:val="007908B1"/>
    <w:rsid w:val="00790946"/>
    <w:rsid w:val="007965CB"/>
    <w:rsid w:val="007A0462"/>
    <w:rsid w:val="007A33DC"/>
    <w:rsid w:val="007A45BA"/>
    <w:rsid w:val="007A7ECD"/>
    <w:rsid w:val="007B056D"/>
    <w:rsid w:val="007B211F"/>
    <w:rsid w:val="007B220F"/>
    <w:rsid w:val="007B5128"/>
    <w:rsid w:val="007C1927"/>
    <w:rsid w:val="007C35D5"/>
    <w:rsid w:val="007C388C"/>
    <w:rsid w:val="007C600A"/>
    <w:rsid w:val="007D1C4D"/>
    <w:rsid w:val="007D7B11"/>
    <w:rsid w:val="007E6DF3"/>
    <w:rsid w:val="00800075"/>
    <w:rsid w:val="00801301"/>
    <w:rsid w:val="00801751"/>
    <w:rsid w:val="00801C1D"/>
    <w:rsid w:val="00801C6E"/>
    <w:rsid w:val="00804CEE"/>
    <w:rsid w:val="00806F6E"/>
    <w:rsid w:val="00812D9E"/>
    <w:rsid w:val="008158D7"/>
    <w:rsid w:val="00822A2B"/>
    <w:rsid w:val="00825D84"/>
    <w:rsid w:val="00826B45"/>
    <w:rsid w:val="00827F1E"/>
    <w:rsid w:val="00830B86"/>
    <w:rsid w:val="00832B2E"/>
    <w:rsid w:val="008377FF"/>
    <w:rsid w:val="0084109C"/>
    <w:rsid w:val="00845988"/>
    <w:rsid w:val="0084716A"/>
    <w:rsid w:val="008508D3"/>
    <w:rsid w:val="00851F53"/>
    <w:rsid w:val="00860E54"/>
    <w:rsid w:val="00861388"/>
    <w:rsid w:val="0086219E"/>
    <w:rsid w:val="00862B91"/>
    <w:rsid w:val="00862F30"/>
    <w:rsid w:val="00863629"/>
    <w:rsid w:val="00864487"/>
    <w:rsid w:val="00870A56"/>
    <w:rsid w:val="00872AB4"/>
    <w:rsid w:val="00874F43"/>
    <w:rsid w:val="00877E46"/>
    <w:rsid w:val="0088062F"/>
    <w:rsid w:val="0088553C"/>
    <w:rsid w:val="0089098F"/>
    <w:rsid w:val="00895BD3"/>
    <w:rsid w:val="00895CE0"/>
    <w:rsid w:val="00896142"/>
    <w:rsid w:val="00897A12"/>
    <w:rsid w:val="008A5DA9"/>
    <w:rsid w:val="008A5FDF"/>
    <w:rsid w:val="008A6BC9"/>
    <w:rsid w:val="008B19AD"/>
    <w:rsid w:val="008B295C"/>
    <w:rsid w:val="008B7F3D"/>
    <w:rsid w:val="008C1F05"/>
    <w:rsid w:val="008C4279"/>
    <w:rsid w:val="008C48EE"/>
    <w:rsid w:val="008C6CDD"/>
    <w:rsid w:val="008C7068"/>
    <w:rsid w:val="008C778F"/>
    <w:rsid w:val="008D655F"/>
    <w:rsid w:val="008F0531"/>
    <w:rsid w:val="008F478B"/>
    <w:rsid w:val="008F558C"/>
    <w:rsid w:val="009013EA"/>
    <w:rsid w:val="00904C02"/>
    <w:rsid w:val="0091205E"/>
    <w:rsid w:val="00915C87"/>
    <w:rsid w:val="0091661C"/>
    <w:rsid w:val="00922455"/>
    <w:rsid w:val="009229CB"/>
    <w:rsid w:val="0093538A"/>
    <w:rsid w:val="00940DC2"/>
    <w:rsid w:val="00951664"/>
    <w:rsid w:val="0095554B"/>
    <w:rsid w:val="00956AE7"/>
    <w:rsid w:val="00961B9A"/>
    <w:rsid w:val="00971647"/>
    <w:rsid w:val="00972EBF"/>
    <w:rsid w:val="00975345"/>
    <w:rsid w:val="009768FA"/>
    <w:rsid w:val="00983DD0"/>
    <w:rsid w:val="00987C54"/>
    <w:rsid w:val="009906A5"/>
    <w:rsid w:val="00990F31"/>
    <w:rsid w:val="00995B36"/>
    <w:rsid w:val="009972F1"/>
    <w:rsid w:val="009A6882"/>
    <w:rsid w:val="009B1CCA"/>
    <w:rsid w:val="009B32EB"/>
    <w:rsid w:val="009B532B"/>
    <w:rsid w:val="009B53D8"/>
    <w:rsid w:val="009B6A76"/>
    <w:rsid w:val="009C0E80"/>
    <w:rsid w:val="009C4CAF"/>
    <w:rsid w:val="009C4D3A"/>
    <w:rsid w:val="009C5428"/>
    <w:rsid w:val="009C5FC9"/>
    <w:rsid w:val="009D3CBD"/>
    <w:rsid w:val="009D6BE0"/>
    <w:rsid w:val="009E1DDC"/>
    <w:rsid w:val="009E3515"/>
    <w:rsid w:val="009E718D"/>
    <w:rsid w:val="009F0ABB"/>
    <w:rsid w:val="009F2678"/>
    <w:rsid w:val="009F4695"/>
    <w:rsid w:val="009F72EC"/>
    <w:rsid w:val="00A02930"/>
    <w:rsid w:val="00A07CC1"/>
    <w:rsid w:val="00A11751"/>
    <w:rsid w:val="00A11DC9"/>
    <w:rsid w:val="00A150DB"/>
    <w:rsid w:val="00A1538F"/>
    <w:rsid w:val="00A209C1"/>
    <w:rsid w:val="00A21C16"/>
    <w:rsid w:val="00A2254E"/>
    <w:rsid w:val="00A277AE"/>
    <w:rsid w:val="00A32125"/>
    <w:rsid w:val="00A357BB"/>
    <w:rsid w:val="00A40257"/>
    <w:rsid w:val="00A443FB"/>
    <w:rsid w:val="00A46843"/>
    <w:rsid w:val="00A52968"/>
    <w:rsid w:val="00A5791A"/>
    <w:rsid w:val="00A61386"/>
    <w:rsid w:val="00A632C3"/>
    <w:rsid w:val="00A72708"/>
    <w:rsid w:val="00A776FC"/>
    <w:rsid w:val="00A81839"/>
    <w:rsid w:val="00A81B6D"/>
    <w:rsid w:val="00A914E7"/>
    <w:rsid w:val="00A91F67"/>
    <w:rsid w:val="00A923EF"/>
    <w:rsid w:val="00A9321D"/>
    <w:rsid w:val="00A94854"/>
    <w:rsid w:val="00A958FD"/>
    <w:rsid w:val="00AA0303"/>
    <w:rsid w:val="00AA1718"/>
    <w:rsid w:val="00AA499B"/>
    <w:rsid w:val="00AA4D8E"/>
    <w:rsid w:val="00AA5206"/>
    <w:rsid w:val="00AB4155"/>
    <w:rsid w:val="00AB58FF"/>
    <w:rsid w:val="00AB7EC0"/>
    <w:rsid w:val="00AC27B7"/>
    <w:rsid w:val="00AC2901"/>
    <w:rsid w:val="00AC4E25"/>
    <w:rsid w:val="00AC76A8"/>
    <w:rsid w:val="00AD0F03"/>
    <w:rsid w:val="00AD2FAF"/>
    <w:rsid w:val="00AD3041"/>
    <w:rsid w:val="00AE067B"/>
    <w:rsid w:val="00AE0687"/>
    <w:rsid w:val="00AE1B8A"/>
    <w:rsid w:val="00AE5216"/>
    <w:rsid w:val="00AE5BFF"/>
    <w:rsid w:val="00AE5D92"/>
    <w:rsid w:val="00AE6D4D"/>
    <w:rsid w:val="00AF0DFE"/>
    <w:rsid w:val="00AF1A69"/>
    <w:rsid w:val="00AF1CA6"/>
    <w:rsid w:val="00AF4185"/>
    <w:rsid w:val="00AF6515"/>
    <w:rsid w:val="00B013CC"/>
    <w:rsid w:val="00B014FD"/>
    <w:rsid w:val="00B01AB9"/>
    <w:rsid w:val="00B0422C"/>
    <w:rsid w:val="00B15B14"/>
    <w:rsid w:val="00B1777E"/>
    <w:rsid w:val="00B21884"/>
    <w:rsid w:val="00B243D0"/>
    <w:rsid w:val="00B24C0C"/>
    <w:rsid w:val="00B30941"/>
    <w:rsid w:val="00B32907"/>
    <w:rsid w:val="00B330ED"/>
    <w:rsid w:val="00B3419E"/>
    <w:rsid w:val="00B3762B"/>
    <w:rsid w:val="00B4678C"/>
    <w:rsid w:val="00B471DC"/>
    <w:rsid w:val="00B47749"/>
    <w:rsid w:val="00B47B1D"/>
    <w:rsid w:val="00B53C6C"/>
    <w:rsid w:val="00B54C30"/>
    <w:rsid w:val="00B60C38"/>
    <w:rsid w:val="00B651AE"/>
    <w:rsid w:val="00B73603"/>
    <w:rsid w:val="00B8016B"/>
    <w:rsid w:val="00B805D7"/>
    <w:rsid w:val="00B85062"/>
    <w:rsid w:val="00B85B56"/>
    <w:rsid w:val="00B86DAA"/>
    <w:rsid w:val="00B909EC"/>
    <w:rsid w:val="00B9501B"/>
    <w:rsid w:val="00B96DAD"/>
    <w:rsid w:val="00BA0184"/>
    <w:rsid w:val="00BA2925"/>
    <w:rsid w:val="00BA400A"/>
    <w:rsid w:val="00BA4365"/>
    <w:rsid w:val="00BA61F3"/>
    <w:rsid w:val="00BB580E"/>
    <w:rsid w:val="00BC5482"/>
    <w:rsid w:val="00BC61D2"/>
    <w:rsid w:val="00BD23BA"/>
    <w:rsid w:val="00BD2A64"/>
    <w:rsid w:val="00BD4253"/>
    <w:rsid w:val="00BD49B7"/>
    <w:rsid w:val="00BE44B4"/>
    <w:rsid w:val="00BF37EC"/>
    <w:rsid w:val="00BF68E0"/>
    <w:rsid w:val="00BF6E9C"/>
    <w:rsid w:val="00C022C1"/>
    <w:rsid w:val="00C0323E"/>
    <w:rsid w:val="00C03436"/>
    <w:rsid w:val="00C0651C"/>
    <w:rsid w:val="00C11328"/>
    <w:rsid w:val="00C1576D"/>
    <w:rsid w:val="00C17707"/>
    <w:rsid w:val="00C20AAF"/>
    <w:rsid w:val="00C22567"/>
    <w:rsid w:val="00C22A8C"/>
    <w:rsid w:val="00C22AF5"/>
    <w:rsid w:val="00C2443D"/>
    <w:rsid w:val="00C248DE"/>
    <w:rsid w:val="00C3358F"/>
    <w:rsid w:val="00C348AB"/>
    <w:rsid w:val="00C349F2"/>
    <w:rsid w:val="00C37C04"/>
    <w:rsid w:val="00C51475"/>
    <w:rsid w:val="00C5168F"/>
    <w:rsid w:val="00C52610"/>
    <w:rsid w:val="00C53601"/>
    <w:rsid w:val="00C54008"/>
    <w:rsid w:val="00C63622"/>
    <w:rsid w:val="00C66288"/>
    <w:rsid w:val="00C66E84"/>
    <w:rsid w:val="00C709FF"/>
    <w:rsid w:val="00C80428"/>
    <w:rsid w:val="00C8130D"/>
    <w:rsid w:val="00C86289"/>
    <w:rsid w:val="00C86EEA"/>
    <w:rsid w:val="00C909DD"/>
    <w:rsid w:val="00C90D50"/>
    <w:rsid w:val="00C91895"/>
    <w:rsid w:val="00CA7995"/>
    <w:rsid w:val="00CB2A20"/>
    <w:rsid w:val="00CB71B7"/>
    <w:rsid w:val="00CC1A06"/>
    <w:rsid w:val="00CC5192"/>
    <w:rsid w:val="00CC7228"/>
    <w:rsid w:val="00CD16C6"/>
    <w:rsid w:val="00CD25C7"/>
    <w:rsid w:val="00CD628B"/>
    <w:rsid w:val="00CD6997"/>
    <w:rsid w:val="00CD6B4E"/>
    <w:rsid w:val="00CE1A1E"/>
    <w:rsid w:val="00CE53E7"/>
    <w:rsid w:val="00CF1E73"/>
    <w:rsid w:val="00CF246E"/>
    <w:rsid w:val="00D03745"/>
    <w:rsid w:val="00D06486"/>
    <w:rsid w:val="00D11C67"/>
    <w:rsid w:val="00D14C1E"/>
    <w:rsid w:val="00D15224"/>
    <w:rsid w:val="00D17DCA"/>
    <w:rsid w:val="00D215E8"/>
    <w:rsid w:val="00D239BD"/>
    <w:rsid w:val="00D24CFA"/>
    <w:rsid w:val="00D26635"/>
    <w:rsid w:val="00D41CC2"/>
    <w:rsid w:val="00D4233E"/>
    <w:rsid w:val="00D449AB"/>
    <w:rsid w:val="00D522AC"/>
    <w:rsid w:val="00D52A65"/>
    <w:rsid w:val="00D56E82"/>
    <w:rsid w:val="00D61399"/>
    <w:rsid w:val="00D63111"/>
    <w:rsid w:val="00D64230"/>
    <w:rsid w:val="00D6781C"/>
    <w:rsid w:val="00D72590"/>
    <w:rsid w:val="00D75E61"/>
    <w:rsid w:val="00D808C5"/>
    <w:rsid w:val="00D84C6B"/>
    <w:rsid w:val="00D87C76"/>
    <w:rsid w:val="00D87D84"/>
    <w:rsid w:val="00D9409D"/>
    <w:rsid w:val="00D969C7"/>
    <w:rsid w:val="00DB29E4"/>
    <w:rsid w:val="00DB5DC9"/>
    <w:rsid w:val="00DC1508"/>
    <w:rsid w:val="00DC16C0"/>
    <w:rsid w:val="00DC422F"/>
    <w:rsid w:val="00DD18B2"/>
    <w:rsid w:val="00DE3EAD"/>
    <w:rsid w:val="00DF4BB9"/>
    <w:rsid w:val="00DF5C39"/>
    <w:rsid w:val="00DF6D57"/>
    <w:rsid w:val="00E00FE7"/>
    <w:rsid w:val="00E01284"/>
    <w:rsid w:val="00E0420A"/>
    <w:rsid w:val="00E0563E"/>
    <w:rsid w:val="00E169B9"/>
    <w:rsid w:val="00E20C38"/>
    <w:rsid w:val="00E24DB3"/>
    <w:rsid w:val="00E2501D"/>
    <w:rsid w:val="00E33D68"/>
    <w:rsid w:val="00E36B04"/>
    <w:rsid w:val="00E523D9"/>
    <w:rsid w:val="00E551D9"/>
    <w:rsid w:val="00E56C38"/>
    <w:rsid w:val="00E714A0"/>
    <w:rsid w:val="00E73625"/>
    <w:rsid w:val="00E77814"/>
    <w:rsid w:val="00E8028E"/>
    <w:rsid w:val="00E80BF5"/>
    <w:rsid w:val="00E8133E"/>
    <w:rsid w:val="00E846EE"/>
    <w:rsid w:val="00E86AFB"/>
    <w:rsid w:val="00E90B18"/>
    <w:rsid w:val="00E90F36"/>
    <w:rsid w:val="00E94CAB"/>
    <w:rsid w:val="00E97B7B"/>
    <w:rsid w:val="00EA1D4D"/>
    <w:rsid w:val="00EA271E"/>
    <w:rsid w:val="00EA2870"/>
    <w:rsid w:val="00EA7E29"/>
    <w:rsid w:val="00EB1CEE"/>
    <w:rsid w:val="00EB3D97"/>
    <w:rsid w:val="00EC0C3E"/>
    <w:rsid w:val="00EC13AE"/>
    <w:rsid w:val="00EC34D7"/>
    <w:rsid w:val="00EC39C7"/>
    <w:rsid w:val="00EC45AB"/>
    <w:rsid w:val="00EC51A8"/>
    <w:rsid w:val="00ED4222"/>
    <w:rsid w:val="00ED7140"/>
    <w:rsid w:val="00EE6294"/>
    <w:rsid w:val="00EF5FC5"/>
    <w:rsid w:val="00EF65BF"/>
    <w:rsid w:val="00F00823"/>
    <w:rsid w:val="00F0098B"/>
    <w:rsid w:val="00F016D7"/>
    <w:rsid w:val="00F06E6E"/>
    <w:rsid w:val="00F07155"/>
    <w:rsid w:val="00F108E6"/>
    <w:rsid w:val="00F10AA0"/>
    <w:rsid w:val="00F16556"/>
    <w:rsid w:val="00F17500"/>
    <w:rsid w:val="00F21353"/>
    <w:rsid w:val="00F30299"/>
    <w:rsid w:val="00F405EA"/>
    <w:rsid w:val="00F406AF"/>
    <w:rsid w:val="00F424FA"/>
    <w:rsid w:val="00F44303"/>
    <w:rsid w:val="00F4583D"/>
    <w:rsid w:val="00F505A7"/>
    <w:rsid w:val="00F5061B"/>
    <w:rsid w:val="00F53C41"/>
    <w:rsid w:val="00F54A53"/>
    <w:rsid w:val="00F61C4B"/>
    <w:rsid w:val="00F65D0E"/>
    <w:rsid w:val="00F674AF"/>
    <w:rsid w:val="00F70A74"/>
    <w:rsid w:val="00F70B24"/>
    <w:rsid w:val="00F70DAB"/>
    <w:rsid w:val="00F745B1"/>
    <w:rsid w:val="00F74C30"/>
    <w:rsid w:val="00F815A9"/>
    <w:rsid w:val="00F821D4"/>
    <w:rsid w:val="00F8557A"/>
    <w:rsid w:val="00F86DB7"/>
    <w:rsid w:val="00F86F76"/>
    <w:rsid w:val="00F94059"/>
    <w:rsid w:val="00F94D6E"/>
    <w:rsid w:val="00FA0376"/>
    <w:rsid w:val="00FA1E4E"/>
    <w:rsid w:val="00FA7658"/>
    <w:rsid w:val="00FA786C"/>
    <w:rsid w:val="00FB3711"/>
    <w:rsid w:val="00FB5C7F"/>
    <w:rsid w:val="00FB76D8"/>
    <w:rsid w:val="00FC00DE"/>
    <w:rsid w:val="00FC0482"/>
    <w:rsid w:val="00FC0FC9"/>
    <w:rsid w:val="00FC149D"/>
    <w:rsid w:val="00FC29CE"/>
    <w:rsid w:val="00FC514D"/>
    <w:rsid w:val="00FC7B53"/>
    <w:rsid w:val="00FD40EC"/>
    <w:rsid w:val="00FD54EE"/>
    <w:rsid w:val="00FD7C11"/>
    <w:rsid w:val="00FE0138"/>
    <w:rsid w:val="00FE4528"/>
    <w:rsid w:val="00FE468F"/>
    <w:rsid w:val="00FE64DB"/>
    <w:rsid w:val="00FF1E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BB2A4C"/>
  <w15:docId w15:val="{893AE795-1B42-4002-AF1F-1D8AE06A3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46056"/>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eastAsia="pl-PL"/>
    </w:rPr>
  </w:style>
  <w:style w:type="paragraph" w:styleId="Nagwek3">
    <w:name w:val="heading 3"/>
    <w:basedOn w:val="Normalny"/>
    <w:next w:val="Normalny"/>
    <w:link w:val="Nagwek3Znak"/>
    <w:uiPriority w:val="9"/>
    <w:unhideWhenUsed/>
    <w:qFormat/>
    <w:rsid w:val="00F70A74"/>
    <w:pPr>
      <w:keepNext/>
      <w:keepLines/>
      <w:spacing w:before="20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unhideWhenUsed/>
    <w:rsid w:val="0078179F"/>
    <w:rPr>
      <w:sz w:val="20"/>
      <w:szCs w:val="20"/>
    </w:rPr>
  </w:style>
  <w:style w:type="character" w:customStyle="1" w:styleId="TekstprzypisudolnegoZnak">
    <w:name w:val="Tekst przypisu dolnego Znak"/>
    <w:link w:val="Tekstprzypisudolnego"/>
    <w:uiPriority w:val="99"/>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semiHidden/>
    <w:unhideWhenUsed/>
    <w:rsid w:val="007D1C4D"/>
    <w:rPr>
      <w:color w:val="005C8E"/>
      <w:u w:val="single"/>
    </w:rPr>
  </w:style>
  <w:style w:type="paragraph" w:styleId="Nagwek">
    <w:name w:val="header"/>
    <w:basedOn w:val="Normalny"/>
    <w:link w:val="NagwekZnak"/>
    <w:uiPriority w:val="99"/>
    <w:unhideWhenUsed/>
    <w:rsid w:val="00DB29E4"/>
    <w:pPr>
      <w:tabs>
        <w:tab w:val="center" w:pos="4536"/>
        <w:tab w:val="right" w:pos="9072"/>
      </w:tabs>
    </w:pPr>
  </w:style>
  <w:style w:type="character" w:customStyle="1" w:styleId="NagwekZnak">
    <w:name w:val="Nagłówek Znak"/>
    <w:link w:val="Nagwek"/>
    <w:uiPriority w:val="99"/>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styleId="Poprawka">
    <w:name w:val="Revision"/>
    <w:hidden/>
    <w:uiPriority w:val="99"/>
    <w:semiHidden/>
    <w:rsid w:val="0059349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301230580">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36784104">
      <w:bodyDiv w:val="1"/>
      <w:marLeft w:val="0"/>
      <w:marRight w:val="0"/>
      <w:marTop w:val="0"/>
      <w:marBottom w:val="0"/>
      <w:divBdr>
        <w:top w:val="none" w:sz="0" w:space="0" w:color="auto"/>
        <w:left w:val="none" w:sz="0" w:space="0" w:color="auto"/>
        <w:bottom w:val="none" w:sz="0" w:space="0" w:color="auto"/>
        <w:right w:val="none" w:sz="0" w:space="0" w:color="auto"/>
      </w:divBdr>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footer" Target="footer2.xml"/><Relationship Id="rId19" Type="http://schemas.openxmlformats.org/officeDocument/2006/relationships/header" Target="header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10.xml.rels><?xml version="1.0" encoding="UTF-8" standalone="yes"?>
<Relationships xmlns="http://schemas.openxmlformats.org/package/2006/relationships"><Relationship Id="rId1" Type="http://schemas.openxmlformats.org/officeDocument/2006/relationships/image" Target="media/image1.jpeg"/></Relationships>
</file>

<file path=word/_rels/footer11.xml.rels><?xml version="1.0" encoding="UTF-8" standalone="yes"?>
<Relationships xmlns="http://schemas.openxmlformats.org/package/2006/relationships"><Relationship Id="rId1" Type="http://schemas.openxmlformats.org/officeDocument/2006/relationships/image" Target="media/image1.jpeg"/></Relationships>
</file>

<file path=word/_rels/footer12.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B3259-D096-4A82-9A24-536A0F0FA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4171</Words>
  <Characters>25028</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Centrum Obsługi Przedsiębiorcy</cp:lastModifiedBy>
  <cp:revision>11</cp:revision>
  <cp:lastPrinted>2017-03-07T13:38:00Z</cp:lastPrinted>
  <dcterms:created xsi:type="dcterms:W3CDTF">2017-10-06T07:27:00Z</dcterms:created>
  <dcterms:modified xsi:type="dcterms:W3CDTF">2018-10-22T09:31:00Z</dcterms:modified>
</cp:coreProperties>
</file>